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footer10.xml" ContentType="application/vnd.openxmlformats-officedocument.wordprocessingml.footer+xml"/>
  <Override PartName="/word/header2.xml" ContentType="application/vnd.openxmlformats-officedocument.wordprocessingml.header+xml"/>
  <Override PartName="/word/footer11.xml" ContentType="application/vnd.openxmlformats-officedocument.wordprocessingml.footer+xml"/>
  <Override PartName="/word/header3.xml" ContentType="application/vnd.openxmlformats-officedocument.wordprocessingml.header+xml"/>
  <Override PartName="/word/footer12.xml" ContentType="application/vnd.openxmlformats-officedocument.wordprocessingml.footer+xml"/>
  <Override PartName="/word/header4.xml" ContentType="application/vnd.openxmlformats-officedocument.wordprocessingml.header+xml"/>
  <Override PartName="/word/footer13.xml" ContentType="application/vnd.openxmlformats-officedocument.wordprocessingml.footer+xml"/>
  <Override PartName="/word/header5.xml" ContentType="application/vnd.openxmlformats-officedocument.wordprocessingml.head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header1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12.xml" ContentType="application/vnd.openxmlformats-officedocument.wordprocessingml.header+xml"/>
  <Override PartName="/word/footer33.xml" ContentType="application/vnd.openxmlformats-officedocument.wordprocessingml.footer+xml"/>
  <Override PartName="/word/header13.xml" ContentType="application/vnd.openxmlformats-officedocument.wordprocessingml.header+xml"/>
  <Override PartName="/word/footer34.xml" ContentType="application/vnd.openxmlformats-officedocument.wordprocessingml.footer+xml"/>
  <Override PartName="/word/header14.xml" ContentType="application/vnd.openxmlformats-officedocument.wordprocessingml.header+xml"/>
  <Override PartName="/word/footer35.xml" ContentType="application/vnd.openxmlformats-officedocument.wordprocessingml.footer+xml"/>
  <Override PartName="/word/header15.xml" ContentType="application/vnd.openxmlformats-officedocument.wordprocessingml.header+xml"/>
  <Override PartName="/word/footer3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F76" w:rsidRDefault="00340826" w:rsidP="00FC24FF">
      <w:pPr>
        <w:pStyle w:val="InspectionManual"/>
        <w:tabs>
          <w:tab w:val="center" w:pos="4680"/>
          <w:tab w:val="right" w:pos="9360"/>
        </w:tabs>
        <w:ind w:firstLine="0"/>
        <w:jc w:val="left"/>
        <w:rPr>
          <w:rFonts w:cs="Arial"/>
          <w:b w:val="0"/>
          <w:sz w:val="20"/>
          <w:szCs w:val="20"/>
        </w:rPr>
      </w:pPr>
      <w:bookmarkStart w:id="0" w:name="_GoBack"/>
      <w:bookmarkEnd w:id="0"/>
      <w:r>
        <w:rPr>
          <w:rFonts w:cs="Arial"/>
          <w:szCs w:val="38"/>
        </w:rPr>
        <w:tab/>
      </w:r>
      <w:r w:rsidR="00275F76" w:rsidRPr="00275F76">
        <w:rPr>
          <w:rFonts w:cs="Arial"/>
          <w:szCs w:val="38"/>
        </w:rPr>
        <w:t>NRC INSPECTION MANUAL</w:t>
      </w:r>
      <w:r w:rsidR="000016A9">
        <w:rPr>
          <w:rFonts w:cs="Arial"/>
          <w:szCs w:val="38"/>
        </w:rPr>
        <w:tab/>
      </w:r>
      <w:r w:rsidR="003B29FE">
        <w:rPr>
          <w:rFonts w:cs="Arial"/>
          <w:b w:val="0"/>
          <w:sz w:val="20"/>
          <w:szCs w:val="20"/>
        </w:rPr>
        <w:t>CIPB</w:t>
      </w:r>
    </w:p>
    <w:p w:rsidR="00FC24FF" w:rsidRPr="00B23A47" w:rsidRDefault="00FC0E2A" w:rsidP="00340826">
      <w:pPr>
        <w:pStyle w:val="InspectionManual"/>
        <w:tabs>
          <w:tab w:val="left" w:pos="2160"/>
          <w:tab w:val="left" w:pos="8928"/>
        </w:tabs>
        <w:ind w:firstLine="0"/>
        <w:jc w:val="left"/>
        <w:rPr>
          <w:rFonts w:cs="Arial"/>
          <w:b w:val="0"/>
          <w:sz w:val="22"/>
          <w:szCs w:val="22"/>
        </w:rPr>
      </w:pPr>
      <w:r w:rsidRPr="00B23A47">
        <w:rPr>
          <w:rFonts w:cs="Arial"/>
          <w:b w:val="0"/>
          <w:noProof/>
          <w:sz w:val="22"/>
          <w:szCs w:val="22"/>
        </w:rPr>
        <mc:AlternateContent>
          <mc:Choice Requires="wps">
            <w:drawing>
              <wp:anchor distT="4294967294" distB="4294967294" distL="114300" distR="114300" simplePos="0" relativeHeight="251657216" behindDoc="0" locked="0" layoutInCell="1" allowOverlap="1" wp14:anchorId="0125FEF8" wp14:editId="29B32465">
                <wp:simplePos x="0" y="0"/>
                <wp:positionH relativeFrom="column">
                  <wp:posOffset>0</wp:posOffset>
                </wp:positionH>
                <wp:positionV relativeFrom="paragraph">
                  <wp:posOffset>130809</wp:posOffset>
                </wp:positionV>
                <wp:extent cx="5943600" cy="0"/>
                <wp:effectExtent l="0" t="0" r="19050" b="190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"/>
            </w:pict>
          </mc:Fallback>
        </mc:AlternateContent>
      </w:r>
    </w:p>
    <w:p w:rsidR="00123C5D" w:rsidRPr="00C000F2" w:rsidRDefault="00123C5D" w:rsidP="00CB174A">
      <w:pPr>
        <w:pStyle w:val="InspectionManual"/>
        <w:tabs>
          <w:tab w:val="left" w:pos="2160"/>
          <w:tab w:val="left" w:pos="8928"/>
        </w:tabs>
        <w:ind w:firstLine="0"/>
        <w:rPr>
          <w:rFonts w:cs="Arial"/>
          <w:b w:val="0"/>
          <w:sz w:val="22"/>
          <w:szCs w:val="22"/>
        </w:rPr>
      </w:pPr>
      <w:r w:rsidRPr="00C000F2">
        <w:rPr>
          <w:rFonts w:cs="Arial"/>
          <w:b w:val="0"/>
          <w:sz w:val="22"/>
          <w:szCs w:val="22"/>
        </w:rPr>
        <w:t xml:space="preserve">MANUAL CHAPTER </w:t>
      </w:r>
      <w:r w:rsidR="003B29FE" w:rsidRPr="00C000F2">
        <w:rPr>
          <w:rFonts w:cs="Arial"/>
          <w:b w:val="0"/>
          <w:sz w:val="22"/>
          <w:szCs w:val="22"/>
        </w:rPr>
        <w:t>2506</w:t>
      </w:r>
    </w:p>
    <w:p w:rsidR="00123C5D" w:rsidRPr="00C000F2" w:rsidRDefault="00FC0E2A" w:rsidP="00123C5D">
      <w:pPr>
        <w:pStyle w:val="InspectionManual"/>
        <w:tabs>
          <w:tab w:val="left" w:pos="2160"/>
          <w:tab w:val="left" w:pos="8928"/>
        </w:tabs>
        <w:ind w:firstLine="0"/>
        <w:jc w:val="left"/>
        <w:rPr>
          <w:rFonts w:cs="Arial"/>
          <w:b w:val="0"/>
          <w:sz w:val="22"/>
          <w:szCs w:val="22"/>
        </w:rPr>
      </w:pPr>
      <w:r>
        <w:rPr>
          <w:rFonts w:cs="Arial"/>
          <w:b w:val="0"/>
          <w:noProof/>
          <w:sz w:val="22"/>
          <w:szCs w:val="22"/>
        </w:rPr>
        <mc:AlternateContent>
          <mc:Choice Requires="wps">
            <w:drawing>
              <wp:anchor distT="4294967294" distB="4294967294" distL="114300" distR="114300" simplePos="0" relativeHeight="251658240" behindDoc="0" locked="0" layoutInCell="1" allowOverlap="1">
                <wp:simplePos x="0" y="0"/>
                <wp:positionH relativeFrom="column">
                  <wp:posOffset>12700</wp:posOffset>
                </wp:positionH>
                <wp:positionV relativeFrom="paragraph">
                  <wp:posOffset>13334</wp:posOffset>
                </wp:positionV>
                <wp:extent cx="5943600" cy="0"/>
                <wp:effectExtent l="0" t="0" r="190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I0w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"/>
            </w:pict>
          </mc:Fallback>
        </mc:AlternateContent>
      </w:r>
    </w:p>
    <w:p w:rsidR="00D169D1" w:rsidRPr="00C000F2" w:rsidRDefault="00D169D1" w:rsidP="009C1AE2">
      <w:pPr>
        <w:rPr>
          <w:rFonts w:cs="Arial"/>
          <w:szCs w:val="22"/>
        </w:rPr>
      </w:pPr>
    </w:p>
    <w:p w:rsidR="003B29FE" w:rsidRPr="00C000F2" w:rsidRDefault="003B29FE" w:rsidP="003B29FE">
      <w:pPr>
        <w:tabs>
          <w:tab w:val="center" w:pos="4680"/>
          <w:tab w:val="left" w:pos="5040"/>
          <w:tab w:val="left" w:pos="5640"/>
          <w:tab w:val="left" w:pos="6240"/>
          <w:tab w:val="left" w:pos="6840"/>
        </w:tabs>
        <w:spacing w:line="259" w:lineRule="exact"/>
        <w:jc w:val="center"/>
        <w:rPr>
          <w:rFonts w:cs="Arial"/>
          <w:szCs w:val="22"/>
        </w:rPr>
      </w:pPr>
      <w:r w:rsidRPr="00C000F2">
        <w:rPr>
          <w:rFonts w:cs="Arial"/>
          <w:szCs w:val="22"/>
        </w:rPr>
        <w:t>CONSTRUCTION REACTOR OVERSIGHT PROCESS</w:t>
      </w:r>
    </w:p>
    <w:p w:rsidR="00620EB8" w:rsidRPr="00C000F2" w:rsidRDefault="003B29FE" w:rsidP="003B29FE">
      <w:pPr>
        <w:tabs>
          <w:tab w:val="center" w:pos="4680"/>
          <w:tab w:val="left" w:pos="5040"/>
          <w:tab w:val="left" w:pos="5640"/>
          <w:tab w:val="left" w:pos="6240"/>
          <w:tab w:val="left" w:pos="6840"/>
        </w:tabs>
        <w:spacing w:line="259" w:lineRule="exact"/>
        <w:jc w:val="center"/>
        <w:rPr>
          <w:rFonts w:cs="Arial"/>
          <w:szCs w:val="22"/>
        </w:rPr>
      </w:pPr>
      <w:r w:rsidRPr="00C000F2">
        <w:rPr>
          <w:rFonts w:cs="Arial"/>
          <w:szCs w:val="22"/>
        </w:rPr>
        <w:t>GENERAL GUIDANCE</w:t>
      </w:r>
      <w:r w:rsidR="004D6783" w:rsidRPr="00C000F2">
        <w:rPr>
          <w:rFonts w:cs="Arial"/>
          <w:szCs w:val="22"/>
        </w:rPr>
        <w:t xml:space="preserve"> AND BASIS DOCUMENT</w:t>
      </w:r>
    </w:p>
    <w:p w:rsidR="00ED7ABF" w:rsidRPr="00C000F2" w:rsidRDefault="00ED7ABF">
      <w:pPr>
        <w:rPr>
          <w:rFonts w:cs="Arial"/>
          <w:szCs w:val="22"/>
        </w:rPr>
      </w:pPr>
    </w:p>
    <w:p w:rsidR="00982297" w:rsidRDefault="00982297">
      <w:pPr>
        <w:rPr>
          <w:rFonts w:cs="Arial"/>
          <w:szCs w:val="22"/>
        </w:rPr>
        <w:sectPr w:rsidR="00982297" w:rsidSect="00512176">
          <w:footerReference w:type="default" r:id="rId13"/>
          <w:footerReference w:type="first" r:id="rId14"/>
          <w:pgSz w:w="12240" w:h="15840" w:code="1"/>
          <w:pgMar w:top="1440" w:right="1440" w:bottom="1440" w:left="1440" w:header="1440" w:footer="1440" w:gutter="0"/>
          <w:pgNumType w:fmt="lowerRoman" w:start="1"/>
          <w:cols w:space="720"/>
          <w:noEndnote/>
          <w:docGrid w:linePitch="299"/>
        </w:sectPr>
      </w:pPr>
    </w:p>
    <w:p w:rsidR="004D34EA" w:rsidRPr="004D34EA" w:rsidRDefault="004D34EA">
      <w:pPr>
        <w:pStyle w:val="TOC1"/>
        <w:rPr>
          <w:rFonts w:asciiTheme="minorHAnsi" w:eastAsiaTheme="minorEastAsia" w:hAnsiTheme="minorHAnsi" w:cstheme="minorBidi"/>
          <w:bCs w:val="0"/>
          <w:noProof/>
        </w:rPr>
      </w:pPr>
      <w:r w:rsidRPr="004D34EA">
        <w:rPr>
          <w:bCs w:val="0"/>
          <w:noProof/>
        </w:rPr>
        <w:lastRenderedPageBreak/>
        <w:fldChar w:fldCharType="begin"/>
      </w:r>
      <w:r w:rsidRPr="004D34EA">
        <w:rPr>
          <w:bCs w:val="0"/>
          <w:noProof/>
        </w:rPr>
        <w:instrText xml:space="preserve"> TOC \f </w:instrText>
      </w:r>
      <w:r w:rsidRPr="004D34EA">
        <w:rPr>
          <w:bCs w:val="0"/>
          <w:noProof/>
        </w:rPr>
        <w:fldChar w:fldCharType="separate"/>
      </w:r>
      <w:r w:rsidRPr="004D34EA">
        <w:rPr>
          <w:rFonts w:cs="Arial"/>
          <w:noProof/>
        </w:rPr>
        <w:t>2506-01</w:t>
      </w:r>
      <w:r w:rsidRPr="004D34EA">
        <w:rPr>
          <w:rFonts w:asciiTheme="minorHAnsi" w:eastAsiaTheme="minorEastAsia" w:hAnsiTheme="minorHAnsi" w:cstheme="minorBidi"/>
          <w:bCs w:val="0"/>
          <w:noProof/>
        </w:rPr>
        <w:tab/>
      </w:r>
      <w:r w:rsidRPr="004D34EA">
        <w:rPr>
          <w:rFonts w:cs="Arial"/>
          <w:noProof/>
        </w:rPr>
        <w:t>PURPOSE</w:t>
      </w:r>
      <w:r w:rsidRPr="004D34EA">
        <w:rPr>
          <w:noProof/>
        </w:rPr>
        <w:tab/>
      </w:r>
      <w:r w:rsidRPr="004D34EA">
        <w:rPr>
          <w:noProof/>
        </w:rPr>
        <w:fldChar w:fldCharType="begin"/>
      </w:r>
      <w:r w:rsidRPr="004D34EA">
        <w:rPr>
          <w:noProof/>
        </w:rPr>
        <w:instrText xml:space="preserve"> PAGEREF _Toc395690468 \h </w:instrText>
      </w:r>
      <w:r w:rsidRPr="004D34EA">
        <w:rPr>
          <w:noProof/>
        </w:rPr>
      </w:r>
      <w:r w:rsidRPr="004D34EA">
        <w:rPr>
          <w:noProof/>
        </w:rPr>
        <w:fldChar w:fldCharType="separate"/>
      </w:r>
      <w:r w:rsidR="00131152">
        <w:rPr>
          <w:noProof/>
        </w:rPr>
        <w:t>1</w:t>
      </w:r>
      <w:r w:rsidRPr="004D34EA">
        <w:rPr>
          <w:noProof/>
        </w:rPr>
        <w:fldChar w:fldCharType="end"/>
      </w:r>
    </w:p>
    <w:p w:rsidR="004D34EA" w:rsidRPr="004D34EA" w:rsidRDefault="004D34EA">
      <w:pPr>
        <w:pStyle w:val="TOC1"/>
        <w:rPr>
          <w:rFonts w:asciiTheme="minorHAnsi" w:eastAsiaTheme="minorEastAsia" w:hAnsiTheme="minorHAnsi" w:cstheme="minorBidi"/>
          <w:bCs w:val="0"/>
          <w:noProof/>
        </w:rPr>
      </w:pPr>
      <w:r w:rsidRPr="004D34EA">
        <w:rPr>
          <w:noProof/>
        </w:rPr>
        <w:t>2506-02</w:t>
      </w:r>
      <w:r w:rsidRPr="004D34EA">
        <w:rPr>
          <w:rFonts w:asciiTheme="minorHAnsi" w:eastAsiaTheme="minorEastAsia" w:hAnsiTheme="minorHAnsi" w:cstheme="minorBidi"/>
          <w:bCs w:val="0"/>
          <w:noProof/>
        </w:rPr>
        <w:tab/>
      </w:r>
      <w:r w:rsidRPr="004D34EA">
        <w:rPr>
          <w:noProof/>
        </w:rPr>
        <w:t>OBJECTIVES</w:t>
      </w:r>
      <w:r w:rsidRPr="004D34EA">
        <w:rPr>
          <w:noProof/>
        </w:rPr>
        <w:tab/>
      </w:r>
      <w:r w:rsidRPr="004D34EA">
        <w:rPr>
          <w:noProof/>
        </w:rPr>
        <w:fldChar w:fldCharType="begin"/>
      </w:r>
      <w:r w:rsidRPr="004D34EA">
        <w:rPr>
          <w:noProof/>
        </w:rPr>
        <w:instrText xml:space="preserve"> PAGEREF _Toc395690469 \h </w:instrText>
      </w:r>
      <w:r w:rsidRPr="004D34EA">
        <w:rPr>
          <w:noProof/>
        </w:rPr>
      </w:r>
      <w:r w:rsidRPr="004D34EA">
        <w:rPr>
          <w:noProof/>
        </w:rPr>
        <w:fldChar w:fldCharType="separate"/>
      </w:r>
      <w:r w:rsidR="00131152">
        <w:rPr>
          <w:noProof/>
        </w:rPr>
        <w:t>1</w:t>
      </w:r>
      <w:r w:rsidRPr="004D34EA">
        <w:rPr>
          <w:noProof/>
        </w:rPr>
        <w:fldChar w:fldCharType="end"/>
      </w:r>
    </w:p>
    <w:p w:rsidR="004D34EA" w:rsidRPr="004D34EA" w:rsidRDefault="004D34EA">
      <w:pPr>
        <w:pStyle w:val="TOC1"/>
        <w:rPr>
          <w:rFonts w:asciiTheme="minorHAnsi" w:eastAsiaTheme="minorEastAsia" w:hAnsiTheme="minorHAnsi" w:cstheme="minorBidi"/>
          <w:bCs w:val="0"/>
          <w:noProof/>
        </w:rPr>
      </w:pPr>
      <w:r w:rsidRPr="004D34EA">
        <w:rPr>
          <w:noProof/>
        </w:rPr>
        <w:t>2506-03</w:t>
      </w:r>
      <w:r w:rsidRPr="004D34EA">
        <w:rPr>
          <w:rFonts w:asciiTheme="minorHAnsi" w:eastAsiaTheme="minorEastAsia" w:hAnsiTheme="minorHAnsi" w:cstheme="minorBidi"/>
          <w:bCs w:val="0"/>
          <w:noProof/>
        </w:rPr>
        <w:tab/>
      </w:r>
      <w:r w:rsidRPr="004D34EA">
        <w:rPr>
          <w:noProof/>
        </w:rPr>
        <w:t>APPLICABILITY</w:t>
      </w:r>
      <w:r w:rsidRPr="004D34EA">
        <w:rPr>
          <w:noProof/>
        </w:rPr>
        <w:tab/>
      </w:r>
      <w:r w:rsidRPr="004D34EA">
        <w:rPr>
          <w:noProof/>
        </w:rPr>
        <w:fldChar w:fldCharType="begin"/>
      </w:r>
      <w:r w:rsidRPr="004D34EA">
        <w:rPr>
          <w:noProof/>
        </w:rPr>
        <w:instrText xml:space="preserve"> PAGEREF _Toc395690470 \h </w:instrText>
      </w:r>
      <w:r w:rsidRPr="004D34EA">
        <w:rPr>
          <w:noProof/>
        </w:rPr>
      </w:r>
      <w:r w:rsidRPr="004D34EA">
        <w:rPr>
          <w:noProof/>
        </w:rPr>
        <w:fldChar w:fldCharType="separate"/>
      </w:r>
      <w:r w:rsidR="00131152">
        <w:rPr>
          <w:noProof/>
        </w:rPr>
        <w:t>1</w:t>
      </w:r>
      <w:r w:rsidRPr="004D34EA">
        <w:rPr>
          <w:noProof/>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03.01</w:t>
      </w:r>
      <w:r w:rsidRPr="004D34EA">
        <w:rPr>
          <w:rFonts w:asciiTheme="minorHAnsi" w:eastAsiaTheme="minorEastAsia" w:hAnsiTheme="minorHAnsi" w:cstheme="minorBidi"/>
          <w:noProof/>
          <w:sz w:val="22"/>
          <w:szCs w:val="22"/>
        </w:rPr>
        <w:tab/>
      </w:r>
      <w:r w:rsidRPr="004D34EA">
        <w:rPr>
          <w:rFonts w:cs="Arial"/>
          <w:noProof/>
          <w:sz w:val="22"/>
          <w:szCs w:val="22"/>
          <w:u w:val="single"/>
        </w:rPr>
        <w:t>cROP Programs</w:t>
      </w:r>
      <w:r w:rsidRPr="004D34EA">
        <w:rPr>
          <w:noProof/>
          <w:sz w:val="22"/>
          <w:szCs w:val="22"/>
        </w:rPr>
        <w:tab/>
      </w:r>
      <w:r w:rsidRPr="004D34EA">
        <w:rPr>
          <w:noProof/>
          <w:sz w:val="22"/>
          <w:szCs w:val="22"/>
        </w:rPr>
        <w:fldChar w:fldCharType="begin"/>
      </w:r>
      <w:r w:rsidRPr="004D34EA">
        <w:rPr>
          <w:noProof/>
          <w:sz w:val="22"/>
          <w:szCs w:val="22"/>
        </w:rPr>
        <w:instrText xml:space="preserve"> PAGEREF _Toc395690471 \h </w:instrText>
      </w:r>
      <w:r w:rsidRPr="004D34EA">
        <w:rPr>
          <w:noProof/>
          <w:sz w:val="22"/>
          <w:szCs w:val="22"/>
        </w:rPr>
      </w:r>
      <w:r w:rsidRPr="004D34EA">
        <w:rPr>
          <w:noProof/>
          <w:sz w:val="22"/>
          <w:szCs w:val="22"/>
        </w:rPr>
        <w:fldChar w:fldCharType="separate"/>
      </w:r>
      <w:r w:rsidR="00131152">
        <w:rPr>
          <w:noProof/>
          <w:sz w:val="22"/>
          <w:szCs w:val="22"/>
        </w:rPr>
        <w:t>1</w:t>
      </w:r>
      <w:r w:rsidRPr="004D34EA">
        <w:rPr>
          <w:noProof/>
          <w:sz w:val="22"/>
          <w:szCs w:val="22"/>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03.02</w:t>
      </w:r>
      <w:r w:rsidRPr="004D34EA">
        <w:rPr>
          <w:rFonts w:asciiTheme="minorHAnsi" w:eastAsiaTheme="minorEastAsia" w:hAnsiTheme="minorHAnsi" w:cstheme="minorBidi"/>
          <w:noProof/>
          <w:sz w:val="22"/>
          <w:szCs w:val="22"/>
        </w:rPr>
        <w:tab/>
      </w:r>
      <w:r w:rsidRPr="004D34EA">
        <w:rPr>
          <w:rFonts w:cs="Arial"/>
          <w:noProof/>
          <w:sz w:val="22"/>
          <w:szCs w:val="22"/>
          <w:u w:val="single"/>
        </w:rPr>
        <w:t>cROP Implementation</w:t>
      </w:r>
      <w:r w:rsidRPr="004D34EA">
        <w:rPr>
          <w:noProof/>
          <w:sz w:val="22"/>
          <w:szCs w:val="22"/>
        </w:rPr>
        <w:tab/>
      </w:r>
      <w:r w:rsidRPr="004D34EA">
        <w:rPr>
          <w:noProof/>
          <w:sz w:val="22"/>
          <w:szCs w:val="22"/>
        </w:rPr>
        <w:fldChar w:fldCharType="begin"/>
      </w:r>
      <w:r w:rsidRPr="004D34EA">
        <w:rPr>
          <w:noProof/>
          <w:sz w:val="22"/>
          <w:szCs w:val="22"/>
        </w:rPr>
        <w:instrText xml:space="preserve"> PAGEREF _Toc395690472 \h </w:instrText>
      </w:r>
      <w:r w:rsidRPr="004D34EA">
        <w:rPr>
          <w:noProof/>
          <w:sz w:val="22"/>
          <w:szCs w:val="22"/>
        </w:rPr>
      </w:r>
      <w:r w:rsidRPr="004D34EA">
        <w:rPr>
          <w:noProof/>
          <w:sz w:val="22"/>
          <w:szCs w:val="22"/>
        </w:rPr>
        <w:fldChar w:fldCharType="separate"/>
      </w:r>
      <w:r w:rsidR="00131152">
        <w:rPr>
          <w:noProof/>
          <w:sz w:val="22"/>
          <w:szCs w:val="22"/>
        </w:rPr>
        <w:t>2</w:t>
      </w:r>
      <w:r w:rsidRPr="004D34EA">
        <w:rPr>
          <w:noProof/>
          <w:sz w:val="22"/>
          <w:szCs w:val="22"/>
        </w:rPr>
        <w:fldChar w:fldCharType="end"/>
      </w:r>
    </w:p>
    <w:p w:rsidR="004D34EA" w:rsidRPr="004D34EA" w:rsidRDefault="004D34EA">
      <w:pPr>
        <w:pStyle w:val="TOC1"/>
        <w:rPr>
          <w:rFonts w:asciiTheme="minorHAnsi" w:eastAsiaTheme="minorEastAsia" w:hAnsiTheme="minorHAnsi" w:cstheme="minorBidi"/>
          <w:bCs w:val="0"/>
          <w:noProof/>
        </w:rPr>
      </w:pPr>
      <w:r w:rsidRPr="004D34EA">
        <w:rPr>
          <w:noProof/>
        </w:rPr>
        <w:t>2506-04</w:t>
      </w:r>
      <w:r w:rsidRPr="004D34EA">
        <w:rPr>
          <w:rFonts w:asciiTheme="minorHAnsi" w:eastAsiaTheme="minorEastAsia" w:hAnsiTheme="minorHAnsi" w:cstheme="minorBidi"/>
          <w:bCs w:val="0"/>
          <w:noProof/>
        </w:rPr>
        <w:tab/>
      </w:r>
      <w:r w:rsidRPr="004D34EA">
        <w:rPr>
          <w:noProof/>
        </w:rPr>
        <w:t>DEFINITIONS</w:t>
      </w:r>
      <w:r w:rsidRPr="004D34EA">
        <w:rPr>
          <w:noProof/>
        </w:rPr>
        <w:tab/>
      </w:r>
      <w:r w:rsidRPr="004D34EA">
        <w:rPr>
          <w:noProof/>
        </w:rPr>
        <w:fldChar w:fldCharType="begin"/>
      </w:r>
      <w:r w:rsidRPr="004D34EA">
        <w:rPr>
          <w:noProof/>
        </w:rPr>
        <w:instrText xml:space="preserve"> PAGEREF _Toc395690473 \h </w:instrText>
      </w:r>
      <w:r w:rsidRPr="004D34EA">
        <w:rPr>
          <w:noProof/>
        </w:rPr>
      </w:r>
      <w:r w:rsidRPr="004D34EA">
        <w:rPr>
          <w:noProof/>
        </w:rPr>
        <w:fldChar w:fldCharType="separate"/>
      </w:r>
      <w:r w:rsidR="00131152">
        <w:rPr>
          <w:noProof/>
        </w:rPr>
        <w:t>2</w:t>
      </w:r>
      <w:r w:rsidRPr="004D34EA">
        <w:rPr>
          <w:noProof/>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04.01</w:t>
      </w:r>
      <w:r w:rsidRPr="004D34EA">
        <w:rPr>
          <w:rFonts w:asciiTheme="minorHAnsi" w:eastAsiaTheme="minorEastAsia" w:hAnsiTheme="minorHAnsi" w:cstheme="minorBidi"/>
          <w:noProof/>
          <w:sz w:val="22"/>
          <w:szCs w:val="22"/>
        </w:rPr>
        <w:tab/>
      </w:r>
      <w:r w:rsidRPr="004D34EA">
        <w:rPr>
          <w:rFonts w:cs="Arial"/>
          <w:noProof/>
          <w:sz w:val="22"/>
          <w:szCs w:val="22"/>
          <w:u w:val="single"/>
        </w:rPr>
        <w:t>General</w:t>
      </w:r>
      <w:r w:rsidRPr="004D34EA">
        <w:rPr>
          <w:noProof/>
          <w:sz w:val="22"/>
          <w:szCs w:val="22"/>
        </w:rPr>
        <w:tab/>
      </w:r>
      <w:r w:rsidRPr="004D34EA">
        <w:rPr>
          <w:noProof/>
          <w:sz w:val="22"/>
          <w:szCs w:val="22"/>
        </w:rPr>
        <w:fldChar w:fldCharType="begin"/>
      </w:r>
      <w:r w:rsidRPr="004D34EA">
        <w:rPr>
          <w:noProof/>
          <w:sz w:val="22"/>
          <w:szCs w:val="22"/>
        </w:rPr>
        <w:instrText xml:space="preserve"> PAGEREF _Toc395690474 \h </w:instrText>
      </w:r>
      <w:r w:rsidRPr="004D34EA">
        <w:rPr>
          <w:noProof/>
          <w:sz w:val="22"/>
          <w:szCs w:val="22"/>
        </w:rPr>
      </w:r>
      <w:r w:rsidRPr="004D34EA">
        <w:rPr>
          <w:noProof/>
          <w:sz w:val="22"/>
          <w:szCs w:val="22"/>
        </w:rPr>
        <w:fldChar w:fldCharType="separate"/>
      </w:r>
      <w:r w:rsidR="00131152">
        <w:rPr>
          <w:noProof/>
          <w:sz w:val="22"/>
          <w:szCs w:val="22"/>
        </w:rPr>
        <w:t>2</w:t>
      </w:r>
      <w:r w:rsidRPr="004D34EA">
        <w:rPr>
          <w:noProof/>
          <w:sz w:val="22"/>
          <w:szCs w:val="22"/>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04.02</w:t>
      </w:r>
      <w:r w:rsidRPr="004D34EA">
        <w:rPr>
          <w:rFonts w:asciiTheme="minorHAnsi" w:eastAsiaTheme="minorEastAsia" w:hAnsiTheme="minorHAnsi" w:cstheme="minorBidi"/>
          <w:noProof/>
          <w:sz w:val="22"/>
          <w:szCs w:val="22"/>
        </w:rPr>
        <w:tab/>
      </w:r>
      <w:r w:rsidRPr="004D34EA">
        <w:rPr>
          <w:rFonts w:cs="Arial"/>
          <w:noProof/>
          <w:sz w:val="22"/>
          <w:szCs w:val="22"/>
          <w:u w:val="single"/>
        </w:rPr>
        <w:t>Terms Associated With Safety Culture</w:t>
      </w:r>
      <w:r w:rsidRPr="004D34EA">
        <w:rPr>
          <w:rFonts w:cs="Arial"/>
          <w:noProof/>
          <w:sz w:val="22"/>
          <w:szCs w:val="22"/>
        </w:rPr>
        <w:t>.</w:t>
      </w:r>
      <w:r w:rsidRPr="004D34EA">
        <w:rPr>
          <w:noProof/>
          <w:sz w:val="22"/>
          <w:szCs w:val="22"/>
        </w:rPr>
        <w:tab/>
      </w:r>
      <w:r w:rsidRPr="004D34EA">
        <w:rPr>
          <w:noProof/>
          <w:sz w:val="22"/>
          <w:szCs w:val="22"/>
        </w:rPr>
        <w:fldChar w:fldCharType="begin"/>
      </w:r>
      <w:r w:rsidRPr="004D34EA">
        <w:rPr>
          <w:noProof/>
          <w:sz w:val="22"/>
          <w:szCs w:val="22"/>
        </w:rPr>
        <w:instrText xml:space="preserve"> PAGEREF _Toc395690475 \h </w:instrText>
      </w:r>
      <w:r w:rsidRPr="004D34EA">
        <w:rPr>
          <w:noProof/>
          <w:sz w:val="22"/>
          <w:szCs w:val="22"/>
        </w:rPr>
      </w:r>
      <w:r w:rsidRPr="004D34EA">
        <w:rPr>
          <w:noProof/>
          <w:sz w:val="22"/>
          <w:szCs w:val="22"/>
        </w:rPr>
        <w:fldChar w:fldCharType="separate"/>
      </w:r>
      <w:r w:rsidR="00131152">
        <w:rPr>
          <w:noProof/>
          <w:sz w:val="22"/>
          <w:szCs w:val="22"/>
        </w:rPr>
        <w:t>10</w:t>
      </w:r>
      <w:r w:rsidRPr="004D34EA">
        <w:rPr>
          <w:noProof/>
          <w:sz w:val="22"/>
          <w:szCs w:val="22"/>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04.03</w:t>
      </w:r>
      <w:r w:rsidRPr="004D34EA">
        <w:rPr>
          <w:rFonts w:asciiTheme="minorHAnsi" w:eastAsiaTheme="minorEastAsia" w:hAnsiTheme="minorHAnsi" w:cstheme="minorBidi"/>
          <w:noProof/>
          <w:sz w:val="22"/>
          <w:szCs w:val="22"/>
        </w:rPr>
        <w:tab/>
      </w:r>
      <w:r w:rsidRPr="004D34EA">
        <w:rPr>
          <w:rFonts w:cs="Arial"/>
          <w:noProof/>
          <w:sz w:val="22"/>
          <w:szCs w:val="22"/>
          <w:u w:val="single"/>
        </w:rPr>
        <w:t>Enforcement Terms</w:t>
      </w:r>
      <w:r w:rsidRPr="004D34EA">
        <w:rPr>
          <w:rFonts w:cs="Arial"/>
          <w:noProof/>
          <w:sz w:val="22"/>
          <w:szCs w:val="22"/>
        </w:rPr>
        <w:t>.</w:t>
      </w:r>
      <w:r w:rsidRPr="004D34EA">
        <w:rPr>
          <w:noProof/>
          <w:sz w:val="22"/>
          <w:szCs w:val="22"/>
        </w:rPr>
        <w:tab/>
      </w:r>
      <w:r w:rsidRPr="004D34EA">
        <w:rPr>
          <w:noProof/>
          <w:sz w:val="22"/>
          <w:szCs w:val="22"/>
        </w:rPr>
        <w:fldChar w:fldCharType="begin"/>
      </w:r>
      <w:r w:rsidRPr="004D34EA">
        <w:rPr>
          <w:noProof/>
          <w:sz w:val="22"/>
          <w:szCs w:val="22"/>
        </w:rPr>
        <w:instrText xml:space="preserve"> PAGEREF _Toc395690476 \h </w:instrText>
      </w:r>
      <w:r w:rsidRPr="004D34EA">
        <w:rPr>
          <w:noProof/>
          <w:sz w:val="22"/>
          <w:szCs w:val="22"/>
        </w:rPr>
      </w:r>
      <w:r w:rsidRPr="004D34EA">
        <w:rPr>
          <w:noProof/>
          <w:sz w:val="22"/>
          <w:szCs w:val="22"/>
        </w:rPr>
        <w:fldChar w:fldCharType="separate"/>
      </w:r>
      <w:r w:rsidR="00131152">
        <w:rPr>
          <w:noProof/>
          <w:sz w:val="22"/>
          <w:szCs w:val="22"/>
        </w:rPr>
        <w:t>11</w:t>
      </w:r>
      <w:r w:rsidRPr="004D34EA">
        <w:rPr>
          <w:noProof/>
          <w:sz w:val="22"/>
          <w:szCs w:val="22"/>
        </w:rPr>
        <w:fldChar w:fldCharType="end"/>
      </w:r>
    </w:p>
    <w:p w:rsidR="004D34EA" w:rsidRPr="004D34EA" w:rsidRDefault="004D34EA">
      <w:pPr>
        <w:pStyle w:val="TOC1"/>
        <w:rPr>
          <w:rFonts w:asciiTheme="minorHAnsi" w:eastAsiaTheme="minorEastAsia" w:hAnsiTheme="minorHAnsi" w:cstheme="minorBidi"/>
          <w:bCs w:val="0"/>
          <w:noProof/>
        </w:rPr>
      </w:pPr>
      <w:r w:rsidRPr="004D34EA">
        <w:rPr>
          <w:noProof/>
        </w:rPr>
        <w:t>2506-05</w:t>
      </w:r>
      <w:r w:rsidRPr="004D34EA">
        <w:rPr>
          <w:rFonts w:asciiTheme="minorHAnsi" w:eastAsiaTheme="minorEastAsia" w:hAnsiTheme="minorHAnsi" w:cstheme="minorBidi"/>
          <w:bCs w:val="0"/>
          <w:noProof/>
        </w:rPr>
        <w:tab/>
      </w:r>
      <w:r w:rsidRPr="004D34EA">
        <w:rPr>
          <w:noProof/>
        </w:rPr>
        <w:t>RESPONSIBILITIES AND AUTHORITIES</w:t>
      </w:r>
      <w:r w:rsidRPr="004D34EA">
        <w:rPr>
          <w:noProof/>
        </w:rPr>
        <w:tab/>
      </w:r>
      <w:r w:rsidRPr="004D34EA">
        <w:rPr>
          <w:noProof/>
        </w:rPr>
        <w:fldChar w:fldCharType="begin"/>
      </w:r>
      <w:r w:rsidRPr="004D34EA">
        <w:rPr>
          <w:noProof/>
        </w:rPr>
        <w:instrText xml:space="preserve"> PAGEREF _Toc395690477 \h </w:instrText>
      </w:r>
      <w:r w:rsidRPr="004D34EA">
        <w:rPr>
          <w:noProof/>
        </w:rPr>
      </w:r>
      <w:r w:rsidRPr="004D34EA">
        <w:rPr>
          <w:noProof/>
        </w:rPr>
        <w:fldChar w:fldCharType="separate"/>
      </w:r>
      <w:r w:rsidR="00131152">
        <w:rPr>
          <w:noProof/>
        </w:rPr>
        <w:t>15</w:t>
      </w:r>
      <w:r w:rsidRPr="004D34EA">
        <w:rPr>
          <w:noProof/>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05.01</w:t>
      </w:r>
      <w:r w:rsidRPr="004D34EA">
        <w:rPr>
          <w:rFonts w:asciiTheme="minorHAnsi" w:eastAsiaTheme="minorEastAsia" w:hAnsiTheme="minorHAnsi" w:cstheme="minorBidi"/>
          <w:noProof/>
          <w:sz w:val="22"/>
          <w:szCs w:val="22"/>
        </w:rPr>
        <w:tab/>
      </w:r>
      <w:r w:rsidRPr="004D34EA">
        <w:rPr>
          <w:rFonts w:cs="Arial"/>
          <w:noProof/>
          <w:sz w:val="22"/>
          <w:szCs w:val="22"/>
          <w:u w:val="single"/>
        </w:rPr>
        <w:t>Director, Office of New Reactors (NRO)</w:t>
      </w:r>
      <w:r w:rsidRPr="004D34EA">
        <w:rPr>
          <w:rFonts w:cs="Arial"/>
          <w:noProof/>
          <w:sz w:val="22"/>
          <w:szCs w:val="22"/>
        </w:rPr>
        <w:t>.</w:t>
      </w:r>
      <w:r w:rsidRPr="004D34EA">
        <w:rPr>
          <w:noProof/>
          <w:sz w:val="22"/>
          <w:szCs w:val="22"/>
        </w:rPr>
        <w:tab/>
      </w:r>
      <w:r w:rsidRPr="004D34EA">
        <w:rPr>
          <w:noProof/>
          <w:sz w:val="22"/>
          <w:szCs w:val="22"/>
        </w:rPr>
        <w:fldChar w:fldCharType="begin"/>
      </w:r>
      <w:r w:rsidRPr="004D34EA">
        <w:rPr>
          <w:noProof/>
          <w:sz w:val="22"/>
          <w:szCs w:val="22"/>
        </w:rPr>
        <w:instrText xml:space="preserve"> PAGEREF _Toc395690478 \h </w:instrText>
      </w:r>
      <w:r w:rsidRPr="004D34EA">
        <w:rPr>
          <w:noProof/>
          <w:sz w:val="22"/>
          <w:szCs w:val="22"/>
        </w:rPr>
      </w:r>
      <w:r w:rsidRPr="004D34EA">
        <w:rPr>
          <w:noProof/>
          <w:sz w:val="22"/>
          <w:szCs w:val="22"/>
        </w:rPr>
        <w:fldChar w:fldCharType="separate"/>
      </w:r>
      <w:r w:rsidR="00131152">
        <w:rPr>
          <w:noProof/>
          <w:sz w:val="22"/>
          <w:szCs w:val="22"/>
        </w:rPr>
        <w:t>15</w:t>
      </w:r>
      <w:r w:rsidRPr="004D34EA">
        <w:rPr>
          <w:noProof/>
          <w:sz w:val="22"/>
          <w:szCs w:val="22"/>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05.02</w:t>
      </w:r>
      <w:r w:rsidRPr="004D34EA">
        <w:rPr>
          <w:rFonts w:asciiTheme="minorHAnsi" w:eastAsiaTheme="minorEastAsia" w:hAnsiTheme="minorHAnsi" w:cstheme="minorBidi"/>
          <w:noProof/>
          <w:sz w:val="22"/>
          <w:szCs w:val="22"/>
        </w:rPr>
        <w:tab/>
      </w:r>
      <w:r w:rsidRPr="004D34EA">
        <w:rPr>
          <w:rFonts w:cs="Arial"/>
          <w:noProof/>
          <w:sz w:val="22"/>
          <w:szCs w:val="22"/>
          <w:u w:val="single"/>
        </w:rPr>
        <w:t>Director, Division of Construction Inspection and Operational Programs (DCIP)</w:t>
      </w:r>
      <w:r w:rsidRPr="004D34EA">
        <w:rPr>
          <w:rFonts w:cs="Arial"/>
          <w:noProof/>
          <w:sz w:val="22"/>
          <w:szCs w:val="22"/>
        </w:rPr>
        <w:t>.</w:t>
      </w:r>
      <w:r w:rsidRPr="004D34EA">
        <w:rPr>
          <w:noProof/>
          <w:sz w:val="22"/>
          <w:szCs w:val="22"/>
        </w:rPr>
        <w:tab/>
      </w:r>
      <w:r w:rsidRPr="004D34EA">
        <w:rPr>
          <w:noProof/>
          <w:sz w:val="22"/>
          <w:szCs w:val="22"/>
        </w:rPr>
        <w:fldChar w:fldCharType="begin"/>
      </w:r>
      <w:r w:rsidRPr="004D34EA">
        <w:rPr>
          <w:noProof/>
          <w:sz w:val="22"/>
          <w:szCs w:val="22"/>
        </w:rPr>
        <w:instrText xml:space="preserve"> PAGEREF _Toc395690479 \h </w:instrText>
      </w:r>
      <w:r w:rsidRPr="004D34EA">
        <w:rPr>
          <w:noProof/>
          <w:sz w:val="22"/>
          <w:szCs w:val="22"/>
        </w:rPr>
      </w:r>
      <w:r w:rsidRPr="004D34EA">
        <w:rPr>
          <w:noProof/>
          <w:sz w:val="22"/>
          <w:szCs w:val="22"/>
        </w:rPr>
        <w:fldChar w:fldCharType="separate"/>
      </w:r>
      <w:r w:rsidR="00131152">
        <w:rPr>
          <w:noProof/>
          <w:sz w:val="22"/>
          <w:szCs w:val="22"/>
        </w:rPr>
        <w:t>15</w:t>
      </w:r>
      <w:r w:rsidRPr="004D34EA">
        <w:rPr>
          <w:noProof/>
          <w:sz w:val="22"/>
          <w:szCs w:val="22"/>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05.03</w:t>
      </w:r>
      <w:r w:rsidRPr="004D34EA">
        <w:rPr>
          <w:rFonts w:asciiTheme="minorHAnsi" w:eastAsiaTheme="minorEastAsia" w:hAnsiTheme="minorHAnsi" w:cstheme="minorBidi"/>
          <w:noProof/>
          <w:sz w:val="22"/>
          <w:szCs w:val="22"/>
        </w:rPr>
        <w:tab/>
      </w:r>
      <w:r w:rsidRPr="004D34EA">
        <w:rPr>
          <w:rFonts w:cs="Arial"/>
          <w:noProof/>
          <w:sz w:val="22"/>
          <w:szCs w:val="22"/>
          <w:u w:val="single"/>
        </w:rPr>
        <w:t>Directors, Technical Divisions, NRO</w:t>
      </w:r>
      <w:r w:rsidRPr="004D34EA">
        <w:rPr>
          <w:noProof/>
          <w:sz w:val="22"/>
          <w:szCs w:val="22"/>
        </w:rPr>
        <w:tab/>
      </w:r>
      <w:r w:rsidRPr="004D34EA">
        <w:rPr>
          <w:noProof/>
          <w:sz w:val="22"/>
          <w:szCs w:val="22"/>
        </w:rPr>
        <w:fldChar w:fldCharType="begin"/>
      </w:r>
      <w:r w:rsidRPr="004D34EA">
        <w:rPr>
          <w:noProof/>
          <w:sz w:val="22"/>
          <w:szCs w:val="22"/>
        </w:rPr>
        <w:instrText xml:space="preserve"> PAGEREF _Toc395690480 \h </w:instrText>
      </w:r>
      <w:r w:rsidRPr="004D34EA">
        <w:rPr>
          <w:noProof/>
          <w:sz w:val="22"/>
          <w:szCs w:val="22"/>
        </w:rPr>
      </w:r>
      <w:r w:rsidRPr="004D34EA">
        <w:rPr>
          <w:noProof/>
          <w:sz w:val="22"/>
          <w:szCs w:val="22"/>
        </w:rPr>
        <w:fldChar w:fldCharType="separate"/>
      </w:r>
      <w:r w:rsidR="00131152">
        <w:rPr>
          <w:noProof/>
          <w:sz w:val="22"/>
          <w:szCs w:val="22"/>
        </w:rPr>
        <w:t>15</w:t>
      </w:r>
      <w:r w:rsidRPr="004D34EA">
        <w:rPr>
          <w:noProof/>
          <w:sz w:val="22"/>
          <w:szCs w:val="22"/>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05.04</w:t>
      </w:r>
      <w:r w:rsidRPr="004D34EA">
        <w:rPr>
          <w:rFonts w:asciiTheme="minorHAnsi" w:eastAsiaTheme="minorEastAsia" w:hAnsiTheme="minorHAnsi" w:cstheme="minorBidi"/>
          <w:noProof/>
          <w:sz w:val="22"/>
          <w:szCs w:val="22"/>
        </w:rPr>
        <w:tab/>
      </w:r>
      <w:r w:rsidRPr="004D34EA">
        <w:rPr>
          <w:rFonts w:cs="Arial"/>
          <w:noProof/>
          <w:sz w:val="22"/>
          <w:szCs w:val="22"/>
          <w:u w:val="single"/>
        </w:rPr>
        <w:t>Deputy Regional Administrator for Construction, Region II</w:t>
      </w:r>
      <w:r w:rsidRPr="004D34EA">
        <w:rPr>
          <w:rFonts w:cs="Arial"/>
          <w:noProof/>
          <w:sz w:val="22"/>
          <w:szCs w:val="22"/>
        </w:rPr>
        <w:t>.</w:t>
      </w:r>
      <w:r w:rsidRPr="004D34EA">
        <w:rPr>
          <w:noProof/>
          <w:sz w:val="22"/>
          <w:szCs w:val="22"/>
        </w:rPr>
        <w:tab/>
      </w:r>
      <w:r w:rsidRPr="004D34EA">
        <w:rPr>
          <w:noProof/>
          <w:sz w:val="22"/>
          <w:szCs w:val="22"/>
        </w:rPr>
        <w:fldChar w:fldCharType="begin"/>
      </w:r>
      <w:r w:rsidRPr="004D34EA">
        <w:rPr>
          <w:noProof/>
          <w:sz w:val="22"/>
          <w:szCs w:val="22"/>
        </w:rPr>
        <w:instrText xml:space="preserve"> PAGEREF _Toc395690481 \h </w:instrText>
      </w:r>
      <w:r w:rsidRPr="004D34EA">
        <w:rPr>
          <w:noProof/>
          <w:sz w:val="22"/>
          <w:szCs w:val="22"/>
        </w:rPr>
      </w:r>
      <w:r w:rsidRPr="004D34EA">
        <w:rPr>
          <w:noProof/>
          <w:sz w:val="22"/>
          <w:szCs w:val="22"/>
        </w:rPr>
        <w:fldChar w:fldCharType="separate"/>
      </w:r>
      <w:r w:rsidR="00131152">
        <w:rPr>
          <w:noProof/>
          <w:sz w:val="22"/>
          <w:szCs w:val="22"/>
        </w:rPr>
        <w:t>16</w:t>
      </w:r>
      <w:r w:rsidRPr="004D34EA">
        <w:rPr>
          <w:noProof/>
          <w:sz w:val="22"/>
          <w:szCs w:val="22"/>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05.05</w:t>
      </w:r>
      <w:r w:rsidRPr="004D34EA">
        <w:rPr>
          <w:rFonts w:asciiTheme="minorHAnsi" w:eastAsiaTheme="minorEastAsia" w:hAnsiTheme="minorHAnsi" w:cstheme="minorBidi"/>
          <w:noProof/>
          <w:sz w:val="22"/>
          <w:szCs w:val="22"/>
        </w:rPr>
        <w:tab/>
      </w:r>
      <w:r w:rsidRPr="004D34EA">
        <w:rPr>
          <w:rFonts w:cs="Arial"/>
          <w:noProof/>
          <w:sz w:val="22"/>
          <w:szCs w:val="22"/>
          <w:u w:val="single"/>
        </w:rPr>
        <w:t>Regional Administrators, Host Regions</w:t>
      </w:r>
      <w:r w:rsidRPr="004D34EA">
        <w:rPr>
          <w:noProof/>
          <w:sz w:val="22"/>
          <w:szCs w:val="22"/>
        </w:rPr>
        <w:tab/>
      </w:r>
      <w:r w:rsidRPr="004D34EA">
        <w:rPr>
          <w:noProof/>
          <w:sz w:val="22"/>
          <w:szCs w:val="22"/>
        </w:rPr>
        <w:fldChar w:fldCharType="begin"/>
      </w:r>
      <w:r w:rsidRPr="004D34EA">
        <w:rPr>
          <w:noProof/>
          <w:sz w:val="22"/>
          <w:szCs w:val="22"/>
        </w:rPr>
        <w:instrText xml:space="preserve"> PAGEREF _Toc395690482 \h </w:instrText>
      </w:r>
      <w:r w:rsidRPr="004D34EA">
        <w:rPr>
          <w:noProof/>
          <w:sz w:val="22"/>
          <w:szCs w:val="22"/>
        </w:rPr>
      </w:r>
      <w:r w:rsidRPr="004D34EA">
        <w:rPr>
          <w:noProof/>
          <w:sz w:val="22"/>
          <w:szCs w:val="22"/>
        </w:rPr>
        <w:fldChar w:fldCharType="separate"/>
      </w:r>
      <w:r w:rsidR="00131152">
        <w:rPr>
          <w:noProof/>
          <w:sz w:val="22"/>
          <w:szCs w:val="22"/>
        </w:rPr>
        <w:t>16</w:t>
      </w:r>
      <w:r w:rsidRPr="004D34EA">
        <w:rPr>
          <w:noProof/>
          <w:sz w:val="22"/>
          <w:szCs w:val="22"/>
        </w:rPr>
        <w:fldChar w:fldCharType="end"/>
      </w:r>
    </w:p>
    <w:p w:rsidR="004D34EA" w:rsidRPr="004D34EA" w:rsidRDefault="004D34EA">
      <w:pPr>
        <w:pStyle w:val="TOC1"/>
        <w:rPr>
          <w:rFonts w:asciiTheme="minorHAnsi" w:eastAsiaTheme="minorEastAsia" w:hAnsiTheme="minorHAnsi" w:cstheme="minorBidi"/>
          <w:bCs w:val="0"/>
          <w:noProof/>
        </w:rPr>
      </w:pPr>
      <w:r w:rsidRPr="004D34EA">
        <w:rPr>
          <w:noProof/>
        </w:rPr>
        <w:t>2506-06</w:t>
      </w:r>
      <w:r w:rsidRPr="004D34EA">
        <w:rPr>
          <w:rFonts w:asciiTheme="minorHAnsi" w:eastAsiaTheme="minorEastAsia" w:hAnsiTheme="minorHAnsi" w:cstheme="minorBidi"/>
          <w:bCs w:val="0"/>
          <w:noProof/>
        </w:rPr>
        <w:tab/>
      </w:r>
      <w:r w:rsidRPr="004D34EA">
        <w:rPr>
          <w:noProof/>
        </w:rPr>
        <w:t>CONSTRUCTION REGULATORY OVERSIGHT FRAMEWORK</w:t>
      </w:r>
      <w:r w:rsidRPr="004D34EA">
        <w:rPr>
          <w:noProof/>
        </w:rPr>
        <w:tab/>
      </w:r>
      <w:r w:rsidRPr="004D34EA">
        <w:rPr>
          <w:noProof/>
        </w:rPr>
        <w:fldChar w:fldCharType="begin"/>
      </w:r>
      <w:r w:rsidRPr="004D34EA">
        <w:rPr>
          <w:noProof/>
        </w:rPr>
        <w:instrText xml:space="preserve"> PAGEREF _Toc395690483 \h </w:instrText>
      </w:r>
      <w:r w:rsidRPr="004D34EA">
        <w:rPr>
          <w:noProof/>
        </w:rPr>
      </w:r>
      <w:r w:rsidRPr="004D34EA">
        <w:rPr>
          <w:noProof/>
        </w:rPr>
        <w:fldChar w:fldCharType="separate"/>
      </w:r>
      <w:r w:rsidR="00131152">
        <w:rPr>
          <w:noProof/>
        </w:rPr>
        <w:t>16</w:t>
      </w:r>
      <w:r w:rsidRPr="004D34EA">
        <w:rPr>
          <w:noProof/>
        </w:rPr>
        <w:fldChar w:fldCharType="end"/>
      </w:r>
    </w:p>
    <w:p w:rsidR="004D34EA" w:rsidRPr="004D34EA" w:rsidRDefault="004D34EA">
      <w:pPr>
        <w:pStyle w:val="TOC1"/>
        <w:rPr>
          <w:rFonts w:asciiTheme="minorHAnsi" w:eastAsiaTheme="minorEastAsia" w:hAnsiTheme="minorHAnsi" w:cstheme="minorBidi"/>
          <w:bCs w:val="0"/>
          <w:noProof/>
        </w:rPr>
      </w:pPr>
      <w:r w:rsidRPr="004D34EA">
        <w:rPr>
          <w:noProof/>
        </w:rPr>
        <w:t>2506-07</w:t>
      </w:r>
      <w:r w:rsidRPr="004D34EA">
        <w:rPr>
          <w:rFonts w:asciiTheme="minorHAnsi" w:eastAsiaTheme="minorEastAsia" w:hAnsiTheme="minorHAnsi" w:cstheme="minorBidi"/>
          <w:bCs w:val="0"/>
          <w:noProof/>
        </w:rPr>
        <w:tab/>
      </w:r>
      <w:r w:rsidRPr="004D34EA">
        <w:rPr>
          <w:noProof/>
        </w:rPr>
        <w:t>CONSTRUCTION INSPECTION PROGRAM (CIP)</w:t>
      </w:r>
      <w:r w:rsidRPr="004D34EA">
        <w:rPr>
          <w:noProof/>
        </w:rPr>
        <w:tab/>
      </w:r>
      <w:r w:rsidRPr="004D34EA">
        <w:rPr>
          <w:noProof/>
        </w:rPr>
        <w:fldChar w:fldCharType="begin"/>
      </w:r>
      <w:r w:rsidRPr="004D34EA">
        <w:rPr>
          <w:noProof/>
        </w:rPr>
        <w:instrText xml:space="preserve"> PAGEREF _Toc395690484 \h </w:instrText>
      </w:r>
      <w:r w:rsidRPr="004D34EA">
        <w:rPr>
          <w:noProof/>
        </w:rPr>
      </w:r>
      <w:r w:rsidRPr="004D34EA">
        <w:rPr>
          <w:noProof/>
        </w:rPr>
        <w:fldChar w:fldCharType="separate"/>
      </w:r>
      <w:r w:rsidR="00131152">
        <w:rPr>
          <w:noProof/>
        </w:rPr>
        <w:t>19</w:t>
      </w:r>
      <w:r w:rsidRPr="004D34EA">
        <w:rPr>
          <w:noProof/>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07.01</w:t>
      </w:r>
      <w:r w:rsidRPr="004D34EA">
        <w:rPr>
          <w:rFonts w:asciiTheme="minorHAnsi" w:eastAsiaTheme="minorEastAsia" w:hAnsiTheme="minorHAnsi" w:cstheme="minorBidi"/>
          <w:noProof/>
          <w:sz w:val="22"/>
          <w:szCs w:val="22"/>
        </w:rPr>
        <w:tab/>
      </w:r>
      <w:r w:rsidRPr="004D34EA">
        <w:rPr>
          <w:rFonts w:cs="Arial"/>
          <w:noProof/>
          <w:sz w:val="22"/>
          <w:szCs w:val="22"/>
          <w:u w:val="single"/>
        </w:rPr>
        <w:t>Early Site Permit Audits/Inspections</w:t>
      </w:r>
      <w:r w:rsidRPr="004D34EA">
        <w:rPr>
          <w:noProof/>
          <w:sz w:val="22"/>
          <w:szCs w:val="22"/>
        </w:rPr>
        <w:tab/>
      </w:r>
      <w:r w:rsidRPr="004D34EA">
        <w:rPr>
          <w:noProof/>
          <w:sz w:val="22"/>
          <w:szCs w:val="22"/>
        </w:rPr>
        <w:fldChar w:fldCharType="begin"/>
      </w:r>
      <w:r w:rsidRPr="004D34EA">
        <w:rPr>
          <w:noProof/>
          <w:sz w:val="22"/>
          <w:szCs w:val="22"/>
        </w:rPr>
        <w:instrText xml:space="preserve"> PAGEREF _Toc395690485 \h </w:instrText>
      </w:r>
      <w:r w:rsidRPr="004D34EA">
        <w:rPr>
          <w:noProof/>
          <w:sz w:val="22"/>
          <w:szCs w:val="22"/>
        </w:rPr>
      </w:r>
      <w:r w:rsidRPr="004D34EA">
        <w:rPr>
          <w:noProof/>
          <w:sz w:val="22"/>
          <w:szCs w:val="22"/>
        </w:rPr>
        <w:fldChar w:fldCharType="separate"/>
      </w:r>
      <w:r w:rsidR="00131152">
        <w:rPr>
          <w:noProof/>
          <w:sz w:val="22"/>
          <w:szCs w:val="22"/>
        </w:rPr>
        <w:t>19</w:t>
      </w:r>
      <w:r w:rsidRPr="004D34EA">
        <w:rPr>
          <w:noProof/>
          <w:sz w:val="22"/>
          <w:szCs w:val="22"/>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07.02</w:t>
      </w:r>
      <w:r w:rsidRPr="004D34EA">
        <w:rPr>
          <w:rFonts w:asciiTheme="minorHAnsi" w:eastAsiaTheme="minorEastAsia" w:hAnsiTheme="minorHAnsi" w:cstheme="minorBidi"/>
          <w:noProof/>
          <w:sz w:val="22"/>
          <w:szCs w:val="22"/>
        </w:rPr>
        <w:tab/>
      </w:r>
      <w:r w:rsidRPr="004D34EA">
        <w:rPr>
          <w:rFonts w:cs="Arial"/>
          <w:noProof/>
          <w:sz w:val="22"/>
          <w:szCs w:val="22"/>
          <w:u w:val="single"/>
        </w:rPr>
        <w:t>Pre-Combined License (Pre-COL) Audits/Inspections</w:t>
      </w:r>
      <w:r w:rsidRPr="004D34EA">
        <w:rPr>
          <w:noProof/>
          <w:sz w:val="22"/>
          <w:szCs w:val="22"/>
        </w:rPr>
        <w:tab/>
      </w:r>
      <w:r w:rsidR="00685C9A">
        <w:rPr>
          <w:noProof/>
          <w:sz w:val="22"/>
          <w:szCs w:val="22"/>
        </w:rPr>
        <w:t>19</w:t>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07.03</w:t>
      </w:r>
      <w:r w:rsidRPr="004D34EA">
        <w:rPr>
          <w:rFonts w:asciiTheme="minorHAnsi" w:eastAsiaTheme="minorEastAsia" w:hAnsiTheme="minorHAnsi" w:cstheme="minorBidi"/>
          <w:noProof/>
          <w:sz w:val="22"/>
          <w:szCs w:val="22"/>
        </w:rPr>
        <w:tab/>
      </w:r>
      <w:r w:rsidRPr="004D34EA">
        <w:rPr>
          <w:rFonts w:cs="Arial"/>
          <w:noProof/>
          <w:sz w:val="22"/>
          <w:szCs w:val="22"/>
          <w:u w:val="single"/>
        </w:rPr>
        <w:t>Inspections Subsequent to LWA/COL Issuance</w:t>
      </w:r>
      <w:r w:rsidRPr="004D34EA">
        <w:rPr>
          <w:noProof/>
          <w:sz w:val="22"/>
          <w:szCs w:val="22"/>
        </w:rPr>
        <w:tab/>
      </w:r>
      <w:r w:rsidRPr="004D34EA">
        <w:rPr>
          <w:noProof/>
          <w:sz w:val="22"/>
          <w:szCs w:val="22"/>
        </w:rPr>
        <w:fldChar w:fldCharType="begin"/>
      </w:r>
      <w:r w:rsidRPr="004D34EA">
        <w:rPr>
          <w:noProof/>
          <w:sz w:val="22"/>
          <w:szCs w:val="22"/>
        </w:rPr>
        <w:instrText xml:space="preserve"> PAGEREF _Toc395690487 \h </w:instrText>
      </w:r>
      <w:r w:rsidRPr="004D34EA">
        <w:rPr>
          <w:noProof/>
          <w:sz w:val="22"/>
          <w:szCs w:val="22"/>
        </w:rPr>
      </w:r>
      <w:r w:rsidRPr="004D34EA">
        <w:rPr>
          <w:noProof/>
          <w:sz w:val="22"/>
          <w:szCs w:val="22"/>
        </w:rPr>
        <w:fldChar w:fldCharType="separate"/>
      </w:r>
      <w:r w:rsidR="00131152">
        <w:rPr>
          <w:noProof/>
          <w:sz w:val="22"/>
          <w:szCs w:val="22"/>
        </w:rPr>
        <w:t>20</w:t>
      </w:r>
      <w:r w:rsidRPr="004D34EA">
        <w:rPr>
          <w:noProof/>
          <w:sz w:val="22"/>
          <w:szCs w:val="22"/>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07.04</w:t>
      </w:r>
      <w:r w:rsidRPr="004D34EA">
        <w:rPr>
          <w:rFonts w:asciiTheme="minorHAnsi" w:eastAsiaTheme="minorEastAsia" w:hAnsiTheme="minorHAnsi" w:cstheme="minorBidi"/>
          <w:noProof/>
          <w:sz w:val="22"/>
          <w:szCs w:val="22"/>
        </w:rPr>
        <w:tab/>
      </w:r>
      <w:r w:rsidRPr="004D34EA">
        <w:rPr>
          <w:rFonts w:cs="Arial"/>
          <w:noProof/>
          <w:sz w:val="22"/>
          <w:szCs w:val="22"/>
          <w:u w:val="single"/>
        </w:rPr>
        <w:t>Vendor Inspection Program</w:t>
      </w:r>
      <w:r w:rsidRPr="004D34EA">
        <w:rPr>
          <w:noProof/>
          <w:sz w:val="22"/>
          <w:szCs w:val="22"/>
        </w:rPr>
        <w:tab/>
      </w:r>
      <w:r w:rsidRPr="004D34EA">
        <w:rPr>
          <w:noProof/>
          <w:sz w:val="22"/>
          <w:szCs w:val="22"/>
        </w:rPr>
        <w:fldChar w:fldCharType="begin"/>
      </w:r>
      <w:r w:rsidRPr="004D34EA">
        <w:rPr>
          <w:noProof/>
          <w:sz w:val="22"/>
          <w:szCs w:val="22"/>
        </w:rPr>
        <w:instrText xml:space="preserve"> PAGEREF _Toc395690488 \h </w:instrText>
      </w:r>
      <w:r w:rsidRPr="004D34EA">
        <w:rPr>
          <w:noProof/>
          <w:sz w:val="22"/>
          <w:szCs w:val="22"/>
        </w:rPr>
      </w:r>
      <w:r w:rsidRPr="004D34EA">
        <w:rPr>
          <w:noProof/>
          <w:sz w:val="22"/>
          <w:szCs w:val="22"/>
        </w:rPr>
        <w:fldChar w:fldCharType="separate"/>
      </w:r>
      <w:r w:rsidR="00131152">
        <w:rPr>
          <w:noProof/>
          <w:sz w:val="22"/>
          <w:szCs w:val="22"/>
        </w:rPr>
        <w:t>22</w:t>
      </w:r>
      <w:r w:rsidRPr="004D34EA">
        <w:rPr>
          <w:noProof/>
          <w:sz w:val="22"/>
          <w:szCs w:val="22"/>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07.05</w:t>
      </w:r>
      <w:r w:rsidRPr="004D34EA">
        <w:rPr>
          <w:rFonts w:asciiTheme="minorHAnsi" w:eastAsiaTheme="minorEastAsia" w:hAnsiTheme="minorHAnsi" w:cstheme="minorBidi"/>
          <w:noProof/>
          <w:sz w:val="22"/>
          <w:szCs w:val="22"/>
        </w:rPr>
        <w:tab/>
      </w:r>
      <w:r w:rsidRPr="004D34EA">
        <w:rPr>
          <w:rFonts w:cs="Arial"/>
          <w:noProof/>
          <w:sz w:val="22"/>
          <w:szCs w:val="22"/>
          <w:u w:val="single"/>
        </w:rPr>
        <w:t>Baseline Inspection Program</w:t>
      </w:r>
      <w:r w:rsidRPr="004D34EA">
        <w:rPr>
          <w:noProof/>
          <w:sz w:val="22"/>
          <w:szCs w:val="22"/>
        </w:rPr>
        <w:tab/>
      </w:r>
      <w:r w:rsidRPr="004D34EA">
        <w:rPr>
          <w:noProof/>
          <w:sz w:val="22"/>
          <w:szCs w:val="22"/>
        </w:rPr>
        <w:fldChar w:fldCharType="begin"/>
      </w:r>
      <w:r w:rsidRPr="004D34EA">
        <w:rPr>
          <w:noProof/>
          <w:sz w:val="22"/>
          <w:szCs w:val="22"/>
        </w:rPr>
        <w:instrText xml:space="preserve"> PAGEREF _Toc395690489 \h </w:instrText>
      </w:r>
      <w:r w:rsidRPr="004D34EA">
        <w:rPr>
          <w:noProof/>
          <w:sz w:val="22"/>
          <w:szCs w:val="22"/>
        </w:rPr>
      </w:r>
      <w:r w:rsidRPr="004D34EA">
        <w:rPr>
          <w:noProof/>
          <w:sz w:val="22"/>
          <w:szCs w:val="22"/>
        </w:rPr>
        <w:fldChar w:fldCharType="separate"/>
      </w:r>
      <w:r w:rsidR="00131152">
        <w:rPr>
          <w:noProof/>
          <w:sz w:val="22"/>
          <w:szCs w:val="22"/>
        </w:rPr>
        <w:t>23</w:t>
      </w:r>
      <w:r w:rsidRPr="004D34EA">
        <w:rPr>
          <w:noProof/>
          <w:sz w:val="22"/>
          <w:szCs w:val="22"/>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07.06</w:t>
      </w:r>
      <w:r w:rsidRPr="004D34EA">
        <w:rPr>
          <w:rFonts w:asciiTheme="minorHAnsi" w:eastAsiaTheme="minorEastAsia" w:hAnsiTheme="minorHAnsi" w:cstheme="minorBidi"/>
          <w:noProof/>
          <w:sz w:val="22"/>
          <w:szCs w:val="22"/>
        </w:rPr>
        <w:tab/>
      </w:r>
      <w:r w:rsidRPr="004D34EA">
        <w:rPr>
          <w:rFonts w:cs="Arial"/>
          <w:noProof/>
          <w:sz w:val="22"/>
          <w:szCs w:val="22"/>
          <w:u w:val="single"/>
        </w:rPr>
        <w:t>Baseline Inspection Program Completion</w:t>
      </w:r>
      <w:r w:rsidRPr="004D34EA">
        <w:rPr>
          <w:noProof/>
          <w:sz w:val="22"/>
          <w:szCs w:val="22"/>
        </w:rPr>
        <w:tab/>
      </w:r>
      <w:r w:rsidRPr="004D34EA">
        <w:rPr>
          <w:noProof/>
          <w:sz w:val="22"/>
          <w:szCs w:val="22"/>
        </w:rPr>
        <w:fldChar w:fldCharType="begin"/>
      </w:r>
      <w:r w:rsidRPr="004D34EA">
        <w:rPr>
          <w:noProof/>
          <w:sz w:val="22"/>
          <w:szCs w:val="22"/>
        </w:rPr>
        <w:instrText xml:space="preserve"> PAGEREF _Toc395690490 \h </w:instrText>
      </w:r>
      <w:r w:rsidRPr="004D34EA">
        <w:rPr>
          <w:noProof/>
          <w:sz w:val="22"/>
          <w:szCs w:val="22"/>
        </w:rPr>
      </w:r>
      <w:r w:rsidRPr="004D34EA">
        <w:rPr>
          <w:noProof/>
          <w:sz w:val="22"/>
          <w:szCs w:val="22"/>
        </w:rPr>
        <w:fldChar w:fldCharType="separate"/>
      </w:r>
      <w:r w:rsidR="00131152">
        <w:rPr>
          <w:noProof/>
          <w:sz w:val="22"/>
          <w:szCs w:val="22"/>
        </w:rPr>
        <w:t>25</w:t>
      </w:r>
      <w:r w:rsidRPr="004D34EA">
        <w:rPr>
          <w:noProof/>
          <w:sz w:val="22"/>
          <w:szCs w:val="22"/>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07.07</w:t>
      </w:r>
      <w:r w:rsidRPr="004D34EA">
        <w:rPr>
          <w:rFonts w:asciiTheme="minorHAnsi" w:eastAsiaTheme="minorEastAsia" w:hAnsiTheme="minorHAnsi" w:cstheme="minorBidi"/>
          <w:noProof/>
          <w:sz w:val="22"/>
          <w:szCs w:val="22"/>
        </w:rPr>
        <w:tab/>
      </w:r>
      <w:r w:rsidRPr="004D34EA">
        <w:rPr>
          <w:rFonts w:cs="Arial"/>
          <w:noProof/>
          <w:sz w:val="22"/>
          <w:szCs w:val="22"/>
          <w:u w:val="single"/>
        </w:rPr>
        <w:t>Plant Specific Supplemental and Reactive Inspections</w:t>
      </w:r>
      <w:r w:rsidRPr="004D34EA">
        <w:rPr>
          <w:noProof/>
          <w:sz w:val="22"/>
          <w:szCs w:val="22"/>
        </w:rPr>
        <w:tab/>
      </w:r>
      <w:r w:rsidRPr="004D34EA">
        <w:rPr>
          <w:noProof/>
          <w:sz w:val="22"/>
          <w:szCs w:val="22"/>
        </w:rPr>
        <w:fldChar w:fldCharType="begin"/>
      </w:r>
      <w:r w:rsidRPr="004D34EA">
        <w:rPr>
          <w:noProof/>
          <w:sz w:val="22"/>
          <w:szCs w:val="22"/>
        </w:rPr>
        <w:instrText xml:space="preserve"> PAGEREF _Toc395690491 \h </w:instrText>
      </w:r>
      <w:r w:rsidRPr="004D34EA">
        <w:rPr>
          <w:noProof/>
          <w:sz w:val="22"/>
          <w:szCs w:val="22"/>
        </w:rPr>
      </w:r>
      <w:r w:rsidRPr="004D34EA">
        <w:rPr>
          <w:noProof/>
          <w:sz w:val="22"/>
          <w:szCs w:val="22"/>
        </w:rPr>
        <w:fldChar w:fldCharType="separate"/>
      </w:r>
      <w:r w:rsidR="00131152">
        <w:rPr>
          <w:noProof/>
          <w:sz w:val="22"/>
          <w:szCs w:val="22"/>
        </w:rPr>
        <w:t>26</w:t>
      </w:r>
      <w:r w:rsidRPr="004D34EA">
        <w:rPr>
          <w:noProof/>
          <w:sz w:val="22"/>
          <w:szCs w:val="22"/>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07.08</w:t>
      </w:r>
      <w:r w:rsidRPr="004D34EA">
        <w:rPr>
          <w:rFonts w:asciiTheme="minorHAnsi" w:eastAsiaTheme="minorEastAsia" w:hAnsiTheme="minorHAnsi" w:cstheme="minorBidi"/>
          <w:noProof/>
          <w:sz w:val="22"/>
          <w:szCs w:val="22"/>
        </w:rPr>
        <w:tab/>
      </w:r>
      <w:r w:rsidRPr="004D34EA">
        <w:rPr>
          <w:rFonts w:cs="Arial"/>
          <w:noProof/>
          <w:sz w:val="22"/>
          <w:szCs w:val="22"/>
          <w:u w:val="single"/>
        </w:rPr>
        <w:t>Inspection Planning</w:t>
      </w:r>
      <w:r w:rsidRPr="004D34EA">
        <w:rPr>
          <w:noProof/>
          <w:sz w:val="22"/>
          <w:szCs w:val="22"/>
        </w:rPr>
        <w:tab/>
      </w:r>
      <w:r w:rsidRPr="004D34EA">
        <w:rPr>
          <w:noProof/>
          <w:sz w:val="22"/>
          <w:szCs w:val="22"/>
        </w:rPr>
        <w:fldChar w:fldCharType="begin"/>
      </w:r>
      <w:r w:rsidRPr="004D34EA">
        <w:rPr>
          <w:noProof/>
          <w:sz w:val="22"/>
          <w:szCs w:val="22"/>
        </w:rPr>
        <w:instrText xml:space="preserve"> PAGEREF _Toc395690492 \h </w:instrText>
      </w:r>
      <w:r w:rsidRPr="004D34EA">
        <w:rPr>
          <w:noProof/>
          <w:sz w:val="22"/>
          <w:szCs w:val="22"/>
        </w:rPr>
      </w:r>
      <w:r w:rsidRPr="004D34EA">
        <w:rPr>
          <w:noProof/>
          <w:sz w:val="22"/>
          <w:szCs w:val="22"/>
        </w:rPr>
        <w:fldChar w:fldCharType="separate"/>
      </w:r>
      <w:r w:rsidR="00131152">
        <w:rPr>
          <w:noProof/>
          <w:sz w:val="22"/>
          <w:szCs w:val="22"/>
        </w:rPr>
        <w:t>27</w:t>
      </w:r>
      <w:r w:rsidRPr="004D34EA">
        <w:rPr>
          <w:noProof/>
          <w:sz w:val="22"/>
          <w:szCs w:val="22"/>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07.09</w:t>
      </w:r>
      <w:r w:rsidRPr="004D34EA">
        <w:rPr>
          <w:rFonts w:asciiTheme="minorHAnsi" w:eastAsiaTheme="minorEastAsia" w:hAnsiTheme="minorHAnsi" w:cstheme="minorBidi"/>
          <w:noProof/>
          <w:sz w:val="22"/>
          <w:szCs w:val="22"/>
        </w:rPr>
        <w:tab/>
      </w:r>
      <w:r w:rsidRPr="004D34EA">
        <w:rPr>
          <w:rFonts w:cs="Arial"/>
          <w:noProof/>
          <w:sz w:val="22"/>
          <w:szCs w:val="22"/>
          <w:u w:val="single"/>
        </w:rPr>
        <w:t>Staff Evaluation of non-ITAAC Combined License Conditions</w:t>
      </w:r>
      <w:r w:rsidRPr="004D34EA">
        <w:rPr>
          <w:noProof/>
          <w:sz w:val="22"/>
          <w:szCs w:val="22"/>
        </w:rPr>
        <w:tab/>
      </w:r>
      <w:r w:rsidRPr="004D34EA">
        <w:rPr>
          <w:noProof/>
          <w:sz w:val="22"/>
          <w:szCs w:val="22"/>
        </w:rPr>
        <w:fldChar w:fldCharType="begin"/>
      </w:r>
      <w:r w:rsidRPr="004D34EA">
        <w:rPr>
          <w:noProof/>
          <w:sz w:val="22"/>
          <w:szCs w:val="22"/>
        </w:rPr>
        <w:instrText xml:space="preserve"> PAGEREF _Toc395690493 \h </w:instrText>
      </w:r>
      <w:r w:rsidRPr="004D34EA">
        <w:rPr>
          <w:noProof/>
          <w:sz w:val="22"/>
          <w:szCs w:val="22"/>
        </w:rPr>
      </w:r>
      <w:r w:rsidRPr="004D34EA">
        <w:rPr>
          <w:noProof/>
          <w:sz w:val="22"/>
          <w:szCs w:val="22"/>
        </w:rPr>
        <w:fldChar w:fldCharType="separate"/>
      </w:r>
      <w:r w:rsidR="00131152">
        <w:rPr>
          <w:noProof/>
          <w:sz w:val="22"/>
          <w:szCs w:val="22"/>
        </w:rPr>
        <w:t>28</w:t>
      </w:r>
      <w:r w:rsidRPr="004D34EA">
        <w:rPr>
          <w:noProof/>
          <w:sz w:val="22"/>
          <w:szCs w:val="22"/>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07.10</w:t>
      </w:r>
      <w:r w:rsidRPr="004D34EA">
        <w:rPr>
          <w:rFonts w:asciiTheme="minorHAnsi" w:eastAsiaTheme="minorEastAsia" w:hAnsiTheme="minorHAnsi" w:cstheme="minorBidi"/>
          <w:noProof/>
          <w:sz w:val="22"/>
          <w:szCs w:val="22"/>
        </w:rPr>
        <w:tab/>
      </w:r>
      <w:r w:rsidRPr="004D34EA">
        <w:rPr>
          <w:rFonts w:cs="Arial"/>
          <w:noProof/>
          <w:sz w:val="22"/>
          <w:szCs w:val="22"/>
          <w:u w:val="single"/>
        </w:rPr>
        <w:t>Staff Review of Regulatory Commitments</w:t>
      </w:r>
      <w:r w:rsidRPr="004D34EA">
        <w:rPr>
          <w:noProof/>
          <w:sz w:val="22"/>
          <w:szCs w:val="22"/>
        </w:rPr>
        <w:tab/>
      </w:r>
      <w:r w:rsidRPr="004D34EA">
        <w:rPr>
          <w:noProof/>
          <w:sz w:val="22"/>
          <w:szCs w:val="22"/>
        </w:rPr>
        <w:fldChar w:fldCharType="begin"/>
      </w:r>
      <w:r w:rsidRPr="004D34EA">
        <w:rPr>
          <w:noProof/>
          <w:sz w:val="22"/>
          <w:szCs w:val="22"/>
        </w:rPr>
        <w:instrText xml:space="preserve"> PAGEREF _Toc395690494 \h </w:instrText>
      </w:r>
      <w:r w:rsidRPr="004D34EA">
        <w:rPr>
          <w:noProof/>
          <w:sz w:val="22"/>
          <w:szCs w:val="22"/>
        </w:rPr>
      </w:r>
      <w:r w:rsidRPr="004D34EA">
        <w:rPr>
          <w:noProof/>
          <w:sz w:val="22"/>
          <w:szCs w:val="22"/>
        </w:rPr>
        <w:fldChar w:fldCharType="separate"/>
      </w:r>
      <w:r w:rsidR="00131152">
        <w:rPr>
          <w:noProof/>
          <w:sz w:val="22"/>
          <w:szCs w:val="22"/>
        </w:rPr>
        <w:t>28</w:t>
      </w:r>
      <w:r w:rsidRPr="004D34EA">
        <w:rPr>
          <w:noProof/>
          <w:sz w:val="22"/>
          <w:szCs w:val="22"/>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07.11</w:t>
      </w:r>
      <w:r w:rsidRPr="004D34EA">
        <w:rPr>
          <w:rFonts w:asciiTheme="minorHAnsi" w:eastAsiaTheme="minorEastAsia" w:hAnsiTheme="minorHAnsi" w:cstheme="minorBidi"/>
          <w:noProof/>
          <w:sz w:val="22"/>
          <w:szCs w:val="22"/>
        </w:rPr>
        <w:tab/>
      </w:r>
      <w:r w:rsidRPr="004D34EA">
        <w:rPr>
          <w:rFonts w:cs="Arial"/>
          <w:noProof/>
          <w:sz w:val="22"/>
          <w:szCs w:val="22"/>
          <w:u w:val="single"/>
        </w:rPr>
        <w:t>Staff Review of Licensee Actions to Address Orders</w:t>
      </w:r>
      <w:r w:rsidRPr="004D34EA">
        <w:rPr>
          <w:noProof/>
          <w:sz w:val="22"/>
          <w:szCs w:val="22"/>
        </w:rPr>
        <w:tab/>
      </w:r>
      <w:r w:rsidRPr="004D34EA">
        <w:rPr>
          <w:noProof/>
          <w:sz w:val="22"/>
          <w:szCs w:val="22"/>
        </w:rPr>
        <w:fldChar w:fldCharType="begin"/>
      </w:r>
      <w:r w:rsidRPr="004D34EA">
        <w:rPr>
          <w:noProof/>
          <w:sz w:val="22"/>
          <w:szCs w:val="22"/>
        </w:rPr>
        <w:instrText xml:space="preserve"> PAGEREF _Toc395690495 \h </w:instrText>
      </w:r>
      <w:r w:rsidRPr="004D34EA">
        <w:rPr>
          <w:noProof/>
          <w:sz w:val="22"/>
          <w:szCs w:val="22"/>
        </w:rPr>
      </w:r>
      <w:r w:rsidRPr="004D34EA">
        <w:rPr>
          <w:noProof/>
          <w:sz w:val="22"/>
          <w:szCs w:val="22"/>
        </w:rPr>
        <w:fldChar w:fldCharType="separate"/>
      </w:r>
      <w:r w:rsidR="00131152">
        <w:rPr>
          <w:noProof/>
          <w:sz w:val="22"/>
          <w:szCs w:val="22"/>
        </w:rPr>
        <w:t>28</w:t>
      </w:r>
      <w:r w:rsidRPr="004D34EA">
        <w:rPr>
          <w:noProof/>
          <w:sz w:val="22"/>
          <w:szCs w:val="22"/>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07.12</w:t>
      </w:r>
      <w:r w:rsidRPr="004D34EA">
        <w:rPr>
          <w:rFonts w:asciiTheme="minorHAnsi" w:eastAsiaTheme="minorEastAsia" w:hAnsiTheme="minorHAnsi" w:cstheme="minorBidi"/>
          <w:noProof/>
          <w:sz w:val="22"/>
          <w:szCs w:val="22"/>
        </w:rPr>
        <w:tab/>
      </w:r>
      <w:r w:rsidRPr="004D34EA">
        <w:rPr>
          <w:rFonts w:cs="Arial"/>
          <w:noProof/>
          <w:sz w:val="22"/>
          <w:szCs w:val="22"/>
          <w:u w:val="single"/>
        </w:rPr>
        <w:t>Changes during Construction</w:t>
      </w:r>
      <w:r w:rsidRPr="004D34EA">
        <w:rPr>
          <w:noProof/>
          <w:sz w:val="22"/>
          <w:szCs w:val="22"/>
        </w:rPr>
        <w:tab/>
      </w:r>
      <w:r w:rsidRPr="004D34EA">
        <w:rPr>
          <w:noProof/>
          <w:sz w:val="22"/>
          <w:szCs w:val="22"/>
        </w:rPr>
        <w:fldChar w:fldCharType="begin"/>
      </w:r>
      <w:r w:rsidRPr="004D34EA">
        <w:rPr>
          <w:noProof/>
          <w:sz w:val="22"/>
          <w:szCs w:val="22"/>
        </w:rPr>
        <w:instrText xml:space="preserve"> PAGEREF _Toc395690496 \h </w:instrText>
      </w:r>
      <w:r w:rsidRPr="004D34EA">
        <w:rPr>
          <w:noProof/>
          <w:sz w:val="22"/>
          <w:szCs w:val="22"/>
        </w:rPr>
      </w:r>
      <w:r w:rsidRPr="004D34EA">
        <w:rPr>
          <w:noProof/>
          <w:sz w:val="22"/>
          <w:szCs w:val="22"/>
        </w:rPr>
        <w:fldChar w:fldCharType="separate"/>
      </w:r>
      <w:r w:rsidR="00131152">
        <w:rPr>
          <w:noProof/>
          <w:sz w:val="22"/>
          <w:szCs w:val="22"/>
        </w:rPr>
        <w:t>29</w:t>
      </w:r>
      <w:r w:rsidRPr="004D34EA">
        <w:rPr>
          <w:noProof/>
          <w:sz w:val="22"/>
          <w:szCs w:val="22"/>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07.13</w:t>
      </w:r>
      <w:r w:rsidRPr="004D34EA">
        <w:rPr>
          <w:rFonts w:asciiTheme="minorHAnsi" w:eastAsiaTheme="minorEastAsia" w:hAnsiTheme="minorHAnsi" w:cstheme="minorBidi"/>
          <w:noProof/>
          <w:sz w:val="22"/>
          <w:szCs w:val="22"/>
        </w:rPr>
        <w:tab/>
      </w:r>
      <w:r w:rsidRPr="004D34EA">
        <w:rPr>
          <w:rFonts w:cs="Arial"/>
          <w:noProof/>
          <w:sz w:val="22"/>
          <w:szCs w:val="22"/>
          <w:u w:val="single"/>
        </w:rPr>
        <w:t>Regulatory Treatment of Non-Safety Systems</w:t>
      </w:r>
      <w:r w:rsidRPr="004D34EA">
        <w:rPr>
          <w:noProof/>
          <w:sz w:val="22"/>
          <w:szCs w:val="22"/>
        </w:rPr>
        <w:tab/>
      </w:r>
      <w:r w:rsidRPr="004D34EA">
        <w:rPr>
          <w:noProof/>
          <w:sz w:val="22"/>
          <w:szCs w:val="22"/>
        </w:rPr>
        <w:fldChar w:fldCharType="begin"/>
      </w:r>
      <w:r w:rsidRPr="004D34EA">
        <w:rPr>
          <w:noProof/>
          <w:sz w:val="22"/>
          <w:szCs w:val="22"/>
        </w:rPr>
        <w:instrText xml:space="preserve"> PAGEREF _Toc395690497 \h </w:instrText>
      </w:r>
      <w:r w:rsidRPr="004D34EA">
        <w:rPr>
          <w:noProof/>
          <w:sz w:val="22"/>
          <w:szCs w:val="22"/>
        </w:rPr>
      </w:r>
      <w:r w:rsidRPr="004D34EA">
        <w:rPr>
          <w:noProof/>
          <w:sz w:val="22"/>
          <w:szCs w:val="22"/>
        </w:rPr>
        <w:fldChar w:fldCharType="separate"/>
      </w:r>
      <w:r w:rsidR="00131152">
        <w:rPr>
          <w:noProof/>
          <w:sz w:val="22"/>
          <w:szCs w:val="22"/>
        </w:rPr>
        <w:t>29</w:t>
      </w:r>
      <w:r w:rsidRPr="004D34EA">
        <w:rPr>
          <w:noProof/>
          <w:sz w:val="22"/>
          <w:szCs w:val="22"/>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07.14</w:t>
      </w:r>
      <w:r w:rsidRPr="004D34EA">
        <w:rPr>
          <w:rFonts w:asciiTheme="minorHAnsi" w:eastAsiaTheme="minorEastAsia" w:hAnsiTheme="minorHAnsi" w:cstheme="minorBidi"/>
          <w:noProof/>
          <w:sz w:val="22"/>
          <w:szCs w:val="22"/>
        </w:rPr>
        <w:tab/>
      </w:r>
      <w:r w:rsidRPr="004D34EA">
        <w:rPr>
          <w:rFonts w:cs="Arial"/>
          <w:noProof/>
          <w:sz w:val="22"/>
          <w:szCs w:val="22"/>
          <w:u w:val="single"/>
        </w:rPr>
        <w:t>Reliability Assurance Program</w:t>
      </w:r>
      <w:r w:rsidRPr="004D34EA">
        <w:rPr>
          <w:noProof/>
          <w:sz w:val="22"/>
          <w:szCs w:val="22"/>
        </w:rPr>
        <w:tab/>
      </w:r>
      <w:r w:rsidR="00685C9A">
        <w:rPr>
          <w:noProof/>
          <w:sz w:val="22"/>
          <w:szCs w:val="22"/>
        </w:rPr>
        <w:t>29</w:t>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07.15</w:t>
      </w:r>
      <w:r w:rsidRPr="004D34EA">
        <w:rPr>
          <w:rFonts w:asciiTheme="minorHAnsi" w:eastAsiaTheme="minorEastAsia" w:hAnsiTheme="minorHAnsi" w:cstheme="minorBidi"/>
          <w:noProof/>
          <w:sz w:val="22"/>
          <w:szCs w:val="22"/>
        </w:rPr>
        <w:tab/>
      </w:r>
      <w:r w:rsidRPr="004D34EA">
        <w:rPr>
          <w:rFonts w:cs="Arial"/>
          <w:noProof/>
          <w:sz w:val="22"/>
          <w:szCs w:val="22"/>
          <w:u w:val="single"/>
        </w:rPr>
        <w:t>Reportability Under 10 CFR Part 50.55(e) and 10 CFR Part 21</w:t>
      </w:r>
      <w:r w:rsidRPr="004D34EA">
        <w:rPr>
          <w:noProof/>
          <w:sz w:val="22"/>
          <w:szCs w:val="22"/>
        </w:rPr>
        <w:tab/>
      </w:r>
      <w:r w:rsidRPr="004D34EA">
        <w:rPr>
          <w:noProof/>
          <w:sz w:val="22"/>
          <w:szCs w:val="22"/>
        </w:rPr>
        <w:fldChar w:fldCharType="begin"/>
      </w:r>
      <w:r w:rsidRPr="004D34EA">
        <w:rPr>
          <w:noProof/>
          <w:sz w:val="22"/>
          <w:szCs w:val="22"/>
        </w:rPr>
        <w:instrText xml:space="preserve"> PAGEREF _Toc395690499 \h </w:instrText>
      </w:r>
      <w:r w:rsidRPr="004D34EA">
        <w:rPr>
          <w:noProof/>
          <w:sz w:val="22"/>
          <w:szCs w:val="22"/>
        </w:rPr>
      </w:r>
      <w:r w:rsidRPr="004D34EA">
        <w:rPr>
          <w:noProof/>
          <w:sz w:val="22"/>
          <w:szCs w:val="22"/>
        </w:rPr>
        <w:fldChar w:fldCharType="separate"/>
      </w:r>
      <w:r w:rsidR="00131152">
        <w:rPr>
          <w:noProof/>
          <w:sz w:val="22"/>
          <w:szCs w:val="22"/>
        </w:rPr>
        <w:t>30</w:t>
      </w:r>
      <w:r w:rsidRPr="004D34EA">
        <w:rPr>
          <w:noProof/>
          <w:sz w:val="22"/>
          <w:szCs w:val="22"/>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07.16</w:t>
      </w:r>
      <w:r w:rsidRPr="004D34EA">
        <w:rPr>
          <w:rFonts w:asciiTheme="minorHAnsi" w:eastAsiaTheme="minorEastAsia" w:hAnsiTheme="minorHAnsi" w:cstheme="minorBidi"/>
          <w:noProof/>
          <w:sz w:val="22"/>
          <w:szCs w:val="22"/>
        </w:rPr>
        <w:tab/>
      </w:r>
      <w:r w:rsidRPr="004D34EA">
        <w:rPr>
          <w:rFonts w:cs="Arial"/>
          <w:noProof/>
          <w:sz w:val="22"/>
          <w:szCs w:val="22"/>
          <w:u w:val="single"/>
        </w:rPr>
        <w:t>Documenting Inspection Results</w:t>
      </w:r>
      <w:r w:rsidRPr="004D34EA">
        <w:rPr>
          <w:noProof/>
          <w:sz w:val="22"/>
          <w:szCs w:val="22"/>
        </w:rPr>
        <w:tab/>
      </w:r>
      <w:r w:rsidRPr="004D34EA">
        <w:rPr>
          <w:noProof/>
          <w:sz w:val="22"/>
          <w:szCs w:val="22"/>
        </w:rPr>
        <w:fldChar w:fldCharType="begin"/>
      </w:r>
      <w:r w:rsidRPr="004D34EA">
        <w:rPr>
          <w:noProof/>
          <w:sz w:val="22"/>
          <w:szCs w:val="22"/>
        </w:rPr>
        <w:instrText xml:space="preserve"> PAGEREF _Toc395690500 \h </w:instrText>
      </w:r>
      <w:r w:rsidRPr="004D34EA">
        <w:rPr>
          <w:noProof/>
          <w:sz w:val="22"/>
          <w:szCs w:val="22"/>
        </w:rPr>
      </w:r>
      <w:r w:rsidRPr="004D34EA">
        <w:rPr>
          <w:noProof/>
          <w:sz w:val="22"/>
          <w:szCs w:val="22"/>
        </w:rPr>
        <w:fldChar w:fldCharType="separate"/>
      </w:r>
      <w:r w:rsidR="00131152">
        <w:rPr>
          <w:noProof/>
          <w:sz w:val="22"/>
          <w:szCs w:val="22"/>
        </w:rPr>
        <w:t>31</w:t>
      </w:r>
      <w:r w:rsidRPr="004D34EA">
        <w:rPr>
          <w:noProof/>
          <w:sz w:val="22"/>
          <w:szCs w:val="22"/>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07.17</w:t>
      </w:r>
      <w:r w:rsidRPr="004D34EA">
        <w:rPr>
          <w:rFonts w:asciiTheme="minorHAnsi" w:eastAsiaTheme="minorEastAsia" w:hAnsiTheme="minorHAnsi" w:cstheme="minorBidi"/>
          <w:noProof/>
          <w:sz w:val="22"/>
          <w:szCs w:val="22"/>
        </w:rPr>
        <w:tab/>
      </w:r>
      <w:r w:rsidRPr="004D34EA">
        <w:rPr>
          <w:rFonts w:cs="Arial"/>
          <w:noProof/>
          <w:sz w:val="22"/>
          <w:szCs w:val="22"/>
          <w:u w:val="single"/>
        </w:rPr>
        <w:t>Construction Project Resource Estimate</w:t>
      </w:r>
      <w:r w:rsidRPr="004D34EA">
        <w:rPr>
          <w:noProof/>
          <w:sz w:val="22"/>
          <w:szCs w:val="22"/>
        </w:rPr>
        <w:tab/>
      </w:r>
      <w:r w:rsidRPr="004D34EA">
        <w:rPr>
          <w:noProof/>
          <w:sz w:val="22"/>
          <w:szCs w:val="22"/>
        </w:rPr>
        <w:fldChar w:fldCharType="begin"/>
      </w:r>
      <w:r w:rsidRPr="004D34EA">
        <w:rPr>
          <w:noProof/>
          <w:sz w:val="22"/>
          <w:szCs w:val="22"/>
        </w:rPr>
        <w:instrText xml:space="preserve"> PAGEREF _Toc395690501 \h </w:instrText>
      </w:r>
      <w:r w:rsidRPr="004D34EA">
        <w:rPr>
          <w:noProof/>
          <w:sz w:val="22"/>
          <w:szCs w:val="22"/>
        </w:rPr>
      </w:r>
      <w:r w:rsidRPr="004D34EA">
        <w:rPr>
          <w:noProof/>
          <w:sz w:val="22"/>
          <w:szCs w:val="22"/>
        </w:rPr>
        <w:fldChar w:fldCharType="separate"/>
      </w:r>
      <w:r w:rsidR="00131152">
        <w:rPr>
          <w:noProof/>
          <w:sz w:val="22"/>
          <w:szCs w:val="22"/>
        </w:rPr>
        <w:t>31</w:t>
      </w:r>
      <w:r w:rsidRPr="004D34EA">
        <w:rPr>
          <w:noProof/>
          <w:sz w:val="22"/>
          <w:szCs w:val="22"/>
        </w:rPr>
        <w:fldChar w:fldCharType="end"/>
      </w:r>
    </w:p>
    <w:p w:rsidR="004D34EA" w:rsidRPr="004D34EA" w:rsidRDefault="004D34EA">
      <w:pPr>
        <w:pStyle w:val="TOC1"/>
        <w:rPr>
          <w:rFonts w:asciiTheme="minorHAnsi" w:eastAsiaTheme="minorEastAsia" w:hAnsiTheme="minorHAnsi" w:cstheme="minorBidi"/>
          <w:bCs w:val="0"/>
          <w:noProof/>
        </w:rPr>
      </w:pPr>
      <w:r w:rsidRPr="004D34EA">
        <w:rPr>
          <w:noProof/>
        </w:rPr>
        <w:t>2506-08</w:t>
      </w:r>
      <w:r w:rsidRPr="004D34EA">
        <w:rPr>
          <w:rFonts w:asciiTheme="minorHAnsi" w:eastAsiaTheme="minorEastAsia" w:hAnsiTheme="minorHAnsi" w:cstheme="minorBidi"/>
          <w:bCs w:val="0"/>
          <w:noProof/>
        </w:rPr>
        <w:tab/>
      </w:r>
      <w:r w:rsidRPr="004D34EA">
        <w:rPr>
          <w:noProof/>
        </w:rPr>
        <w:t>ITAAC CLOSEOUT PROCESS, ITAAC MAINTENANCE AND REQUIRED NOTIFICATIONS</w:t>
      </w:r>
      <w:r w:rsidRPr="004D34EA">
        <w:rPr>
          <w:noProof/>
        </w:rPr>
        <w:tab/>
      </w:r>
      <w:r w:rsidRPr="004D34EA">
        <w:rPr>
          <w:noProof/>
        </w:rPr>
        <w:fldChar w:fldCharType="begin"/>
      </w:r>
      <w:r w:rsidRPr="004D34EA">
        <w:rPr>
          <w:noProof/>
        </w:rPr>
        <w:instrText xml:space="preserve"> PAGEREF _Toc395690502 \h </w:instrText>
      </w:r>
      <w:r w:rsidRPr="004D34EA">
        <w:rPr>
          <w:noProof/>
        </w:rPr>
      </w:r>
      <w:r w:rsidRPr="004D34EA">
        <w:rPr>
          <w:noProof/>
        </w:rPr>
        <w:fldChar w:fldCharType="separate"/>
      </w:r>
      <w:r w:rsidR="00131152">
        <w:rPr>
          <w:noProof/>
        </w:rPr>
        <w:t>32</w:t>
      </w:r>
      <w:r w:rsidRPr="004D34EA">
        <w:rPr>
          <w:noProof/>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08.01</w:t>
      </w:r>
      <w:r w:rsidRPr="004D34EA">
        <w:rPr>
          <w:rFonts w:asciiTheme="minorHAnsi" w:eastAsiaTheme="minorEastAsia" w:hAnsiTheme="minorHAnsi" w:cstheme="minorBidi"/>
          <w:noProof/>
          <w:sz w:val="22"/>
          <w:szCs w:val="22"/>
        </w:rPr>
        <w:tab/>
      </w:r>
      <w:r w:rsidRPr="004D34EA">
        <w:rPr>
          <w:rFonts w:cs="Arial"/>
          <w:noProof/>
          <w:sz w:val="22"/>
          <w:szCs w:val="22"/>
          <w:u w:val="single"/>
        </w:rPr>
        <w:t>ITAAC Closeout Process</w:t>
      </w:r>
      <w:r w:rsidRPr="004D34EA">
        <w:rPr>
          <w:noProof/>
          <w:sz w:val="22"/>
          <w:szCs w:val="22"/>
        </w:rPr>
        <w:tab/>
      </w:r>
      <w:r w:rsidRPr="004D34EA">
        <w:rPr>
          <w:noProof/>
          <w:sz w:val="22"/>
          <w:szCs w:val="22"/>
        </w:rPr>
        <w:fldChar w:fldCharType="begin"/>
      </w:r>
      <w:r w:rsidRPr="004D34EA">
        <w:rPr>
          <w:noProof/>
          <w:sz w:val="22"/>
          <w:szCs w:val="22"/>
        </w:rPr>
        <w:instrText xml:space="preserve"> PAGEREF _Toc395690503 \h </w:instrText>
      </w:r>
      <w:r w:rsidRPr="004D34EA">
        <w:rPr>
          <w:noProof/>
          <w:sz w:val="22"/>
          <w:szCs w:val="22"/>
        </w:rPr>
      </w:r>
      <w:r w:rsidRPr="004D34EA">
        <w:rPr>
          <w:noProof/>
          <w:sz w:val="22"/>
          <w:szCs w:val="22"/>
        </w:rPr>
        <w:fldChar w:fldCharType="separate"/>
      </w:r>
      <w:r w:rsidR="00131152">
        <w:rPr>
          <w:noProof/>
          <w:sz w:val="22"/>
          <w:szCs w:val="22"/>
        </w:rPr>
        <w:t>32</w:t>
      </w:r>
      <w:r w:rsidRPr="004D34EA">
        <w:rPr>
          <w:noProof/>
          <w:sz w:val="22"/>
          <w:szCs w:val="22"/>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08.02</w:t>
      </w:r>
      <w:r w:rsidRPr="004D34EA">
        <w:rPr>
          <w:rFonts w:asciiTheme="minorHAnsi" w:eastAsiaTheme="minorEastAsia" w:hAnsiTheme="minorHAnsi" w:cstheme="minorBidi"/>
          <w:noProof/>
          <w:sz w:val="22"/>
          <w:szCs w:val="22"/>
        </w:rPr>
        <w:tab/>
      </w:r>
      <w:r w:rsidRPr="004D34EA">
        <w:rPr>
          <w:rFonts w:cs="Arial"/>
          <w:noProof/>
          <w:sz w:val="22"/>
          <w:szCs w:val="22"/>
          <w:u w:val="single"/>
        </w:rPr>
        <w:t>ITAAC Maintenance</w:t>
      </w:r>
      <w:r w:rsidRPr="004D34EA">
        <w:rPr>
          <w:noProof/>
          <w:sz w:val="22"/>
          <w:szCs w:val="22"/>
        </w:rPr>
        <w:tab/>
      </w:r>
      <w:r w:rsidRPr="004D34EA">
        <w:rPr>
          <w:noProof/>
          <w:sz w:val="22"/>
          <w:szCs w:val="22"/>
        </w:rPr>
        <w:fldChar w:fldCharType="begin"/>
      </w:r>
      <w:r w:rsidRPr="004D34EA">
        <w:rPr>
          <w:noProof/>
          <w:sz w:val="22"/>
          <w:szCs w:val="22"/>
        </w:rPr>
        <w:instrText xml:space="preserve"> PAGEREF _Toc395690504 \h </w:instrText>
      </w:r>
      <w:r w:rsidRPr="004D34EA">
        <w:rPr>
          <w:noProof/>
          <w:sz w:val="22"/>
          <w:szCs w:val="22"/>
        </w:rPr>
      </w:r>
      <w:r w:rsidRPr="004D34EA">
        <w:rPr>
          <w:noProof/>
          <w:sz w:val="22"/>
          <w:szCs w:val="22"/>
        </w:rPr>
        <w:fldChar w:fldCharType="separate"/>
      </w:r>
      <w:r w:rsidR="00131152">
        <w:rPr>
          <w:noProof/>
          <w:sz w:val="22"/>
          <w:szCs w:val="22"/>
        </w:rPr>
        <w:t>34</w:t>
      </w:r>
      <w:r w:rsidRPr="004D34EA">
        <w:rPr>
          <w:noProof/>
          <w:sz w:val="22"/>
          <w:szCs w:val="22"/>
        </w:rPr>
        <w:fldChar w:fldCharType="end"/>
      </w:r>
    </w:p>
    <w:p w:rsidR="004D34EA" w:rsidRPr="004D34EA" w:rsidRDefault="004D34EA">
      <w:pPr>
        <w:pStyle w:val="TOC2"/>
        <w:rPr>
          <w:rFonts w:asciiTheme="minorHAnsi" w:eastAsiaTheme="minorEastAsia" w:hAnsiTheme="minorHAnsi" w:cstheme="minorBidi"/>
          <w:noProof/>
          <w:sz w:val="22"/>
          <w:szCs w:val="22"/>
        </w:rPr>
      </w:pPr>
      <w:r w:rsidRPr="004D34EA">
        <w:rPr>
          <w:rFonts w:cs="Arial"/>
          <w:noProof/>
          <w:sz w:val="22"/>
          <w:szCs w:val="22"/>
        </w:rPr>
        <w:t>08.03</w:t>
      </w:r>
      <w:r w:rsidRPr="004D34EA">
        <w:rPr>
          <w:rFonts w:asciiTheme="minorHAnsi" w:eastAsiaTheme="minorEastAsia" w:hAnsiTheme="minorHAnsi" w:cstheme="minorBidi"/>
          <w:noProof/>
          <w:sz w:val="22"/>
          <w:szCs w:val="22"/>
        </w:rPr>
        <w:tab/>
      </w:r>
      <w:r w:rsidRPr="004D34EA">
        <w:rPr>
          <w:rFonts w:cs="Arial"/>
          <w:noProof/>
          <w:sz w:val="22"/>
          <w:szCs w:val="22"/>
          <w:u w:val="single"/>
        </w:rPr>
        <w:t>10 CFR Part 52.103(g) Finding</w:t>
      </w:r>
      <w:r w:rsidRPr="004D34EA">
        <w:rPr>
          <w:noProof/>
          <w:sz w:val="22"/>
          <w:szCs w:val="22"/>
        </w:rPr>
        <w:tab/>
      </w:r>
      <w:r w:rsidRPr="004D34EA">
        <w:rPr>
          <w:noProof/>
          <w:sz w:val="22"/>
          <w:szCs w:val="22"/>
        </w:rPr>
        <w:fldChar w:fldCharType="begin"/>
      </w:r>
      <w:r w:rsidRPr="004D34EA">
        <w:rPr>
          <w:noProof/>
          <w:sz w:val="22"/>
          <w:szCs w:val="22"/>
        </w:rPr>
        <w:instrText xml:space="preserve"> PAGEREF _Toc395690505 \h </w:instrText>
      </w:r>
      <w:r w:rsidRPr="004D34EA">
        <w:rPr>
          <w:noProof/>
          <w:sz w:val="22"/>
          <w:szCs w:val="22"/>
        </w:rPr>
      </w:r>
      <w:r w:rsidRPr="004D34EA">
        <w:rPr>
          <w:noProof/>
          <w:sz w:val="22"/>
          <w:szCs w:val="22"/>
        </w:rPr>
        <w:fldChar w:fldCharType="separate"/>
      </w:r>
      <w:r w:rsidR="00131152">
        <w:rPr>
          <w:noProof/>
          <w:sz w:val="22"/>
          <w:szCs w:val="22"/>
        </w:rPr>
        <w:t>35</w:t>
      </w:r>
      <w:r w:rsidRPr="004D34EA">
        <w:rPr>
          <w:noProof/>
          <w:sz w:val="22"/>
          <w:szCs w:val="22"/>
        </w:rPr>
        <w:fldChar w:fldCharType="end"/>
      </w:r>
    </w:p>
    <w:p w:rsidR="004D34EA" w:rsidRPr="004D34EA" w:rsidRDefault="004D34EA">
      <w:pPr>
        <w:pStyle w:val="TOC1"/>
        <w:rPr>
          <w:rFonts w:asciiTheme="minorHAnsi" w:eastAsiaTheme="minorEastAsia" w:hAnsiTheme="minorHAnsi" w:cstheme="minorBidi"/>
          <w:bCs w:val="0"/>
          <w:noProof/>
        </w:rPr>
      </w:pPr>
      <w:r w:rsidRPr="004D34EA">
        <w:rPr>
          <w:noProof/>
        </w:rPr>
        <w:t xml:space="preserve">2506-09 </w:t>
      </w:r>
      <w:r w:rsidRPr="004D34EA">
        <w:rPr>
          <w:rFonts w:asciiTheme="minorHAnsi" w:eastAsiaTheme="minorEastAsia" w:hAnsiTheme="minorHAnsi" w:cstheme="minorBidi"/>
          <w:bCs w:val="0"/>
          <w:noProof/>
        </w:rPr>
        <w:tab/>
      </w:r>
      <w:r w:rsidRPr="004D34EA">
        <w:rPr>
          <w:noProof/>
        </w:rPr>
        <w:t>CONSTRUCTION ASSESSMENT PROGRAM</w:t>
      </w:r>
      <w:r w:rsidRPr="004D34EA">
        <w:rPr>
          <w:noProof/>
        </w:rPr>
        <w:tab/>
      </w:r>
      <w:r w:rsidRPr="004D34EA">
        <w:rPr>
          <w:noProof/>
        </w:rPr>
        <w:fldChar w:fldCharType="begin"/>
      </w:r>
      <w:r w:rsidRPr="004D34EA">
        <w:rPr>
          <w:noProof/>
        </w:rPr>
        <w:instrText xml:space="preserve"> PAGEREF _Toc395690506 \h </w:instrText>
      </w:r>
      <w:r w:rsidRPr="004D34EA">
        <w:rPr>
          <w:noProof/>
        </w:rPr>
      </w:r>
      <w:r w:rsidRPr="004D34EA">
        <w:rPr>
          <w:noProof/>
        </w:rPr>
        <w:fldChar w:fldCharType="separate"/>
      </w:r>
      <w:r w:rsidR="00131152">
        <w:rPr>
          <w:noProof/>
        </w:rPr>
        <w:t>35</w:t>
      </w:r>
      <w:r w:rsidRPr="004D34EA">
        <w:rPr>
          <w:noProof/>
        </w:rPr>
        <w:fldChar w:fldCharType="end"/>
      </w:r>
    </w:p>
    <w:p w:rsidR="004D34EA" w:rsidRPr="004D34EA" w:rsidRDefault="004D34EA">
      <w:pPr>
        <w:pStyle w:val="TOC1"/>
        <w:rPr>
          <w:rFonts w:asciiTheme="minorHAnsi" w:eastAsiaTheme="minorEastAsia" w:hAnsiTheme="minorHAnsi" w:cstheme="minorBidi"/>
          <w:bCs w:val="0"/>
          <w:noProof/>
        </w:rPr>
      </w:pPr>
      <w:r w:rsidRPr="004D34EA">
        <w:rPr>
          <w:noProof/>
        </w:rPr>
        <w:t xml:space="preserve">2506-10 </w:t>
      </w:r>
      <w:r w:rsidRPr="004D34EA">
        <w:rPr>
          <w:rFonts w:asciiTheme="minorHAnsi" w:eastAsiaTheme="minorEastAsia" w:hAnsiTheme="minorHAnsi" w:cstheme="minorBidi"/>
          <w:bCs w:val="0"/>
          <w:noProof/>
        </w:rPr>
        <w:tab/>
      </w:r>
      <w:r w:rsidRPr="004D34EA">
        <w:rPr>
          <w:noProof/>
        </w:rPr>
        <w:t>CONSTRUCTION ENFORCEMENT PROGRAM</w:t>
      </w:r>
      <w:r w:rsidRPr="004D34EA">
        <w:rPr>
          <w:noProof/>
        </w:rPr>
        <w:tab/>
      </w:r>
      <w:r w:rsidRPr="004D34EA">
        <w:rPr>
          <w:noProof/>
        </w:rPr>
        <w:fldChar w:fldCharType="begin"/>
      </w:r>
      <w:r w:rsidRPr="004D34EA">
        <w:rPr>
          <w:noProof/>
        </w:rPr>
        <w:instrText xml:space="preserve"> PAGEREF _Toc395690507 \h </w:instrText>
      </w:r>
      <w:r w:rsidRPr="004D34EA">
        <w:rPr>
          <w:noProof/>
        </w:rPr>
      </w:r>
      <w:r w:rsidRPr="004D34EA">
        <w:rPr>
          <w:noProof/>
        </w:rPr>
        <w:fldChar w:fldCharType="separate"/>
      </w:r>
      <w:r w:rsidR="00131152">
        <w:rPr>
          <w:noProof/>
        </w:rPr>
        <w:t>36</w:t>
      </w:r>
      <w:r w:rsidRPr="004D34EA">
        <w:rPr>
          <w:noProof/>
        </w:rPr>
        <w:fldChar w:fldCharType="end"/>
      </w:r>
    </w:p>
    <w:p w:rsidR="004D34EA" w:rsidRPr="004D34EA" w:rsidRDefault="004D34EA">
      <w:pPr>
        <w:pStyle w:val="TOC1"/>
        <w:rPr>
          <w:rFonts w:asciiTheme="minorHAnsi" w:eastAsiaTheme="minorEastAsia" w:hAnsiTheme="minorHAnsi" w:cstheme="minorBidi"/>
          <w:bCs w:val="0"/>
          <w:noProof/>
        </w:rPr>
      </w:pPr>
      <w:r w:rsidRPr="004D34EA">
        <w:rPr>
          <w:noProof/>
        </w:rPr>
        <w:t xml:space="preserve">2506-11 </w:t>
      </w:r>
      <w:r w:rsidRPr="004D34EA">
        <w:rPr>
          <w:rFonts w:asciiTheme="minorHAnsi" w:eastAsiaTheme="minorEastAsia" w:hAnsiTheme="minorHAnsi" w:cstheme="minorBidi"/>
          <w:bCs w:val="0"/>
          <w:noProof/>
        </w:rPr>
        <w:tab/>
      </w:r>
      <w:r w:rsidRPr="004D34EA">
        <w:rPr>
          <w:noProof/>
        </w:rPr>
        <w:t>NRC ALLEGATION PROGRAM</w:t>
      </w:r>
      <w:r w:rsidRPr="004D34EA">
        <w:rPr>
          <w:noProof/>
        </w:rPr>
        <w:tab/>
      </w:r>
      <w:r w:rsidRPr="004D34EA">
        <w:rPr>
          <w:noProof/>
        </w:rPr>
        <w:fldChar w:fldCharType="begin"/>
      </w:r>
      <w:r w:rsidRPr="004D34EA">
        <w:rPr>
          <w:noProof/>
        </w:rPr>
        <w:instrText xml:space="preserve"> PAGEREF _Toc395690508 \h </w:instrText>
      </w:r>
      <w:r w:rsidRPr="004D34EA">
        <w:rPr>
          <w:noProof/>
        </w:rPr>
      </w:r>
      <w:r w:rsidRPr="004D34EA">
        <w:rPr>
          <w:noProof/>
        </w:rPr>
        <w:fldChar w:fldCharType="separate"/>
      </w:r>
      <w:r w:rsidR="00131152">
        <w:rPr>
          <w:noProof/>
        </w:rPr>
        <w:t>36</w:t>
      </w:r>
      <w:r w:rsidRPr="004D34EA">
        <w:rPr>
          <w:noProof/>
        </w:rPr>
        <w:fldChar w:fldCharType="end"/>
      </w:r>
    </w:p>
    <w:p w:rsidR="004D34EA" w:rsidRPr="004D34EA" w:rsidRDefault="004D34EA">
      <w:pPr>
        <w:pStyle w:val="TOC1"/>
        <w:rPr>
          <w:rFonts w:asciiTheme="minorHAnsi" w:eastAsiaTheme="minorEastAsia" w:hAnsiTheme="minorHAnsi" w:cstheme="minorBidi"/>
          <w:bCs w:val="0"/>
          <w:noProof/>
        </w:rPr>
      </w:pPr>
      <w:r w:rsidRPr="004D34EA">
        <w:rPr>
          <w:noProof/>
        </w:rPr>
        <w:t xml:space="preserve">2506-12 </w:t>
      </w:r>
      <w:r w:rsidRPr="004D34EA">
        <w:rPr>
          <w:rFonts w:asciiTheme="minorHAnsi" w:eastAsiaTheme="minorEastAsia" w:hAnsiTheme="minorHAnsi" w:cstheme="minorBidi"/>
          <w:bCs w:val="0"/>
          <w:noProof/>
        </w:rPr>
        <w:tab/>
      </w:r>
      <w:r w:rsidRPr="004D34EA">
        <w:rPr>
          <w:noProof/>
        </w:rPr>
        <w:t>CONSTRUCTION EXPERIENCE PROGRAM (ConE)</w:t>
      </w:r>
      <w:r w:rsidRPr="004D34EA">
        <w:rPr>
          <w:noProof/>
        </w:rPr>
        <w:tab/>
      </w:r>
      <w:r w:rsidRPr="004D34EA">
        <w:rPr>
          <w:noProof/>
        </w:rPr>
        <w:fldChar w:fldCharType="begin"/>
      </w:r>
      <w:r w:rsidRPr="004D34EA">
        <w:rPr>
          <w:noProof/>
        </w:rPr>
        <w:instrText xml:space="preserve"> PAGEREF _Toc395690509 \h </w:instrText>
      </w:r>
      <w:r w:rsidRPr="004D34EA">
        <w:rPr>
          <w:noProof/>
        </w:rPr>
      </w:r>
      <w:r w:rsidRPr="004D34EA">
        <w:rPr>
          <w:noProof/>
        </w:rPr>
        <w:fldChar w:fldCharType="separate"/>
      </w:r>
      <w:r w:rsidR="00131152">
        <w:rPr>
          <w:noProof/>
        </w:rPr>
        <w:t>37</w:t>
      </w:r>
      <w:r w:rsidRPr="004D34EA">
        <w:rPr>
          <w:noProof/>
        </w:rPr>
        <w:fldChar w:fldCharType="end"/>
      </w:r>
    </w:p>
    <w:p w:rsidR="004D34EA" w:rsidRPr="004D34EA" w:rsidRDefault="004D34EA">
      <w:pPr>
        <w:pStyle w:val="TOC1"/>
        <w:rPr>
          <w:rFonts w:asciiTheme="minorHAnsi" w:eastAsiaTheme="minorEastAsia" w:hAnsiTheme="minorHAnsi" w:cstheme="minorBidi"/>
          <w:bCs w:val="0"/>
          <w:noProof/>
        </w:rPr>
      </w:pPr>
      <w:r w:rsidRPr="004D34EA">
        <w:rPr>
          <w:noProof/>
        </w:rPr>
        <w:t>2506-13</w:t>
      </w:r>
      <w:r w:rsidRPr="004D34EA">
        <w:rPr>
          <w:rFonts w:asciiTheme="minorHAnsi" w:eastAsiaTheme="minorEastAsia" w:hAnsiTheme="minorHAnsi" w:cstheme="minorBidi"/>
          <w:bCs w:val="0"/>
          <w:noProof/>
        </w:rPr>
        <w:tab/>
      </w:r>
      <w:r w:rsidRPr="004D34EA">
        <w:rPr>
          <w:noProof/>
        </w:rPr>
        <w:t>ANNUAL cROP SELF-ASSESSMENT</w:t>
      </w:r>
      <w:r w:rsidRPr="004D34EA">
        <w:rPr>
          <w:noProof/>
        </w:rPr>
        <w:tab/>
      </w:r>
      <w:r w:rsidRPr="004D34EA">
        <w:rPr>
          <w:noProof/>
        </w:rPr>
        <w:fldChar w:fldCharType="begin"/>
      </w:r>
      <w:r w:rsidRPr="004D34EA">
        <w:rPr>
          <w:noProof/>
        </w:rPr>
        <w:instrText xml:space="preserve"> PAGEREF _Toc395690510 \h </w:instrText>
      </w:r>
      <w:r w:rsidRPr="004D34EA">
        <w:rPr>
          <w:noProof/>
        </w:rPr>
      </w:r>
      <w:r w:rsidRPr="004D34EA">
        <w:rPr>
          <w:noProof/>
        </w:rPr>
        <w:fldChar w:fldCharType="separate"/>
      </w:r>
      <w:r w:rsidR="00131152">
        <w:rPr>
          <w:noProof/>
        </w:rPr>
        <w:t>37</w:t>
      </w:r>
      <w:r w:rsidRPr="004D34EA">
        <w:rPr>
          <w:noProof/>
        </w:rPr>
        <w:fldChar w:fldCharType="end"/>
      </w:r>
    </w:p>
    <w:p w:rsidR="004D34EA" w:rsidRPr="004D34EA" w:rsidRDefault="004D34EA">
      <w:pPr>
        <w:pStyle w:val="TOC1"/>
        <w:rPr>
          <w:rFonts w:asciiTheme="minorHAnsi" w:eastAsiaTheme="minorEastAsia" w:hAnsiTheme="minorHAnsi" w:cstheme="minorBidi"/>
          <w:bCs w:val="0"/>
          <w:noProof/>
        </w:rPr>
      </w:pPr>
      <w:r w:rsidRPr="004D34EA">
        <w:rPr>
          <w:noProof/>
        </w:rPr>
        <w:t xml:space="preserve">2506-14 </w:t>
      </w:r>
      <w:r w:rsidRPr="004D34EA">
        <w:rPr>
          <w:rFonts w:asciiTheme="minorHAnsi" w:eastAsiaTheme="minorEastAsia" w:hAnsiTheme="minorHAnsi" w:cstheme="minorBidi"/>
          <w:bCs w:val="0"/>
          <w:noProof/>
        </w:rPr>
        <w:tab/>
      </w:r>
      <w:r w:rsidRPr="004D34EA">
        <w:rPr>
          <w:noProof/>
        </w:rPr>
        <w:t>TRANSITION FROM cROP TO ROP</w:t>
      </w:r>
      <w:r w:rsidRPr="004D34EA">
        <w:rPr>
          <w:noProof/>
        </w:rPr>
        <w:tab/>
      </w:r>
      <w:r w:rsidRPr="004D34EA">
        <w:rPr>
          <w:noProof/>
        </w:rPr>
        <w:fldChar w:fldCharType="begin"/>
      </w:r>
      <w:r w:rsidRPr="004D34EA">
        <w:rPr>
          <w:noProof/>
        </w:rPr>
        <w:instrText xml:space="preserve"> PAGEREF _Toc395690511 \h </w:instrText>
      </w:r>
      <w:r w:rsidRPr="004D34EA">
        <w:rPr>
          <w:noProof/>
        </w:rPr>
      </w:r>
      <w:r w:rsidRPr="004D34EA">
        <w:rPr>
          <w:noProof/>
        </w:rPr>
        <w:fldChar w:fldCharType="separate"/>
      </w:r>
      <w:r w:rsidR="00131152">
        <w:rPr>
          <w:noProof/>
        </w:rPr>
        <w:t>38</w:t>
      </w:r>
      <w:r w:rsidRPr="004D34EA">
        <w:rPr>
          <w:noProof/>
        </w:rPr>
        <w:fldChar w:fldCharType="end"/>
      </w:r>
    </w:p>
    <w:p w:rsidR="00B23A47" w:rsidRDefault="004D34EA" w:rsidP="00F15F36">
      <w:pPr>
        <w:rPr>
          <w:bCs/>
          <w:noProof/>
          <w:szCs w:val="22"/>
        </w:rPr>
        <w:sectPr w:rsidR="00B23A47" w:rsidSect="003659D4">
          <w:footerReference w:type="default" r:id="rId15"/>
          <w:pgSz w:w="12240" w:h="15840" w:code="1"/>
          <w:pgMar w:top="1440" w:right="1440" w:bottom="1440" w:left="1440" w:header="1440" w:footer="1440" w:gutter="0"/>
          <w:pgNumType w:fmt="lowerRoman" w:start="1"/>
          <w:cols w:space="720"/>
          <w:noEndnote/>
          <w:docGrid w:linePitch="299"/>
        </w:sectPr>
      </w:pPr>
      <w:r w:rsidRPr="004D34EA">
        <w:rPr>
          <w:bCs/>
          <w:noProof/>
          <w:szCs w:val="22"/>
        </w:rPr>
        <w:fldChar w:fldCharType="end"/>
      </w:r>
    </w:p>
    <w:p w:rsidR="006E5A6D" w:rsidRDefault="006E5A6D" w:rsidP="00945AA1">
      <w:pPr>
        <w:tabs>
          <w:tab w:val="left" w:pos="9346"/>
        </w:tabs>
        <w:rPr>
          <w:rFonts w:cs="Arial"/>
          <w:szCs w:val="22"/>
        </w:rPr>
      </w:pPr>
    </w:p>
    <w:p w:rsidR="00ED686B" w:rsidRPr="00FB3B8A" w:rsidRDefault="00E50809" w:rsidP="00945AA1">
      <w:pPr>
        <w:tabs>
          <w:tab w:val="left" w:pos="9346"/>
        </w:tabs>
        <w:rPr>
          <w:rFonts w:cs="Arial"/>
          <w:szCs w:val="22"/>
        </w:rPr>
      </w:pPr>
      <w:r w:rsidRPr="00FB3B8A">
        <w:rPr>
          <w:rFonts w:cs="Arial"/>
          <w:szCs w:val="22"/>
        </w:rPr>
        <w:t>Exhibit</w:t>
      </w:r>
      <w:r w:rsidR="00945AA1">
        <w:rPr>
          <w:rFonts w:cs="Arial"/>
          <w:szCs w:val="22"/>
        </w:rPr>
        <w:t xml:space="preserve"> 1 - </w:t>
      </w:r>
      <w:r w:rsidR="00ED686B" w:rsidRPr="00FB3B8A">
        <w:rPr>
          <w:rFonts w:cs="Arial"/>
          <w:szCs w:val="22"/>
        </w:rPr>
        <w:t>Construction Reactor Oversight Process Overview</w:t>
      </w:r>
      <w:r w:rsidR="00945AA1">
        <w:rPr>
          <w:rFonts w:cs="Arial"/>
          <w:szCs w:val="22"/>
        </w:rPr>
        <w:t>………………………………….E1-1</w:t>
      </w:r>
    </w:p>
    <w:p w:rsidR="004E0D50" w:rsidRPr="00945AA1" w:rsidRDefault="00945AA1" w:rsidP="00945A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Exhibit 2 - </w:t>
      </w:r>
      <w:r w:rsidR="00E50809" w:rsidRPr="00945AA1">
        <w:rPr>
          <w:rFonts w:cs="Arial"/>
          <w:szCs w:val="22"/>
        </w:rPr>
        <w:t>Con</w:t>
      </w:r>
      <w:r w:rsidR="004E0D50" w:rsidRPr="00945AA1">
        <w:rPr>
          <w:rFonts w:cs="Arial"/>
          <w:szCs w:val="22"/>
        </w:rPr>
        <w:t>struction Regulatory Oversight Framework</w:t>
      </w:r>
      <w:r>
        <w:rPr>
          <w:rFonts w:cs="Arial"/>
          <w:szCs w:val="22"/>
        </w:rPr>
        <w:t>………………………………………E2-1</w:t>
      </w:r>
    </w:p>
    <w:p w:rsidR="00F3277B" w:rsidRDefault="00F3277B" w:rsidP="00945A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1" w:author="Author" w:date="2014-08-08T12:35:00Z"/>
          <w:rFonts w:cs="Arial"/>
          <w:szCs w:val="22"/>
        </w:rPr>
      </w:pPr>
      <w:ins w:id="2" w:author="Author" w:date="2014-08-08T12:35:00Z">
        <w:r w:rsidRPr="00F3277B">
          <w:rPr>
            <w:rFonts w:cs="Arial"/>
            <w:szCs w:val="22"/>
          </w:rPr>
          <w:t xml:space="preserve">Exhibit 3 - </w:t>
        </w:r>
      </w:ins>
      <w:ins w:id="3" w:author="Author" w:date="2014-08-08T12:36:00Z">
        <w:r w:rsidRPr="00F3277B">
          <w:rPr>
            <w:rFonts w:cs="Arial"/>
            <w:szCs w:val="22"/>
          </w:rPr>
          <w:t xml:space="preserve">Roles and Responsibilities Matrix for HQ, RII and </w:t>
        </w:r>
        <w:r>
          <w:rPr>
            <w:rFonts w:cs="Arial"/>
            <w:szCs w:val="22"/>
          </w:rPr>
          <w:t>L</w:t>
        </w:r>
        <w:r w:rsidRPr="00F3277B">
          <w:rPr>
            <w:rFonts w:cs="Arial"/>
            <w:szCs w:val="22"/>
          </w:rPr>
          <w:t>icensee</w:t>
        </w:r>
      </w:ins>
      <w:ins w:id="4" w:author="Author" w:date="2014-08-08T12:35:00Z">
        <w:r w:rsidRPr="00F3277B">
          <w:rPr>
            <w:rFonts w:cs="Arial"/>
            <w:szCs w:val="22"/>
          </w:rPr>
          <w:t>……………………..…E3-1</w:t>
        </w:r>
      </w:ins>
    </w:p>
    <w:p w:rsidR="00ED686B" w:rsidRPr="00945AA1" w:rsidRDefault="00945AA1" w:rsidP="00945A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Exhibit </w:t>
      </w:r>
      <w:ins w:id="5" w:author="Author" w:date="2014-08-08T12:36:00Z">
        <w:r w:rsidR="00F3277B">
          <w:rPr>
            <w:rFonts w:cs="Arial"/>
            <w:szCs w:val="22"/>
          </w:rPr>
          <w:t xml:space="preserve">4 </w:t>
        </w:r>
      </w:ins>
      <w:r>
        <w:rPr>
          <w:rFonts w:cs="Arial"/>
          <w:szCs w:val="22"/>
        </w:rPr>
        <w:t xml:space="preserve">- </w:t>
      </w:r>
      <w:r w:rsidR="00E50809" w:rsidRPr="00945AA1">
        <w:rPr>
          <w:rFonts w:cs="Arial"/>
          <w:szCs w:val="22"/>
        </w:rPr>
        <w:t>Cons</w:t>
      </w:r>
      <w:r w:rsidR="00ED686B" w:rsidRPr="00945AA1">
        <w:rPr>
          <w:rFonts w:cs="Arial"/>
          <w:szCs w:val="22"/>
        </w:rPr>
        <w:t>truction Program Inspection</w:t>
      </w:r>
      <w:ins w:id="6" w:author="Author" w:date="2014-08-11T14:41:00Z">
        <w:r w:rsidR="00C715CD">
          <w:rPr>
            <w:rFonts w:cs="Arial"/>
            <w:szCs w:val="22"/>
          </w:rPr>
          <w:t xml:space="preserve"> Lead</w:t>
        </w:r>
      </w:ins>
      <w:r w:rsidR="00ED686B" w:rsidRPr="00945AA1">
        <w:rPr>
          <w:rFonts w:cs="Arial"/>
          <w:szCs w:val="22"/>
        </w:rPr>
        <w:t>s</w:t>
      </w:r>
      <w:r>
        <w:rPr>
          <w:rFonts w:cs="Arial"/>
          <w:szCs w:val="22"/>
        </w:rPr>
        <w:t>…………………………………</w:t>
      </w:r>
      <w:r w:rsidR="005C2654">
        <w:rPr>
          <w:rFonts w:cs="Arial"/>
          <w:szCs w:val="22"/>
        </w:rPr>
        <w:t>…</w:t>
      </w:r>
      <w:r w:rsidR="004D34EA">
        <w:rPr>
          <w:rFonts w:cs="Arial"/>
          <w:szCs w:val="22"/>
        </w:rPr>
        <w:t>.….</w:t>
      </w:r>
      <w:r w:rsidR="005C2654">
        <w:rPr>
          <w:rFonts w:cs="Arial"/>
          <w:szCs w:val="22"/>
        </w:rPr>
        <w:t>…..</w:t>
      </w:r>
      <w:r>
        <w:rPr>
          <w:rFonts w:cs="Arial"/>
          <w:szCs w:val="22"/>
        </w:rPr>
        <w:t>…</w:t>
      </w:r>
      <w:ins w:id="7" w:author="Author" w:date="2014-08-08T12:36:00Z">
        <w:r w:rsidR="00F3277B">
          <w:rPr>
            <w:rFonts w:cs="Arial"/>
            <w:szCs w:val="22"/>
          </w:rPr>
          <w:t>E4</w:t>
        </w:r>
      </w:ins>
      <w:r>
        <w:rPr>
          <w:rFonts w:cs="Arial"/>
          <w:szCs w:val="22"/>
        </w:rPr>
        <w:t>-1</w:t>
      </w:r>
    </w:p>
    <w:p w:rsidR="00ED686B" w:rsidRPr="00945AA1" w:rsidRDefault="00945AA1" w:rsidP="00945A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Exhibit </w:t>
      </w:r>
      <w:ins w:id="8" w:author="Author" w:date="2014-08-08T12:37:00Z">
        <w:r w:rsidR="00F3277B">
          <w:rPr>
            <w:rFonts w:cs="Arial"/>
            <w:szCs w:val="22"/>
          </w:rPr>
          <w:t xml:space="preserve">5 </w:t>
        </w:r>
      </w:ins>
      <w:r>
        <w:rPr>
          <w:rFonts w:cs="Arial"/>
          <w:szCs w:val="22"/>
        </w:rPr>
        <w:t xml:space="preserve">- </w:t>
      </w:r>
      <w:r w:rsidR="00E50809" w:rsidRPr="00945AA1">
        <w:rPr>
          <w:rFonts w:cs="Arial"/>
          <w:szCs w:val="22"/>
        </w:rPr>
        <w:t>Oper</w:t>
      </w:r>
      <w:r w:rsidR="00ED686B" w:rsidRPr="00945AA1">
        <w:rPr>
          <w:rFonts w:cs="Arial"/>
          <w:szCs w:val="22"/>
        </w:rPr>
        <w:t>ational Program Inspection</w:t>
      </w:r>
      <w:ins w:id="9" w:author="Author" w:date="2014-08-11T14:41:00Z">
        <w:r w:rsidR="00C715CD">
          <w:rPr>
            <w:rFonts w:cs="Arial"/>
            <w:szCs w:val="22"/>
          </w:rPr>
          <w:t xml:space="preserve"> Leads </w:t>
        </w:r>
      </w:ins>
      <w:r>
        <w:rPr>
          <w:rFonts w:cs="Arial"/>
          <w:szCs w:val="22"/>
        </w:rPr>
        <w:t>………………………………</w:t>
      </w:r>
      <w:r w:rsidR="004D34EA">
        <w:rPr>
          <w:rFonts w:cs="Arial"/>
          <w:szCs w:val="22"/>
        </w:rPr>
        <w:t>….</w:t>
      </w:r>
      <w:r>
        <w:rPr>
          <w:rFonts w:cs="Arial"/>
          <w:szCs w:val="22"/>
        </w:rPr>
        <w:t>……</w:t>
      </w:r>
      <w:r w:rsidR="004D34EA">
        <w:rPr>
          <w:rFonts w:cs="Arial"/>
          <w:szCs w:val="22"/>
        </w:rPr>
        <w:t>.</w:t>
      </w:r>
      <w:r w:rsidR="005C2654">
        <w:rPr>
          <w:rFonts w:cs="Arial"/>
          <w:szCs w:val="22"/>
        </w:rPr>
        <w:t>…….</w:t>
      </w:r>
      <w:r>
        <w:rPr>
          <w:rFonts w:cs="Arial"/>
          <w:szCs w:val="22"/>
        </w:rPr>
        <w:t>.</w:t>
      </w:r>
      <w:ins w:id="10" w:author="Author" w:date="2014-08-08T12:36:00Z">
        <w:r w:rsidR="00F3277B">
          <w:rPr>
            <w:rFonts w:cs="Arial"/>
            <w:szCs w:val="22"/>
          </w:rPr>
          <w:t>E5</w:t>
        </w:r>
      </w:ins>
      <w:r>
        <w:rPr>
          <w:rFonts w:cs="Arial"/>
          <w:szCs w:val="22"/>
        </w:rPr>
        <w:t>-1</w:t>
      </w:r>
    </w:p>
    <w:p w:rsidR="000A0A59" w:rsidRPr="00FB3B8A" w:rsidRDefault="000A0A59"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ED686B" w:rsidRPr="00FB3B8A" w:rsidRDefault="00E50809" w:rsidP="00945A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FB3B8A">
        <w:rPr>
          <w:rFonts w:cs="Arial"/>
          <w:szCs w:val="22"/>
        </w:rPr>
        <w:t>Appendi</w:t>
      </w:r>
      <w:r w:rsidR="00945AA1">
        <w:rPr>
          <w:rFonts w:cs="Arial"/>
          <w:szCs w:val="22"/>
        </w:rPr>
        <w:t xml:space="preserve">x A - </w:t>
      </w:r>
      <w:r w:rsidRPr="00FB3B8A">
        <w:rPr>
          <w:rFonts w:cs="Arial"/>
          <w:szCs w:val="22"/>
        </w:rPr>
        <w:t>Con</w:t>
      </w:r>
      <w:r w:rsidR="00ED686B" w:rsidRPr="00FB3B8A">
        <w:rPr>
          <w:rFonts w:cs="Arial"/>
          <w:szCs w:val="22"/>
        </w:rPr>
        <w:t>struction Inspection Program</w:t>
      </w:r>
      <w:r w:rsidR="00945AA1">
        <w:rPr>
          <w:rFonts w:cs="Arial"/>
          <w:szCs w:val="22"/>
        </w:rPr>
        <w:t xml:space="preserve"> </w:t>
      </w:r>
      <w:r w:rsidR="00ED686B" w:rsidRPr="00FB3B8A">
        <w:rPr>
          <w:rFonts w:cs="Arial"/>
          <w:szCs w:val="22"/>
        </w:rPr>
        <w:t>Guidance</w:t>
      </w:r>
      <w:r w:rsidR="00945AA1">
        <w:rPr>
          <w:rFonts w:cs="Arial"/>
          <w:szCs w:val="22"/>
        </w:rPr>
        <w:t>……………………………</w:t>
      </w:r>
      <w:r w:rsidR="00A86DB0">
        <w:rPr>
          <w:rFonts w:cs="Arial"/>
          <w:szCs w:val="22"/>
        </w:rPr>
        <w:t>..</w:t>
      </w:r>
      <w:r w:rsidR="00945AA1">
        <w:rPr>
          <w:rFonts w:cs="Arial"/>
          <w:szCs w:val="22"/>
        </w:rPr>
        <w:t>…….AppA-1</w:t>
      </w:r>
    </w:p>
    <w:p w:rsidR="00ED686B" w:rsidRPr="00945AA1" w:rsidRDefault="00945AA1" w:rsidP="00945A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Pr>
          <w:rFonts w:cs="Arial"/>
          <w:szCs w:val="22"/>
        </w:rPr>
        <w:t xml:space="preserve">Appendix B - </w:t>
      </w:r>
      <w:r w:rsidR="00E50809" w:rsidRPr="00945AA1">
        <w:rPr>
          <w:rFonts w:cs="Arial"/>
          <w:szCs w:val="22"/>
        </w:rPr>
        <w:t>Cons</w:t>
      </w:r>
      <w:r w:rsidR="00ED686B" w:rsidRPr="00945AA1">
        <w:rPr>
          <w:rFonts w:cs="Arial"/>
          <w:szCs w:val="22"/>
        </w:rPr>
        <w:t xml:space="preserve">truction Inspection </w:t>
      </w:r>
      <w:r w:rsidR="00352B92" w:rsidRPr="00945AA1">
        <w:rPr>
          <w:rFonts w:cs="Arial"/>
          <w:szCs w:val="22"/>
        </w:rPr>
        <w:t xml:space="preserve">and Assessment </w:t>
      </w:r>
      <w:r w:rsidR="00ED686B" w:rsidRPr="00945AA1">
        <w:rPr>
          <w:rFonts w:cs="Arial"/>
          <w:szCs w:val="22"/>
        </w:rPr>
        <w:t>Program Bases</w:t>
      </w:r>
      <w:r>
        <w:rPr>
          <w:rFonts w:cs="Arial"/>
          <w:szCs w:val="22"/>
        </w:rPr>
        <w:t>…………</w:t>
      </w:r>
      <w:r w:rsidR="00A86DB0">
        <w:rPr>
          <w:rFonts w:cs="Arial"/>
          <w:szCs w:val="22"/>
        </w:rPr>
        <w:t>.</w:t>
      </w:r>
      <w:r>
        <w:rPr>
          <w:rFonts w:cs="Arial"/>
          <w:szCs w:val="22"/>
        </w:rPr>
        <w:t>……</w:t>
      </w:r>
      <w:r w:rsidR="00A86DB0">
        <w:rPr>
          <w:rFonts w:cs="Arial"/>
          <w:szCs w:val="22"/>
        </w:rPr>
        <w:t>….</w:t>
      </w:r>
      <w:r>
        <w:rPr>
          <w:rFonts w:cs="Arial"/>
          <w:szCs w:val="22"/>
        </w:rPr>
        <w:t>.AppB-1</w:t>
      </w:r>
    </w:p>
    <w:p w:rsidR="00E50809" w:rsidRPr="00FB3B8A" w:rsidRDefault="00E50809" w:rsidP="00E508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ED686B" w:rsidRPr="00A86DB0" w:rsidRDefault="00E50809" w:rsidP="00A86DB0">
      <w:r w:rsidRPr="00A86DB0">
        <w:rPr>
          <w:rFonts w:cs="Arial"/>
          <w:szCs w:val="22"/>
        </w:rPr>
        <w:t>Attachment</w:t>
      </w:r>
      <w:r w:rsidR="00A86DB0">
        <w:rPr>
          <w:rFonts w:cs="Arial"/>
          <w:szCs w:val="22"/>
        </w:rPr>
        <w:t xml:space="preserve"> 1 - </w:t>
      </w:r>
      <w:r w:rsidRPr="00A86DB0">
        <w:t>Acr</w:t>
      </w:r>
      <w:r w:rsidR="00ED686B" w:rsidRPr="00A86DB0">
        <w:t>onyms</w:t>
      </w:r>
      <w:r w:rsidR="00A86DB0" w:rsidRPr="00A86DB0">
        <w:t>……………………………………………………………………</w:t>
      </w:r>
      <w:r w:rsidR="00A86DB0">
        <w:t>..…</w:t>
      </w:r>
      <w:r w:rsidR="00A86DB0" w:rsidRPr="00A86DB0">
        <w:t>…Att1-1</w:t>
      </w:r>
    </w:p>
    <w:p w:rsidR="00981096" w:rsidRDefault="00A86DB0" w:rsidP="00A8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Pr>
          <w:rFonts w:cs="Arial"/>
          <w:szCs w:val="22"/>
        </w:rPr>
        <w:t xml:space="preserve">Attachment 2 - </w:t>
      </w:r>
      <w:r w:rsidR="00E50809" w:rsidRPr="00A86DB0">
        <w:rPr>
          <w:rFonts w:cs="Arial"/>
          <w:szCs w:val="22"/>
        </w:rPr>
        <w:t>Revis</w:t>
      </w:r>
      <w:r w:rsidR="00ED686B" w:rsidRPr="00A86DB0">
        <w:rPr>
          <w:rFonts w:cs="Arial"/>
          <w:szCs w:val="22"/>
        </w:rPr>
        <w:t>ion History for IMC 250</w:t>
      </w:r>
      <w:r w:rsidR="007370B6" w:rsidRPr="00A86DB0">
        <w:rPr>
          <w:rFonts w:cs="Arial"/>
          <w:szCs w:val="22"/>
        </w:rPr>
        <w:t>6</w:t>
      </w:r>
      <w:r w:rsidR="00C715CD">
        <w:rPr>
          <w:rFonts w:cs="Arial"/>
          <w:szCs w:val="22"/>
        </w:rPr>
        <w:t xml:space="preserve"> </w:t>
      </w:r>
      <w:r>
        <w:rPr>
          <w:rFonts w:cs="Arial"/>
          <w:szCs w:val="22"/>
        </w:rPr>
        <w:t>………………………………………………….Att2-1</w:t>
      </w:r>
    </w:p>
    <w:p w:rsidR="00B23A47" w:rsidRDefault="00B23A47">
      <w:pPr>
        <w:rPr>
          <w:rFonts w:cs="Arial"/>
          <w:szCs w:val="22"/>
        </w:rPr>
        <w:sectPr w:rsidR="00B23A47" w:rsidSect="00232E4D">
          <w:footerReference w:type="default" r:id="rId16"/>
          <w:pgSz w:w="12240" w:h="15840" w:code="1"/>
          <w:pgMar w:top="1440" w:right="1440" w:bottom="1440" w:left="1440" w:header="1440" w:footer="1440" w:gutter="0"/>
          <w:pgNumType w:fmt="lowerRoman"/>
          <w:cols w:space="720"/>
          <w:noEndnote/>
          <w:docGrid w:linePitch="299"/>
        </w:sectPr>
      </w:pPr>
    </w:p>
    <w:p w:rsidR="00981096" w:rsidRDefault="00981096">
      <w:pPr>
        <w:rPr>
          <w:rFonts w:cs="Arial"/>
          <w:szCs w:val="22"/>
        </w:rPr>
      </w:pPr>
    </w:p>
    <w:p w:rsidR="00E50809" w:rsidRDefault="00E50809" w:rsidP="007370B6">
      <w:pPr>
        <w:rPr>
          <w:rFonts w:cs="Arial"/>
          <w:szCs w:val="22"/>
        </w:rPr>
        <w:sectPr w:rsidR="00E50809" w:rsidSect="00B23A47">
          <w:footerReference w:type="default" r:id="rId17"/>
          <w:pgSz w:w="12240" w:h="15840" w:code="1"/>
          <w:pgMar w:top="1440" w:right="1440" w:bottom="1440" w:left="1440" w:header="1440" w:footer="1440" w:gutter="0"/>
          <w:pgNumType w:start="1"/>
          <w:cols w:space="720"/>
          <w:noEndnote/>
          <w:docGrid w:linePitch="299"/>
        </w:sectPr>
      </w:pPr>
      <w:bookmarkStart w:id="11" w:name="_Toc165868877"/>
      <w:bookmarkStart w:id="12" w:name="_Toc165869793"/>
      <w:bookmarkStart w:id="13" w:name="_Toc165879926"/>
      <w:bookmarkStart w:id="14" w:name="_Toc165974670"/>
      <w:bookmarkStart w:id="15" w:name="_Toc165975383"/>
      <w:bookmarkStart w:id="16" w:name="_Toc165976066"/>
      <w:bookmarkStart w:id="17" w:name="_Toc166397179"/>
      <w:bookmarkStart w:id="18" w:name="_Toc166397388"/>
      <w:bookmarkStart w:id="19" w:name="_Toc166397539"/>
      <w:bookmarkStart w:id="20" w:name="_Toc166398225"/>
      <w:bookmarkStart w:id="21" w:name="_Toc166398232"/>
      <w:bookmarkStart w:id="22" w:name="_Toc168308346"/>
      <w:bookmarkStart w:id="23" w:name="_Toc168308474"/>
      <w:bookmarkStart w:id="24" w:name="_Toc237151088"/>
      <w:bookmarkStart w:id="25" w:name="Purpose"/>
      <w:bookmarkStart w:id="26" w:name="_Toc269212497"/>
    </w:p>
    <w:p w:rsidR="00D169D1" w:rsidRPr="00C000F2" w:rsidRDefault="003B29FE" w:rsidP="003C30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C000F2">
        <w:rPr>
          <w:rFonts w:cs="Arial"/>
          <w:szCs w:val="22"/>
        </w:rPr>
        <w:lastRenderedPageBreak/>
        <w:t>2506</w:t>
      </w:r>
      <w:r w:rsidR="00B40862" w:rsidRPr="00C000F2">
        <w:rPr>
          <w:rFonts w:cs="Arial"/>
          <w:szCs w:val="22"/>
        </w:rPr>
        <w:t>-01</w:t>
      </w:r>
      <w:r w:rsidR="00B40862" w:rsidRPr="00C000F2">
        <w:rPr>
          <w:rFonts w:cs="Arial"/>
          <w:szCs w:val="22"/>
        </w:rPr>
        <w:tab/>
      </w:r>
      <w:r w:rsidR="00D169D1" w:rsidRPr="00C000F2">
        <w:rPr>
          <w:rFonts w:cs="Arial"/>
          <w:szCs w:val="22"/>
        </w:rPr>
        <w:t>PURPOSE</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00C831B9">
        <w:rPr>
          <w:rFonts w:cs="Arial"/>
          <w:szCs w:val="22"/>
        </w:rPr>
        <w:fldChar w:fldCharType="begin"/>
      </w:r>
      <w:r w:rsidR="00DF6475">
        <w:instrText xml:space="preserve"> TC "</w:instrText>
      </w:r>
      <w:bookmarkStart w:id="27" w:name="_Toc361140213"/>
      <w:bookmarkStart w:id="28" w:name="_Toc362608316"/>
      <w:bookmarkStart w:id="29" w:name="_Toc364854564"/>
      <w:bookmarkStart w:id="30" w:name="_Toc364854724"/>
      <w:bookmarkStart w:id="31" w:name="_Toc395690468"/>
      <w:r w:rsidR="00DF6475" w:rsidRPr="00B55A78">
        <w:rPr>
          <w:rFonts w:cs="Arial"/>
          <w:szCs w:val="22"/>
        </w:rPr>
        <w:instrText>2506-01</w:instrText>
      </w:r>
      <w:r w:rsidR="00DF6475" w:rsidRPr="00B55A78">
        <w:rPr>
          <w:rFonts w:cs="Arial"/>
          <w:szCs w:val="22"/>
        </w:rPr>
        <w:tab/>
        <w:instrText>PURPOSE</w:instrText>
      </w:r>
      <w:bookmarkEnd w:id="27"/>
      <w:bookmarkEnd w:id="28"/>
      <w:bookmarkEnd w:id="29"/>
      <w:bookmarkEnd w:id="30"/>
      <w:bookmarkEnd w:id="31"/>
      <w:r w:rsidR="00DF6475">
        <w:instrText xml:space="preserve">" \f C \l "1" </w:instrText>
      </w:r>
      <w:r w:rsidR="00C831B9">
        <w:rPr>
          <w:rFonts w:cs="Arial"/>
          <w:szCs w:val="22"/>
        </w:rPr>
        <w:fldChar w:fldCharType="end"/>
      </w:r>
    </w:p>
    <w:p w:rsidR="00B561E5" w:rsidRDefault="00B561E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561E5" w:rsidRDefault="0050444C" w:rsidP="008564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C000F2">
        <w:rPr>
          <w:rFonts w:cs="Arial"/>
          <w:szCs w:val="22"/>
        </w:rPr>
        <w:t>01.01</w:t>
      </w:r>
      <w:r w:rsidRPr="00C000F2">
        <w:rPr>
          <w:rFonts w:cs="Arial"/>
          <w:szCs w:val="22"/>
        </w:rPr>
        <w:tab/>
      </w:r>
      <w:r w:rsidR="00624CAC">
        <w:rPr>
          <w:rFonts w:cs="Arial"/>
          <w:szCs w:val="22"/>
        </w:rPr>
        <w:t>T</w:t>
      </w:r>
      <w:r w:rsidR="0003416F" w:rsidRPr="00C000F2">
        <w:rPr>
          <w:rFonts w:cs="Arial"/>
          <w:szCs w:val="22"/>
        </w:rPr>
        <w:t xml:space="preserve">his </w:t>
      </w:r>
      <w:r w:rsidR="008F22E4" w:rsidRPr="00C000F2">
        <w:rPr>
          <w:rFonts w:cs="Arial"/>
          <w:szCs w:val="22"/>
        </w:rPr>
        <w:t xml:space="preserve">Inspection Manual Chapter (IMC) </w:t>
      </w:r>
      <w:r w:rsidR="0003416F" w:rsidRPr="00C000F2">
        <w:rPr>
          <w:rFonts w:cs="Arial"/>
          <w:szCs w:val="22"/>
        </w:rPr>
        <w:t xml:space="preserve">describes the Construction Reactor Oversight Process (cROP) for commercial nuclear power plants </w:t>
      </w:r>
      <w:r w:rsidR="000033EA" w:rsidRPr="00C000F2">
        <w:rPr>
          <w:rFonts w:cs="Arial"/>
          <w:szCs w:val="22"/>
        </w:rPr>
        <w:t>under construction, with the exception of Watts Bar Unit 2, which is covered by IMC 2517, “Watts Bar Unit 2 Construction Inspection Program.”</w:t>
      </w:r>
    </w:p>
    <w:p w:rsidR="00B561E5" w:rsidRDefault="00B561E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561E5" w:rsidRDefault="00D169D1" w:rsidP="008564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01.02</w:t>
      </w:r>
      <w:r w:rsidRPr="00C000F2">
        <w:rPr>
          <w:rFonts w:cs="Arial"/>
          <w:szCs w:val="22"/>
        </w:rPr>
        <w:tab/>
      </w:r>
      <w:r w:rsidR="00F77FDC">
        <w:rPr>
          <w:rFonts w:cs="Arial"/>
          <w:szCs w:val="22"/>
        </w:rPr>
        <w:t>This IMC</w:t>
      </w:r>
      <w:r w:rsidR="008F22E4" w:rsidRPr="00C000F2">
        <w:rPr>
          <w:rFonts w:cs="Arial"/>
          <w:szCs w:val="22"/>
        </w:rPr>
        <w:t xml:space="preserve"> provides the basis for the significant decisions made in developing the</w:t>
      </w:r>
      <w:r w:rsidR="0003416F" w:rsidRPr="00C000F2">
        <w:rPr>
          <w:rFonts w:cs="Arial"/>
          <w:szCs w:val="22"/>
        </w:rPr>
        <w:t xml:space="preserve"> cROP.</w:t>
      </w:r>
      <w:r w:rsidR="008F22E4" w:rsidRPr="00C000F2">
        <w:rPr>
          <w:rFonts w:cs="Arial"/>
          <w:szCs w:val="22"/>
        </w:rPr>
        <w:t xml:space="preserve"> </w:t>
      </w:r>
    </w:p>
    <w:p w:rsidR="00B561E5" w:rsidRDefault="00B561E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561E5" w:rsidRDefault="00D169D1" w:rsidP="00932402">
      <w:pPr>
        <w:pStyle w:val="Subsection"/>
        <w:jc w:val="left"/>
        <w:rPr>
          <w:rFonts w:cs="Arial"/>
          <w:sz w:val="22"/>
          <w:szCs w:val="22"/>
        </w:rPr>
      </w:pPr>
      <w:bookmarkStart w:id="32" w:name="_Toc269209795"/>
      <w:r w:rsidRPr="00C000F2">
        <w:rPr>
          <w:rFonts w:cs="Arial"/>
          <w:sz w:val="22"/>
          <w:szCs w:val="22"/>
        </w:rPr>
        <w:t>01.03</w:t>
      </w:r>
      <w:r w:rsidRPr="00C000F2">
        <w:rPr>
          <w:rFonts w:cs="Arial"/>
          <w:sz w:val="22"/>
          <w:szCs w:val="22"/>
        </w:rPr>
        <w:tab/>
      </w:r>
      <w:r w:rsidR="00F77FDC">
        <w:rPr>
          <w:rFonts w:cs="Arial"/>
          <w:sz w:val="22"/>
          <w:szCs w:val="22"/>
        </w:rPr>
        <w:t>This IMC</w:t>
      </w:r>
      <w:r w:rsidR="008F22E4" w:rsidRPr="00C000F2">
        <w:rPr>
          <w:rFonts w:cs="Arial"/>
          <w:sz w:val="22"/>
          <w:szCs w:val="22"/>
        </w:rPr>
        <w:t xml:space="preserve"> serves as the source information for all applicable program documents such as manual chapters and assessment guidance.</w:t>
      </w:r>
      <w:bookmarkEnd w:id="32"/>
    </w:p>
    <w:p w:rsidR="00B561E5" w:rsidRDefault="00B561E5" w:rsidP="00932402">
      <w:pPr>
        <w:pStyle w:val="Subsection"/>
        <w:jc w:val="left"/>
        <w:rPr>
          <w:rFonts w:cs="Arial"/>
          <w:sz w:val="22"/>
          <w:szCs w:val="22"/>
        </w:rPr>
      </w:pPr>
    </w:p>
    <w:p w:rsidR="00B561E5" w:rsidRDefault="00B561E5"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33" w:name="_Toc165879927"/>
      <w:bookmarkStart w:id="34" w:name="_Toc165974671"/>
      <w:bookmarkStart w:id="35" w:name="_Toc165975384"/>
      <w:bookmarkStart w:id="36" w:name="_Toc165976067"/>
      <w:bookmarkStart w:id="37" w:name="_Toc166397180"/>
      <w:bookmarkStart w:id="38" w:name="_Toc166397389"/>
      <w:bookmarkStart w:id="39" w:name="_Toc166397540"/>
      <w:bookmarkStart w:id="40" w:name="_Toc166398226"/>
      <w:bookmarkStart w:id="41" w:name="_Toc166398233"/>
      <w:bookmarkStart w:id="42" w:name="_Toc168308347"/>
      <w:bookmarkStart w:id="43" w:name="_Toc168308475"/>
      <w:bookmarkStart w:id="44" w:name="_Toc237151089"/>
    </w:p>
    <w:p w:rsidR="00B561E5" w:rsidRDefault="003B29FE" w:rsidP="00856446">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45" w:name="_Toc269209796"/>
      <w:bookmarkStart w:id="46" w:name="_Toc269210340"/>
      <w:bookmarkStart w:id="47" w:name="_Toc269211663"/>
      <w:bookmarkStart w:id="48" w:name="_Toc269212498"/>
      <w:bookmarkStart w:id="49" w:name="Objectives"/>
      <w:r w:rsidRPr="00C000F2">
        <w:rPr>
          <w:sz w:val="22"/>
          <w:szCs w:val="22"/>
        </w:rPr>
        <w:t>2506</w:t>
      </w:r>
      <w:r w:rsidR="00D169D1" w:rsidRPr="00C000F2">
        <w:rPr>
          <w:sz w:val="22"/>
          <w:szCs w:val="22"/>
        </w:rPr>
        <w:t>-02</w:t>
      </w:r>
      <w:r w:rsidR="00D169D1" w:rsidRPr="00C000F2">
        <w:rPr>
          <w:sz w:val="22"/>
          <w:szCs w:val="22"/>
        </w:rPr>
        <w:tab/>
        <w:t>OBJECTIVES</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00C831B9">
        <w:rPr>
          <w:sz w:val="22"/>
          <w:szCs w:val="22"/>
        </w:rPr>
        <w:fldChar w:fldCharType="begin"/>
      </w:r>
      <w:r w:rsidR="00DF6475">
        <w:instrText xml:space="preserve"> TC "</w:instrText>
      </w:r>
      <w:bookmarkStart w:id="50" w:name="_Toc361140214"/>
      <w:bookmarkStart w:id="51" w:name="_Toc362608317"/>
      <w:bookmarkStart w:id="52" w:name="_Toc364854565"/>
      <w:bookmarkStart w:id="53" w:name="_Toc364854725"/>
      <w:bookmarkStart w:id="54" w:name="_Toc395690469"/>
      <w:r w:rsidR="00DF6475" w:rsidRPr="00C1641D">
        <w:rPr>
          <w:sz w:val="22"/>
          <w:szCs w:val="22"/>
        </w:rPr>
        <w:instrText>2506-02</w:instrText>
      </w:r>
      <w:r w:rsidR="00DF6475" w:rsidRPr="00C1641D">
        <w:rPr>
          <w:sz w:val="22"/>
          <w:szCs w:val="22"/>
        </w:rPr>
        <w:tab/>
        <w:instrText>OBJECTIVES</w:instrText>
      </w:r>
      <w:bookmarkEnd w:id="50"/>
      <w:bookmarkEnd w:id="51"/>
      <w:bookmarkEnd w:id="52"/>
      <w:bookmarkEnd w:id="53"/>
      <w:bookmarkEnd w:id="54"/>
      <w:r w:rsidR="00DF6475">
        <w:instrText xml:space="preserve">" \f C \l "1" </w:instrText>
      </w:r>
      <w:r w:rsidR="00C831B9">
        <w:rPr>
          <w:sz w:val="22"/>
          <w:szCs w:val="22"/>
        </w:rPr>
        <w:fldChar w:fldCharType="end"/>
      </w:r>
    </w:p>
    <w:bookmarkEnd w:id="49"/>
    <w:p w:rsidR="00B561E5" w:rsidRDefault="00B561E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561E5" w:rsidRDefault="00D169D1" w:rsidP="00932402">
      <w:pPr>
        <w:pStyle w:val="Subsection"/>
        <w:jc w:val="left"/>
        <w:rPr>
          <w:rFonts w:cs="Arial"/>
          <w:sz w:val="22"/>
          <w:szCs w:val="22"/>
        </w:rPr>
      </w:pPr>
      <w:bookmarkStart w:id="55" w:name="_Toc269209797"/>
      <w:r w:rsidRPr="00C000F2">
        <w:rPr>
          <w:rFonts w:cs="Arial"/>
          <w:sz w:val="22"/>
          <w:szCs w:val="22"/>
        </w:rPr>
        <w:t>02.01</w:t>
      </w:r>
      <w:r w:rsidRPr="00C000F2">
        <w:rPr>
          <w:rFonts w:cs="Arial"/>
          <w:sz w:val="22"/>
          <w:szCs w:val="22"/>
        </w:rPr>
        <w:tab/>
      </w:r>
      <w:bookmarkEnd w:id="55"/>
      <w:r w:rsidR="0084149E" w:rsidRPr="00C000F2">
        <w:rPr>
          <w:rFonts w:cs="Arial"/>
          <w:sz w:val="22"/>
          <w:szCs w:val="22"/>
        </w:rPr>
        <w:t xml:space="preserve">To generally describe the cROP </w:t>
      </w:r>
      <w:r w:rsidR="00EA7A26">
        <w:rPr>
          <w:rFonts w:cs="Arial"/>
          <w:sz w:val="22"/>
          <w:szCs w:val="22"/>
        </w:rPr>
        <w:t>including</w:t>
      </w:r>
      <w:r w:rsidR="0084149E" w:rsidRPr="00C000F2">
        <w:rPr>
          <w:rFonts w:cs="Arial"/>
          <w:sz w:val="22"/>
          <w:szCs w:val="22"/>
        </w:rPr>
        <w:t xml:space="preserve"> the interactions</w:t>
      </w:r>
      <w:r w:rsidR="00D66B2B">
        <w:rPr>
          <w:rFonts w:cs="Arial"/>
          <w:sz w:val="22"/>
          <w:szCs w:val="22"/>
        </w:rPr>
        <w:t xml:space="preserve"> of various programs and processes associated with the cROP</w:t>
      </w:r>
      <w:r w:rsidR="0084149E" w:rsidRPr="00C000F2">
        <w:rPr>
          <w:rFonts w:cs="Arial"/>
          <w:sz w:val="22"/>
          <w:szCs w:val="22"/>
        </w:rPr>
        <w:t xml:space="preserve">, and provide guidance for </w:t>
      </w:r>
      <w:r w:rsidR="00D66B2B">
        <w:rPr>
          <w:rFonts w:cs="Arial"/>
          <w:sz w:val="22"/>
          <w:szCs w:val="22"/>
        </w:rPr>
        <w:t>cROP</w:t>
      </w:r>
      <w:r w:rsidR="00D66B2B" w:rsidRPr="00C000F2">
        <w:rPr>
          <w:rFonts w:cs="Arial"/>
          <w:sz w:val="22"/>
          <w:szCs w:val="22"/>
        </w:rPr>
        <w:t xml:space="preserve"> </w:t>
      </w:r>
      <w:r w:rsidR="0084149E" w:rsidRPr="00C000F2">
        <w:rPr>
          <w:rFonts w:cs="Arial"/>
          <w:sz w:val="22"/>
          <w:szCs w:val="22"/>
        </w:rPr>
        <w:t>implementation.</w:t>
      </w:r>
    </w:p>
    <w:p w:rsidR="00B561E5" w:rsidRDefault="00B561E5" w:rsidP="00932402"/>
    <w:p w:rsidR="00B561E5" w:rsidRDefault="006202CB" w:rsidP="00932402">
      <w:pPr>
        <w:tabs>
          <w:tab w:val="left" w:pos="274"/>
          <w:tab w:val="left" w:pos="806"/>
        </w:tabs>
      </w:pPr>
      <w:r>
        <w:t>02.02</w:t>
      </w:r>
      <w:r>
        <w:tab/>
        <w:t xml:space="preserve">To provide </w:t>
      </w:r>
      <w:r w:rsidR="00D66B2B">
        <w:t xml:space="preserve">the bases for </w:t>
      </w:r>
      <w:r>
        <w:t xml:space="preserve">the </w:t>
      </w:r>
      <w:r w:rsidR="00D349D2">
        <w:t>cROP</w:t>
      </w:r>
      <w:r>
        <w:t xml:space="preserve">. </w:t>
      </w:r>
    </w:p>
    <w:p w:rsidR="00B561E5" w:rsidRDefault="00B561E5" w:rsidP="00932402">
      <w:pPr>
        <w:pStyle w:val="Subsection"/>
        <w:jc w:val="left"/>
        <w:rPr>
          <w:rFonts w:cs="Arial"/>
          <w:sz w:val="22"/>
          <w:szCs w:val="22"/>
        </w:rPr>
      </w:pPr>
    </w:p>
    <w:p w:rsidR="00B561E5" w:rsidRDefault="00B561E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561E5" w:rsidRDefault="00CB215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56" w:name="_Toc269209798"/>
      <w:bookmarkStart w:id="57" w:name="_Toc269210341"/>
      <w:bookmarkStart w:id="58" w:name="_Toc269211664"/>
      <w:bookmarkStart w:id="59" w:name="_Toc269212499"/>
      <w:bookmarkStart w:id="60" w:name="Applicability"/>
      <w:bookmarkStart w:id="61" w:name="_Toc165879928"/>
      <w:bookmarkStart w:id="62" w:name="_Toc165974672"/>
      <w:bookmarkStart w:id="63" w:name="_Toc165975385"/>
      <w:bookmarkStart w:id="64" w:name="_Toc165976068"/>
      <w:bookmarkStart w:id="65" w:name="_Toc166397181"/>
      <w:bookmarkStart w:id="66" w:name="_Toc166397390"/>
      <w:bookmarkStart w:id="67" w:name="_Toc166397541"/>
      <w:bookmarkStart w:id="68" w:name="_Toc166398227"/>
      <w:bookmarkStart w:id="69" w:name="_Toc166398234"/>
      <w:bookmarkStart w:id="70" w:name="_Toc168308348"/>
      <w:bookmarkStart w:id="71" w:name="_Toc168308476"/>
      <w:bookmarkStart w:id="72" w:name="_Toc237151090"/>
      <w:r w:rsidRPr="00C000F2">
        <w:rPr>
          <w:sz w:val="22"/>
          <w:szCs w:val="22"/>
        </w:rPr>
        <w:t>2506-03</w:t>
      </w:r>
      <w:r w:rsidRPr="00C000F2">
        <w:rPr>
          <w:sz w:val="22"/>
          <w:szCs w:val="22"/>
        </w:rPr>
        <w:tab/>
        <w:t>APPLICABILITY</w:t>
      </w:r>
      <w:bookmarkEnd w:id="56"/>
      <w:bookmarkEnd w:id="57"/>
      <w:bookmarkEnd w:id="58"/>
      <w:bookmarkEnd w:id="59"/>
      <w:r w:rsidR="00C831B9">
        <w:rPr>
          <w:sz w:val="22"/>
          <w:szCs w:val="22"/>
        </w:rPr>
        <w:fldChar w:fldCharType="begin"/>
      </w:r>
      <w:r w:rsidR="00DF6475">
        <w:instrText xml:space="preserve"> TC "</w:instrText>
      </w:r>
      <w:bookmarkStart w:id="73" w:name="_Toc361140215"/>
      <w:bookmarkStart w:id="74" w:name="_Toc362608318"/>
      <w:bookmarkStart w:id="75" w:name="_Toc364854566"/>
      <w:bookmarkStart w:id="76" w:name="_Toc364854726"/>
      <w:bookmarkStart w:id="77" w:name="_Toc395690470"/>
      <w:r w:rsidR="00DF6475" w:rsidRPr="004A5D4E">
        <w:rPr>
          <w:sz w:val="22"/>
          <w:szCs w:val="22"/>
        </w:rPr>
        <w:instrText>2506-03</w:instrText>
      </w:r>
      <w:r w:rsidR="00DF6475" w:rsidRPr="004A5D4E">
        <w:rPr>
          <w:sz w:val="22"/>
          <w:szCs w:val="22"/>
        </w:rPr>
        <w:tab/>
        <w:instrText>APPLICABILITY</w:instrText>
      </w:r>
      <w:bookmarkEnd w:id="73"/>
      <w:bookmarkEnd w:id="74"/>
      <w:bookmarkEnd w:id="75"/>
      <w:bookmarkEnd w:id="76"/>
      <w:bookmarkEnd w:id="77"/>
      <w:r w:rsidR="00DF6475">
        <w:instrText xml:space="preserve">" \f C \l "1" </w:instrText>
      </w:r>
      <w:r w:rsidR="00C831B9">
        <w:rPr>
          <w:sz w:val="22"/>
          <w:szCs w:val="22"/>
        </w:rPr>
        <w:fldChar w:fldCharType="end"/>
      </w:r>
    </w:p>
    <w:bookmarkEnd w:id="60"/>
    <w:p w:rsidR="00B561E5" w:rsidRDefault="00B561E5"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B561E5" w:rsidRDefault="006202CB" w:rsidP="00856446">
      <w:pPr>
        <w:pStyle w:val="Subsection"/>
        <w:tabs>
          <w:tab w:val="clear" w:pos="6926"/>
        </w:tabs>
        <w:jc w:val="left"/>
        <w:rPr>
          <w:rFonts w:cs="Arial"/>
          <w:sz w:val="22"/>
          <w:szCs w:val="22"/>
        </w:rPr>
      </w:pPr>
      <w:bookmarkStart w:id="78" w:name="_Toc269209799"/>
      <w:r>
        <w:rPr>
          <w:rFonts w:cs="Arial"/>
          <w:sz w:val="22"/>
          <w:szCs w:val="22"/>
        </w:rPr>
        <w:t>03.01</w:t>
      </w:r>
      <w:r>
        <w:rPr>
          <w:rFonts w:cs="Arial"/>
          <w:sz w:val="22"/>
          <w:szCs w:val="22"/>
        </w:rPr>
        <w:tab/>
      </w:r>
      <w:r w:rsidR="00856446" w:rsidRPr="00856446">
        <w:rPr>
          <w:rFonts w:cs="Arial"/>
          <w:sz w:val="22"/>
          <w:szCs w:val="22"/>
          <w:u w:val="single"/>
        </w:rPr>
        <w:t>cROP Programs</w:t>
      </w:r>
      <w:r w:rsidR="00C831B9">
        <w:rPr>
          <w:rFonts w:cs="Arial"/>
          <w:sz w:val="22"/>
          <w:szCs w:val="22"/>
          <w:u w:val="single"/>
        </w:rPr>
        <w:fldChar w:fldCharType="begin"/>
      </w:r>
      <w:r w:rsidR="00856446">
        <w:instrText xml:space="preserve"> TC "</w:instrText>
      </w:r>
      <w:bookmarkStart w:id="79" w:name="_Toc362608319"/>
      <w:bookmarkStart w:id="80" w:name="_Toc364854567"/>
      <w:bookmarkStart w:id="81" w:name="_Toc364854727"/>
      <w:bookmarkStart w:id="82" w:name="_Toc395690471"/>
      <w:r w:rsidR="00856446" w:rsidRPr="00CC23E8">
        <w:rPr>
          <w:rFonts w:cs="Arial"/>
          <w:sz w:val="22"/>
          <w:szCs w:val="22"/>
        </w:rPr>
        <w:instrText>03.01</w:instrText>
      </w:r>
      <w:r w:rsidR="00856446" w:rsidRPr="00CC23E8">
        <w:rPr>
          <w:rFonts w:cs="Arial"/>
          <w:sz w:val="22"/>
          <w:szCs w:val="22"/>
        </w:rPr>
        <w:tab/>
      </w:r>
      <w:r w:rsidR="00856446" w:rsidRPr="00CC23E8">
        <w:rPr>
          <w:rFonts w:cs="Arial"/>
          <w:sz w:val="22"/>
          <w:szCs w:val="22"/>
          <w:u w:val="single"/>
        </w:rPr>
        <w:instrText>cROP Programs</w:instrText>
      </w:r>
      <w:bookmarkEnd w:id="79"/>
      <w:bookmarkEnd w:id="80"/>
      <w:bookmarkEnd w:id="81"/>
      <w:bookmarkEnd w:id="82"/>
      <w:r w:rsidR="00856446">
        <w:instrText xml:space="preserve">" \f C \l "2" </w:instrText>
      </w:r>
      <w:r w:rsidR="00C831B9">
        <w:rPr>
          <w:rFonts w:cs="Arial"/>
          <w:sz w:val="22"/>
          <w:szCs w:val="22"/>
          <w:u w:val="single"/>
        </w:rPr>
        <w:fldChar w:fldCharType="end"/>
      </w:r>
      <w:r w:rsidR="00856446">
        <w:rPr>
          <w:rFonts w:cs="Arial"/>
          <w:sz w:val="22"/>
          <w:szCs w:val="22"/>
        </w:rPr>
        <w:t xml:space="preserve">.  </w:t>
      </w:r>
      <w:r>
        <w:rPr>
          <w:rFonts w:cs="Arial"/>
          <w:sz w:val="22"/>
          <w:szCs w:val="22"/>
        </w:rPr>
        <w:t xml:space="preserve">The cROP consists of the following programs that are implemented to provide oversight for applicant/licensee activities during the development of the application for and the </w:t>
      </w:r>
      <w:r w:rsidR="00F91566">
        <w:rPr>
          <w:rFonts w:cs="Arial"/>
          <w:sz w:val="22"/>
          <w:szCs w:val="22"/>
        </w:rPr>
        <w:t xml:space="preserve">subsequent </w:t>
      </w:r>
      <w:r>
        <w:rPr>
          <w:rFonts w:cs="Arial"/>
          <w:sz w:val="22"/>
          <w:szCs w:val="22"/>
        </w:rPr>
        <w:t>construction of a new reactor facility</w:t>
      </w:r>
      <w:r w:rsidR="00F91566">
        <w:rPr>
          <w:rFonts w:cs="Arial"/>
          <w:sz w:val="22"/>
          <w:szCs w:val="22"/>
        </w:rPr>
        <w:t>:</w:t>
      </w:r>
    </w:p>
    <w:p w:rsidR="00B561E5" w:rsidRDefault="00B561E5" w:rsidP="00932402"/>
    <w:p w:rsidR="00B561E5" w:rsidRDefault="00F91566" w:rsidP="00034CB4">
      <w:pPr>
        <w:pStyle w:val="ListParagraph"/>
        <w:numPr>
          <w:ilvl w:val="0"/>
          <w:numId w:val="8"/>
        </w:numPr>
        <w:tabs>
          <w:tab w:val="left" w:pos="274"/>
          <w:tab w:val="left" w:pos="806"/>
        </w:tabs>
        <w:ind w:left="807" w:hanging="533"/>
      </w:pPr>
      <w:r>
        <w:t>Construction Inspection Program</w:t>
      </w:r>
      <w:ins w:id="83" w:author="Author" w:date="2014-08-13T11:12:00Z">
        <w:r w:rsidR="00AE0303">
          <w:t xml:space="preserve"> (CIP)</w:t>
        </w:r>
      </w:ins>
    </w:p>
    <w:p w:rsidR="00B561E5" w:rsidRDefault="00F91566" w:rsidP="00034CB4">
      <w:pPr>
        <w:pStyle w:val="ListParagraph"/>
        <w:numPr>
          <w:ilvl w:val="0"/>
          <w:numId w:val="8"/>
        </w:numPr>
        <w:tabs>
          <w:tab w:val="left" w:pos="274"/>
          <w:tab w:val="left" w:pos="806"/>
        </w:tabs>
        <w:ind w:left="807" w:hanging="533"/>
      </w:pPr>
      <w:r>
        <w:t>Construction Assessment Program</w:t>
      </w:r>
    </w:p>
    <w:p w:rsidR="00B561E5" w:rsidRDefault="00F91566" w:rsidP="00034CB4">
      <w:pPr>
        <w:pStyle w:val="ListParagraph"/>
        <w:numPr>
          <w:ilvl w:val="0"/>
          <w:numId w:val="8"/>
        </w:numPr>
        <w:tabs>
          <w:tab w:val="left" w:pos="274"/>
          <w:tab w:val="left" w:pos="806"/>
        </w:tabs>
        <w:ind w:left="807" w:hanging="533"/>
        <w:rPr>
          <w:szCs w:val="22"/>
        </w:rPr>
      </w:pPr>
      <w:r>
        <w:t>Construction Enforcement Program</w:t>
      </w:r>
    </w:p>
    <w:p w:rsidR="00B561E5" w:rsidRDefault="00B561E5" w:rsidP="00932402">
      <w:pPr>
        <w:tabs>
          <w:tab w:val="left" w:pos="274"/>
          <w:tab w:val="left" w:pos="806"/>
        </w:tabs>
        <w:rPr>
          <w:szCs w:val="22"/>
        </w:rPr>
      </w:pPr>
    </w:p>
    <w:p w:rsidR="00B561E5" w:rsidRDefault="00A75168" w:rsidP="00932402">
      <w:pPr>
        <w:pStyle w:val="Subsection"/>
        <w:jc w:val="left"/>
        <w:rPr>
          <w:rFonts w:cs="Arial"/>
          <w:sz w:val="22"/>
          <w:szCs w:val="22"/>
        </w:rPr>
      </w:pPr>
      <w:r w:rsidRPr="00EA7A26">
        <w:rPr>
          <w:rFonts w:cs="Arial"/>
          <w:sz w:val="22"/>
          <w:szCs w:val="22"/>
        </w:rPr>
        <w:t>Several additional programs</w:t>
      </w:r>
      <w:r w:rsidR="00D66B2B">
        <w:rPr>
          <w:rFonts w:cs="Arial"/>
          <w:sz w:val="22"/>
          <w:szCs w:val="22"/>
        </w:rPr>
        <w:t>/processes</w:t>
      </w:r>
      <w:r w:rsidRPr="00EA7A26">
        <w:rPr>
          <w:rFonts w:cs="Arial"/>
          <w:sz w:val="22"/>
          <w:szCs w:val="22"/>
        </w:rPr>
        <w:t xml:space="preserve"> interact with the cROP, including: </w:t>
      </w:r>
    </w:p>
    <w:p w:rsidR="00B561E5" w:rsidRDefault="00B561E5" w:rsidP="00932402">
      <w:pPr>
        <w:rPr>
          <w:szCs w:val="22"/>
        </w:rPr>
      </w:pPr>
    </w:p>
    <w:p w:rsidR="00B561E5" w:rsidRDefault="000414DB" w:rsidP="00034CB4">
      <w:pPr>
        <w:pStyle w:val="ListParagraph"/>
        <w:numPr>
          <w:ilvl w:val="0"/>
          <w:numId w:val="9"/>
        </w:numPr>
        <w:tabs>
          <w:tab w:val="left" w:pos="274"/>
          <w:tab w:val="left" w:pos="806"/>
        </w:tabs>
        <w:ind w:left="807" w:hanging="533"/>
        <w:rPr>
          <w:szCs w:val="22"/>
        </w:rPr>
      </w:pPr>
      <w:r>
        <w:rPr>
          <w:rFonts w:cs="Arial"/>
          <w:szCs w:val="22"/>
        </w:rPr>
        <w:t>Inspections, Tests, Analyses, and Acceptance Criteria (ITAAC) Closure Verification Process</w:t>
      </w:r>
      <w:r w:rsidRPr="000414DB">
        <w:rPr>
          <w:szCs w:val="22"/>
        </w:rPr>
        <w:t xml:space="preserve"> </w:t>
      </w:r>
    </w:p>
    <w:p w:rsidR="00B561E5" w:rsidRDefault="000414DB" w:rsidP="00034CB4">
      <w:pPr>
        <w:pStyle w:val="ListParagraph"/>
        <w:numPr>
          <w:ilvl w:val="0"/>
          <w:numId w:val="9"/>
        </w:numPr>
        <w:tabs>
          <w:tab w:val="left" w:pos="274"/>
          <w:tab w:val="left" w:pos="806"/>
        </w:tabs>
        <w:ind w:left="807" w:hanging="533"/>
        <w:rPr>
          <w:szCs w:val="22"/>
        </w:rPr>
      </w:pPr>
      <w:r>
        <w:rPr>
          <w:rFonts w:cs="Arial"/>
          <w:szCs w:val="22"/>
        </w:rPr>
        <w:t>Vendor Inspection Program</w:t>
      </w:r>
    </w:p>
    <w:p w:rsidR="00B561E5" w:rsidRDefault="000414DB" w:rsidP="00034CB4">
      <w:pPr>
        <w:pStyle w:val="ListParagraph"/>
        <w:numPr>
          <w:ilvl w:val="0"/>
          <w:numId w:val="9"/>
        </w:numPr>
        <w:tabs>
          <w:tab w:val="left" w:pos="274"/>
          <w:tab w:val="left" w:pos="806"/>
        </w:tabs>
        <w:ind w:left="807" w:hanging="533"/>
        <w:rPr>
          <w:rFonts w:cs="Arial"/>
          <w:szCs w:val="22"/>
        </w:rPr>
      </w:pPr>
      <w:r>
        <w:rPr>
          <w:rFonts w:cs="Arial"/>
          <w:szCs w:val="22"/>
        </w:rPr>
        <w:t>NRC Allegation Program</w:t>
      </w:r>
    </w:p>
    <w:p w:rsidR="00B561E5" w:rsidRDefault="000414DB" w:rsidP="00034CB4">
      <w:pPr>
        <w:pStyle w:val="ListParagraph"/>
        <w:numPr>
          <w:ilvl w:val="0"/>
          <w:numId w:val="9"/>
        </w:numPr>
        <w:tabs>
          <w:tab w:val="left" w:pos="274"/>
          <w:tab w:val="left" w:pos="806"/>
        </w:tabs>
        <w:ind w:left="807" w:hanging="533"/>
        <w:rPr>
          <w:rFonts w:cs="Arial"/>
          <w:szCs w:val="22"/>
        </w:rPr>
      </w:pPr>
      <w:r>
        <w:rPr>
          <w:rFonts w:cs="Arial"/>
          <w:szCs w:val="22"/>
        </w:rPr>
        <w:t>Construction Experience Program (ConE)</w:t>
      </w:r>
    </w:p>
    <w:p w:rsidR="00B561E5" w:rsidRDefault="00EA7A26" w:rsidP="00034CB4">
      <w:pPr>
        <w:pStyle w:val="ListParagraph"/>
        <w:numPr>
          <w:ilvl w:val="0"/>
          <w:numId w:val="9"/>
        </w:numPr>
        <w:tabs>
          <w:tab w:val="left" w:pos="274"/>
          <w:tab w:val="left" w:pos="806"/>
        </w:tabs>
        <w:ind w:left="807" w:hanging="533"/>
        <w:rPr>
          <w:rFonts w:cs="Arial"/>
          <w:szCs w:val="22"/>
        </w:rPr>
      </w:pPr>
      <w:r>
        <w:rPr>
          <w:rFonts w:cs="Arial"/>
          <w:szCs w:val="22"/>
        </w:rPr>
        <w:t>NRC Open Government Plan (Communications)</w:t>
      </w:r>
      <w:r w:rsidR="00A75168" w:rsidRPr="00EA7A26">
        <w:rPr>
          <w:rFonts w:cs="Arial"/>
          <w:szCs w:val="22"/>
        </w:rPr>
        <w:t xml:space="preserve">  </w:t>
      </w:r>
    </w:p>
    <w:p w:rsidR="00B561E5" w:rsidRDefault="00B561E5" w:rsidP="00932402">
      <w:pPr>
        <w:tabs>
          <w:tab w:val="left" w:pos="274"/>
          <w:tab w:val="left" w:pos="806"/>
        </w:tabs>
        <w:rPr>
          <w:rFonts w:cs="Arial"/>
          <w:szCs w:val="22"/>
        </w:rPr>
      </w:pPr>
    </w:p>
    <w:p w:rsidR="00847469" w:rsidRDefault="00EA7A26" w:rsidP="008564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4" w:author="Author" w:date="2014-08-08T11:56:00Z"/>
          <w:rFonts w:cs="Arial"/>
          <w:szCs w:val="22"/>
        </w:rPr>
      </w:pPr>
      <w:r w:rsidRPr="00C000F2">
        <w:rPr>
          <w:rFonts w:cs="Arial"/>
          <w:szCs w:val="22"/>
        </w:rPr>
        <w:t xml:space="preserve">An overview of the cROP and how each of the individual </w:t>
      </w:r>
      <w:r>
        <w:rPr>
          <w:rFonts w:cs="Arial"/>
          <w:szCs w:val="22"/>
        </w:rPr>
        <w:t>programs</w:t>
      </w:r>
      <w:r w:rsidR="00D66B2B">
        <w:rPr>
          <w:rFonts w:cs="Arial"/>
          <w:szCs w:val="22"/>
        </w:rPr>
        <w:t>/processes</w:t>
      </w:r>
      <w:r w:rsidRPr="00C000F2">
        <w:rPr>
          <w:rFonts w:cs="Arial"/>
          <w:szCs w:val="22"/>
        </w:rPr>
        <w:t xml:space="preserve"> interact</w:t>
      </w:r>
      <w:ins w:id="85" w:author="Author" w:date="2014-09-17T13:47:00Z">
        <w:r w:rsidR="00FB23ED">
          <w:rPr>
            <w:rFonts w:cs="Arial"/>
            <w:szCs w:val="22"/>
          </w:rPr>
          <w:t>s</w:t>
        </w:r>
      </w:ins>
      <w:r w:rsidRPr="00C000F2">
        <w:rPr>
          <w:rFonts w:cs="Arial"/>
          <w:szCs w:val="22"/>
        </w:rPr>
        <w:t xml:space="preserve"> can be </w:t>
      </w:r>
      <w:ins w:id="86" w:author="Author" w:date="2014-09-17T13:47:00Z">
        <w:r w:rsidR="00FB23ED">
          <w:rPr>
            <w:rFonts w:cs="Arial"/>
            <w:szCs w:val="22"/>
          </w:rPr>
          <w:t>found</w:t>
        </w:r>
        <w:r w:rsidR="00FB23ED" w:rsidRPr="00C000F2">
          <w:rPr>
            <w:rFonts w:cs="Arial"/>
            <w:szCs w:val="22"/>
          </w:rPr>
          <w:t xml:space="preserve"> </w:t>
        </w:r>
      </w:ins>
      <w:r w:rsidRPr="00C000F2">
        <w:rPr>
          <w:rFonts w:cs="Arial"/>
          <w:szCs w:val="22"/>
        </w:rPr>
        <w:t>in Exhibit 1, “Construction Reactor Oversight Process Flowchart.”</w:t>
      </w:r>
    </w:p>
    <w:p w:rsidR="00847469" w:rsidRDefault="00847469" w:rsidP="008564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7" w:author="Author" w:date="2014-08-08T11:56:00Z"/>
          <w:rFonts w:cs="Arial"/>
          <w:szCs w:val="22"/>
        </w:rPr>
      </w:pPr>
    </w:p>
    <w:p w:rsidR="00B23A47" w:rsidRDefault="00847469" w:rsidP="008474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sectPr w:rsidR="00B23A47" w:rsidSect="00981096">
          <w:footerReference w:type="default" r:id="rId18"/>
          <w:type w:val="continuous"/>
          <w:pgSz w:w="12240" w:h="15840"/>
          <w:pgMar w:top="1080" w:right="1440" w:bottom="720" w:left="1440" w:header="1440" w:footer="1440" w:gutter="0"/>
          <w:pgNumType w:start="1"/>
          <w:cols w:space="720"/>
          <w:docGrid w:linePitch="360"/>
        </w:sectPr>
      </w:pPr>
      <w:ins w:id="88" w:author="Author" w:date="2014-08-08T11:56:00Z">
        <w:r w:rsidRPr="00847469">
          <w:rPr>
            <w:rFonts w:cs="Arial"/>
            <w:szCs w:val="22"/>
          </w:rPr>
          <w:t xml:space="preserve">The </w:t>
        </w:r>
      </w:ins>
      <w:ins w:id="89" w:author="Author" w:date="2014-08-08T11:57:00Z">
        <w:r>
          <w:rPr>
            <w:rFonts w:cs="Arial"/>
            <w:szCs w:val="22"/>
          </w:rPr>
          <w:t>cROP</w:t>
        </w:r>
      </w:ins>
      <w:ins w:id="90" w:author="Author" w:date="2014-08-08T11:56:00Z">
        <w:r w:rsidRPr="00847469">
          <w:rPr>
            <w:rFonts w:cs="Arial"/>
            <w:szCs w:val="22"/>
          </w:rPr>
          <w:t xml:space="preserve"> is expected to be dynamic and to respond to changes in the nuclear power industry and </w:t>
        </w:r>
      </w:ins>
      <w:ins w:id="91" w:author="Author" w:date="2014-08-08T11:57:00Z">
        <w:r>
          <w:rPr>
            <w:rFonts w:cs="Arial"/>
            <w:szCs w:val="22"/>
          </w:rPr>
          <w:t xml:space="preserve">construction </w:t>
        </w:r>
      </w:ins>
      <w:ins w:id="92" w:author="Author" w:date="2014-08-08T11:56:00Z">
        <w:r w:rsidRPr="00847469">
          <w:rPr>
            <w:rFonts w:cs="Arial"/>
            <w:szCs w:val="22"/>
          </w:rPr>
          <w:t xml:space="preserve">experience. </w:t>
        </w:r>
      </w:ins>
      <w:ins w:id="93" w:author="Author" w:date="2014-08-08T11:57:00Z">
        <w:r>
          <w:rPr>
            <w:rFonts w:cs="Arial"/>
            <w:szCs w:val="22"/>
          </w:rPr>
          <w:t xml:space="preserve"> </w:t>
        </w:r>
      </w:ins>
      <w:ins w:id="94" w:author="Author" w:date="2014-08-08T11:56:00Z">
        <w:r w:rsidRPr="00847469">
          <w:rPr>
            <w:rFonts w:cs="Arial"/>
            <w:szCs w:val="22"/>
          </w:rPr>
          <w:t xml:space="preserve">Therefore, the program office expects the regions and inspectors to identify </w:t>
        </w:r>
      </w:ins>
      <w:ins w:id="95" w:author="Author" w:date="2014-09-23T12:17:00Z">
        <w:r w:rsidR="00740D74">
          <w:rPr>
            <w:rFonts w:cs="Arial"/>
            <w:szCs w:val="22"/>
          </w:rPr>
          <w:t xml:space="preserve">challenges </w:t>
        </w:r>
      </w:ins>
      <w:ins w:id="96" w:author="Author" w:date="2014-08-08T11:56:00Z">
        <w:r w:rsidRPr="00847469">
          <w:rPr>
            <w:rFonts w:cs="Arial"/>
            <w:szCs w:val="22"/>
          </w:rPr>
          <w:t xml:space="preserve">in implementing the program, and to recommend </w:t>
        </w:r>
      </w:ins>
      <w:ins w:id="97" w:author="Author" w:date="2014-09-23T12:17:00Z">
        <w:r w:rsidR="00740D74">
          <w:rPr>
            <w:rFonts w:cs="Arial"/>
            <w:szCs w:val="22"/>
          </w:rPr>
          <w:t>improvements</w:t>
        </w:r>
      </w:ins>
      <w:ins w:id="98" w:author="Author" w:date="2014-08-08T11:56:00Z">
        <w:r w:rsidRPr="00847469">
          <w:rPr>
            <w:rFonts w:cs="Arial"/>
            <w:szCs w:val="22"/>
          </w:rPr>
          <w:t xml:space="preserve"> to the </w:t>
        </w:r>
      </w:ins>
    </w:p>
    <w:p w:rsidR="00847469" w:rsidRDefault="00847469" w:rsidP="008474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9" w:author="Author" w:date="2014-08-08T12:09:00Z"/>
          <w:rFonts w:cs="Arial"/>
          <w:szCs w:val="22"/>
        </w:rPr>
      </w:pPr>
      <w:proofErr w:type="gramStart"/>
      <w:ins w:id="100" w:author="Author" w:date="2014-08-08T11:56:00Z">
        <w:r w:rsidRPr="00847469">
          <w:rPr>
            <w:rFonts w:cs="Arial"/>
            <w:szCs w:val="22"/>
          </w:rPr>
          <w:lastRenderedPageBreak/>
          <w:t>program</w:t>
        </w:r>
        <w:proofErr w:type="gramEnd"/>
        <w:r w:rsidRPr="00847469">
          <w:rPr>
            <w:rFonts w:cs="Arial"/>
            <w:szCs w:val="22"/>
          </w:rPr>
          <w:t xml:space="preserve"> for consideration by the program office. </w:t>
        </w:r>
      </w:ins>
      <w:ins w:id="101" w:author="Author" w:date="2014-08-08T11:57:00Z">
        <w:r>
          <w:rPr>
            <w:rFonts w:cs="Arial"/>
            <w:szCs w:val="22"/>
          </w:rPr>
          <w:t xml:space="preserve"> </w:t>
        </w:r>
      </w:ins>
      <w:ins w:id="102" w:author="Author" w:date="2014-08-08T11:56:00Z">
        <w:r w:rsidRPr="00847469">
          <w:rPr>
            <w:rFonts w:cs="Arial"/>
            <w:szCs w:val="22"/>
          </w:rPr>
          <w:t xml:space="preserve">Any such feedback and recommendations should be submitted to </w:t>
        </w:r>
      </w:ins>
      <w:ins w:id="103" w:author="Author" w:date="2014-08-13T11:01:00Z">
        <w:r w:rsidR="00BA1994">
          <w:rPr>
            <w:rFonts w:cs="Arial"/>
            <w:szCs w:val="22"/>
          </w:rPr>
          <w:t>the Construction Inspection Program Branch (CIPB)</w:t>
        </w:r>
      </w:ins>
      <w:ins w:id="104" w:author="Author" w:date="2014-08-08T11:56:00Z">
        <w:r w:rsidRPr="00847469">
          <w:rPr>
            <w:rFonts w:cs="Arial"/>
            <w:szCs w:val="22"/>
          </w:rPr>
          <w:t xml:space="preserve"> </w:t>
        </w:r>
      </w:ins>
      <w:ins w:id="105" w:author="Author" w:date="2014-08-13T11:14:00Z">
        <w:r w:rsidR="00896C57">
          <w:rPr>
            <w:rFonts w:cs="Arial"/>
            <w:szCs w:val="22"/>
          </w:rPr>
          <w:t>using</w:t>
        </w:r>
      </w:ins>
      <w:ins w:id="106" w:author="Author" w:date="2014-08-08T11:56:00Z">
        <w:r w:rsidRPr="00847469">
          <w:rPr>
            <w:rFonts w:cs="Arial"/>
            <w:szCs w:val="22"/>
          </w:rPr>
          <w:t xml:space="preserve"> the </w:t>
        </w:r>
      </w:ins>
      <w:ins w:id="107" w:author="Author" w:date="2014-09-17T13:49:00Z">
        <w:r w:rsidR="00FB23ED">
          <w:rPr>
            <w:rFonts w:cs="Arial"/>
            <w:szCs w:val="22"/>
          </w:rPr>
          <w:t>IMC</w:t>
        </w:r>
      </w:ins>
      <w:ins w:id="108" w:author="Author" w:date="2014-08-13T11:07:00Z">
        <w:r w:rsidR="00AE0303">
          <w:rPr>
            <w:rFonts w:cs="Arial"/>
            <w:szCs w:val="22"/>
          </w:rPr>
          <w:t>/Inspection Procedure (</w:t>
        </w:r>
      </w:ins>
      <w:ins w:id="109" w:author="Author" w:date="2014-08-08T12:00:00Z">
        <w:r w:rsidRPr="00847469">
          <w:rPr>
            <w:rFonts w:cs="Arial"/>
            <w:szCs w:val="22"/>
          </w:rPr>
          <w:t>IP</w:t>
        </w:r>
      </w:ins>
      <w:ins w:id="110" w:author="Author" w:date="2014-08-13T11:08:00Z">
        <w:r w:rsidR="00AE0303">
          <w:rPr>
            <w:rFonts w:cs="Arial"/>
            <w:szCs w:val="22"/>
          </w:rPr>
          <w:t>)</w:t>
        </w:r>
      </w:ins>
      <w:ins w:id="111" w:author="Author" w:date="2014-08-08T12:00:00Z">
        <w:r w:rsidRPr="00847469">
          <w:rPr>
            <w:rFonts w:cs="Arial"/>
            <w:szCs w:val="22"/>
          </w:rPr>
          <w:t xml:space="preserve"> Revision </w:t>
        </w:r>
      </w:ins>
      <w:ins w:id="112" w:author="Author" w:date="2014-08-13T11:11:00Z">
        <w:r w:rsidR="00AE0303">
          <w:rPr>
            <w:rFonts w:cs="Arial"/>
            <w:szCs w:val="22"/>
          </w:rPr>
          <w:t>P</w:t>
        </w:r>
      </w:ins>
      <w:ins w:id="113" w:author="Author" w:date="2014-08-08T11:56:00Z">
        <w:r w:rsidRPr="00847469">
          <w:rPr>
            <w:rFonts w:cs="Arial"/>
            <w:szCs w:val="22"/>
          </w:rPr>
          <w:t>rocess</w:t>
        </w:r>
      </w:ins>
      <w:ins w:id="114" w:author="Author" w:date="2014-08-13T11:08:00Z">
        <w:r w:rsidR="00AE0303">
          <w:rPr>
            <w:rFonts w:cs="Arial"/>
            <w:szCs w:val="22"/>
          </w:rPr>
          <w:t xml:space="preserve"> which can be accessed via the internal Office of New Reactors (NRO)</w:t>
        </w:r>
      </w:ins>
      <w:ins w:id="115" w:author="Author" w:date="2014-08-13T11:10:00Z">
        <w:r w:rsidR="00AE0303">
          <w:rPr>
            <w:rFonts w:cs="Arial"/>
            <w:szCs w:val="22"/>
          </w:rPr>
          <w:t xml:space="preserve"> </w:t>
        </w:r>
      </w:ins>
      <w:ins w:id="116" w:author="Author" w:date="2014-08-13T11:11:00Z">
        <w:r w:rsidR="00AE0303">
          <w:rPr>
            <w:rFonts w:cs="Arial"/>
            <w:szCs w:val="22"/>
          </w:rPr>
          <w:t xml:space="preserve">CIP </w:t>
        </w:r>
      </w:ins>
      <w:ins w:id="117" w:author="Author" w:date="2014-08-13T11:08:00Z">
        <w:r w:rsidR="00AE0303">
          <w:rPr>
            <w:rFonts w:cs="Arial"/>
            <w:szCs w:val="22"/>
          </w:rPr>
          <w:t>Sharepoint site</w:t>
        </w:r>
      </w:ins>
      <w:ins w:id="118" w:author="Author" w:date="2014-08-08T11:56:00Z">
        <w:r w:rsidRPr="00847469">
          <w:rPr>
            <w:rFonts w:cs="Arial"/>
            <w:szCs w:val="22"/>
          </w:rPr>
          <w:t>.</w:t>
        </w:r>
      </w:ins>
    </w:p>
    <w:p w:rsidR="007656C2" w:rsidRDefault="007656C2" w:rsidP="008474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9" w:author="Author" w:date="2014-08-08T12:09:00Z"/>
          <w:rFonts w:cs="Arial"/>
          <w:szCs w:val="22"/>
        </w:rPr>
      </w:pPr>
    </w:p>
    <w:p w:rsidR="007656C2" w:rsidRDefault="007656C2" w:rsidP="007656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ins w:id="120" w:author="Author" w:date="2014-08-08T12:09:00Z">
        <w:r>
          <w:rPr>
            <w:rFonts w:cs="Arial"/>
            <w:szCs w:val="22"/>
          </w:rPr>
          <w:t>M</w:t>
        </w:r>
        <w:r w:rsidRPr="007656C2">
          <w:rPr>
            <w:rFonts w:cs="Arial"/>
            <w:szCs w:val="22"/>
          </w:rPr>
          <w:t>anagement involvement and oversight of</w:t>
        </w:r>
        <w:r>
          <w:rPr>
            <w:rFonts w:cs="Arial"/>
            <w:szCs w:val="22"/>
          </w:rPr>
          <w:t xml:space="preserve"> </w:t>
        </w:r>
        <w:r w:rsidRPr="007656C2">
          <w:rPr>
            <w:rFonts w:cs="Arial"/>
            <w:szCs w:val="22"/>
          </w:rPr>
          <w:t>inspections, operator licensing examinations, audits, and other on-site inspection related</w:t>
        </w:r>
        <w:r>
          <w:rPr>
            <w:rFonts w:cs="Arial"/>
            <w:szCs w:val="22"/>
          </w:rPr>
          <w:t xml:space="preserve"> </w:t>
        </w:r>
        <w:r w:rsidRPr="007656C2">
          <w:rPr>
            <w:rFonts w:cs="Arial"/>
            <w:szCs w:val="22"/>
          </w:rPr>
          <w:t>activities at reactor facilities</w:t>
        </w:r>
      </w:ins>
      <w:ins w:id="121" w:author="Author" w:date="2014-08-08T12:10:00Z">
        <w:r>
          <w:rPr>
            <w:rFonts w:cs="Arial"/>
            <w:szCs w:val="22"/>
          </w:rPr>
          <w:t xml:space="preserve"> </w:t>
        </w:r>
      </w:ins>
      <w:ins w:id="122" w:author="Author" w:date="2014-08-08T12:11:00Z">
        <w:r>
          <w:rPr>
            <w:rFonts w:cs="Arial"/>
            <w:szCs w:val="22"/>
          </w:rPr>
          <w:t xml:space="preserve">that are under construction </w:t>
        </w:r>
      </w:ins>
      <w:ins w:id="123" w:author="Author" w:date="2014-08-08T12:10:00Z">
        <w:r>
          <w:rPr>
            <w:rFonts w:cs="Arial"/>
            <w:szCs w:val="22"/>
          </w:rPr>
          <w:t>sha</w:t>
        </w:r>
      </w:ins>
      <w:ins w:id="124" w:author="Author" w:date="2014-08-08T12:11:00Z">
        <w:r>
          <w:rPr>
            <w:rFonts w:cs="Arial"/>
            <w:szCs w:val="22"/>
          </w:rPr>
          <w:t>l</w:t>
        </w:r>
      </w:ins>
      <w:ins w:id="125" w:author="Author" w:date="2014-08-08T12:10:00Z">
        <w:r>
          <w:rPr>
            <w:rFonts w:cs="Arial"/>
            <w:szCs w:val="22"/>
          </w:rPr>
          <w:t>l be conducted in accordance with IMC 0102, “</w:t>
        </w:r>
        <w:r w:rsidRPr="007656C2">
          <w:rPr>
            <w:rFonts w:cs="Arial"/>
            <w:szCs w:val="22"/>
          </w:rPr>
          <w:t xml:space="preserve">Oversight </w:t>
        </w:r>
      </w:ins>
      <w:ins w:id="126" w:author="Author" w:date="2014-08-08T12:11:00Z">
        <w:r>
          <w:rPr>
            <w:rFonts w:cs="Arial"/>
            <w:szCs w:val="22"/>
          </w:rPr>
          <w:t>a</w:t>
        </w:r>
      </w:ins>
      <w:ins w:id="127" w:author="Author" w:date="2014-08-08T12:10:00Z">
        <w:r w:rsidRPr="007656C2">
          <w:rPr>
            <w:rFonts w:cs="Arial"/>
            <w:szCs w:val="22"/>
          </w:rPr>
          <w:t xml:space="preserve">nd Objectivity </w:t>
        </w:r>
      </w:ins>
      <w:ins w:id="128" w:author="Author" w:date="2014-08-08T12:11:00Z">
        <w:r>
          <w:rPr>
            <w:rFonts w:cs="Arial"/>
            <w:szCs w:val="22"/>
          </w:rPr>
          <w:t>o</w:t>
        </w:r>
      </w:ins>
      <w:ins w:id="129" w:author="Author" w:date="2014-08-08T12:10:00Z">
        <w:r w:rsidRPr="007656C2">
          <w:rPr>
            <w:rFonts w:cs="Arial"/>
            <w:szCs w:val="22"/>
          </w:rPr>
          <w:t>f</w:t>
        </w:r>
      </w:ins>
      <w:ins w:id="130" w:author="Author" w:date="2014-08-08T12:11:00Z">
        <w:r>
          <w:rPr>
            <w:rFonts w:cs="Arial"/>
            <w:szCs w:val="22"/>
          </w:rPr>
          <w:t xml:space="preserve"> </w:t>
        </w:r>
      </w:ins>
      <w:ins w:id="131" w:author="Author" w:date="2014-08-08T12:10:00Z">
        <w:r w:rsidRPr="007656C2">
          <w:rPr>
            <w:rFonts w:cs="Arial"/>
            <w:szCs w:val="22"/>
          </w:rPr>
          <w:t xml:space="preserve">Inspectors </w:t>
        </w:r>
      </w:ins>
      <w:ins w:id="132" w:author="Author" w:date="2014-08-08T12:11:00Z">
        <w:r>
          <w:rPr>
            <w:rFonts w:cs="Arial"/>
            <w:szCs w:val="22"/>
          </w:rPr>
          <w:t>a</w:t>
        </w:r>
      </w:ins>
      <w:ins w:id="133" w:author="Author" w:date="2014-08-08T12:10:00Z">
        <w:r w:rsidRPr="007656C2">
          <w:rPr>
            <w:rFonts w:cs="Arial"/>
            <w:szCs w:val="22"/>
          </w:rPr>
          <w:t xml:space="preserve">nd Examiners </w:t>
        </w:r>
      </w:ins>
      <w:ins w:id="134" w:author="Author" w:date="2014-08-08T12:11:00Z">
        <w:r>
          <w:rPr>
            <w:rFonts w:cs="Arial"/>
            <w:szCs w:val="22"/>
          </w:rPr>
          <w:t>a</w:t>
        </w:r>
      </w:ins>
      <w:ins w:id="135" w:author="Author" w:date="2014-08-08T12:10:00Z">
        <w:r w:rsidRPr="007656C2">
          <w:rPr>
            <w:rFonts w:cs="Arial"/>
            <w:szCs w:val="22"/>
          </w:rPr>
          <w:t>t Reactor Facilities</w:t>
        </w:r>
      </w:ins>
      <w:ins w:id="136" w:author="Author" w:date="2014-08-08T12:09:00Z">
        <w:r w:rsidRPr="007656C2">
          <w:rPr>
            <w:rFonts w:cs="Arial"/>
            <w:szCs w:val="22"/>
          </w:rPr>
          <w:t>.</w:t>
        </w:r>
      </w:ins>
      <w:ins w:id="137" w:author="Author" w:date="2014-08-08T12:11:00Z">
        <w:r>
          <w:rPr>
            <w:rFonts w:cs="Arial"/>
            <w:szCs w:val="22"/>
          </w:rPr>
          <w:t xml:space="preserve">”  </w:t>
        </w:r>
      </w:ins>
      <w:ins w:id="138" w:author="Author" w:date="2014-08-08T12:13:00Z">
        <w:r w:rsidRPr="007656C2">
          <w:rPr>
            <w:rFonts w:cs="Arial"/>
            <w:szCs w:val="22"/>
          </w:rPr>
          <w:t>The feedback obtained from licensees by regional managers must be forwarded to the</w:t>
        </w:r>
        <w:r>
          <w:rPr>
            <w:rFonts w:cs="Arial"/>
            <w:szCs w:val="22"/>
          </w:rPr>
          <w:t xml:space="preserve"> </w:t>
        </w:r>
      </w:ins>
      <w:ins w:id="139" w:author="Author" w:date="2014-08-13T11:13:00Z">
        <w:r w:rsidR="00AE0303">
          <w:rPr>
            <w:rFonts w:cs="Arial"/>
            <w:szCs w:val="22"/>
          </w:rPr>
          <w:t>Office of Nuclear Reactor Regulation (</w:t>
        </w:r>
      </w:ins>
      <w:ins w:id="140" w:author="Author" w:date="2014-08-08T12:13:00Z">
        <w:r w:rsidRPr="007656C2">
          <w:rPr>
            <w:rFonts w:cs="Arial"/>
            <w:szCs w:val="22"/>
          </w:rPr>
          <w:t>NRR</w:t>
        </w:r>
      </w:ins>
      <w:ins w:id="141" w:author="Author" w:date="2014-08-13T11:13:00Z">
        <w:r w:rsidR="00AE0303">
          <w:rPr>
            <w:rFonts w:cs="Arial"/>
            <w:szCs w:val="22"/>
          </w:rPr>
          <w:t>)</w:t>
        </w:r>
      </w:ins>
      <w:ins w:id="142" w:author="Author" w:date="2014-08-08T12:13:00Z">
        <w:r w:rsidRPr="007656C2">
          <w:rPr>
            <w:rFonts w:cs="Arial"/>
            <w:szCs w:val="22"/>
          </w:rPr>
          <w:t xml:space="preserve"> </w:t>
        </w:r>
      </w:ins>
      <w:ins w:id="143" w:author="Author" w:date="2014-08-08T12:15:00Z">
        <w:r w:rsidRPr="007656C2">
          <w:rPr>
            <w:rFonts w:cs="Arial"/>
            <w:szCs w:val="22"/>
          </w:rPr>
          <w:t>Division of Inspection and Regional Support (DIRS)</w:t>
        </w:r>
      </w:ins>
      <w:ins w:id="144" w:author="Author" w:date="2014-08-08T12:13:00Z">
        <w:r w:rsidRPr="007656C2">
          <w:rPr>
            <w:rFonts w:cs="Arial"/>
            <w:szCs w:val="22"/>
          </w:rPr>
          <w:t xml:space="preserve">, </w:t>
        </w:r>
      </w:ins>
      <w:ins w:id="145" w:author="Author" w:date="2014-08-08T12:15:00Z">
        <w:r>
          <w:rPr>
            <w:rFonts w:cs="Arial"/>
            <w:szCs w:val="22"/>
          </w:rPr>
          <w:t xml:space="preserve">Reactor </w:t>
        </w:r>
      </w:ins>
      <w:ins w:id="146" w:author="Author" w:date="2014-08-08T12:13:00Z">
        <w:r w:rsidRPr="007656C2">
          <w:rPr>
            <w:rFonts w:cs="Arial"/>
            <w:szCs w:val="22"/>
          </w:rPr>
          <w:t>Inspection Branch</w:t>
        </w:r>
      </w:ins>
      <w:ins w:id="147" w:author="Author" w:date="2014-08-08T12:14:00Z">
        <w:r>
          <w:rPr>
            <w:rFonts w:cs="Arial"/>
            <w:szCs w:val="22"/>
          </w:rPr>
          <w:t>, with a</w:t>
        </w:r>
      </w:ins>
      <w:ins w:id="148" w:author="Author" w:date="2014-08-08T12:12:00Z">
        <w:r>
          <w:rPr>
            <w:rFonts w:cs="Arial"/>
            <w:szCs w:val="22"/>
          </w:rPr>
          <w:t xml:space="preserve"> copy forwarded to </w:t>
        </w:r>
        <w:r w:rsidRPr="007656C2">
          <w:rPr>
            <w:rFonts w:cs="Arial"/>
            <w:szCs w:val="22"/>
          </w:rPr>
          <w:t>NRO_cROP.Resource@nrc.gov</w:t>
        </w:r>
        <w:r>
          <w:rPr>
            <w:rFonts w:cs="Arial"/>
            <w:szCs w:val="22"/>
          </w:rPr>
          <w:t>.</w:t>
        </w:r>
      </w:ins>
    </w:p>
    <w:p w:rsidR="00B561E5" w:rsidRDefault="00B561E5" w:rsidP="00932402">
      <w:pPr>
        <w:pStyle w:val="Subsection"/>
        <w:jc w:val="left"/>
        <w:rPr>
          <w:rFonts w:cs="Arial"/>
          <w:sz w:val="22"/>
          <w:szCs w:val="22"/>
        </w:rPr>
      </w:pPr>
    </w:p>
    <w:p w:rsidR="00CB2150" w:rsidRPr="00C000F2" w:rsidRDefault="00CB2150" w:rsidP="00856446">
      <w:pPr>
        <w:pStyle w:val="Subsection"/>
        <w:jc w:val="left"/>
        <w:rPr>
          <w:rFonts w:cs="Arial"/>
          <w:sz w:val="22"/>
          <w:szCs w:val="22"/>
        </w:rPr>
      </w:pPr>
      <w:r w:rsidRPr="00C000F2">
        <w:rPr>
          <w:rFonts w:cs="Arial"/>
          <w:sz w:val="22"/>
          <w:szCs w:val="22"/>
        </w:rPr>
        <w:t>03.</w:t>
      </w:r>
      <w:r w:rsidR="006202CB" w:rsidRPr="00C000F2">
        <w:rPr>
          <w:rFonts w:cs="Arial"/>
          <w:sz w:val="22"/>
          <w:szCs w:val="22"/>
        </w:rPr>
        <w:t>0</w:t>
      </w:r>
      <w:r w:rsidR="006202CB">
        <w:rPr>
          <w:rFonts w:cs="Arial"/>
          <w:sz w:val="22"/>
          <w:szCs w:val="22"/>
        </w:rPr>
        <w:t>2</w:t>
      </w:r>
      <w:r w:rsidRPr="00C000F2">
        <w:rPr>
          <w:rFonts w:cs="Arial"/>
          <w:sz w:val="22"/>
          <w:szCs w:val="22"/>
        </w:rPr>
        <w:tab/>
      </w:r>
      <w:bookmarkEnd w:id="78"/>
      <w:r w:rsidR="00856446" w:rsidRPr="00856446">
        <w:rPr>
          <w:rFonts w:cs="Arial"/>
          <w:sz w:val="22"/>
          <w:szCs w:val="22"/>
          <w:u w:val="single"/>
        </w:rPr>
        <w:t>cROP Implementation</w:t>
      </w:r>
      <w:r w:rsidR="00C831B9">
        <w:rPr>
          <w:rFonts w:cs="Arial"/>
          <w:sz w:val="22"/>
          <w:szCs w:val="22"/>
          <w:u w:val="single"/>
        </w:rPr>
        <w:fldChar w:fldCharType="begin"/>
      </w:r>
      <w:r w:rsidR="00BD15F7">
        <w:instrText xml:space="preserve"> TC "</w:instrText>
      </w:r>
      <w:bookmarkStart w:id="149" w:name="_Toc362608320"/>
      <w:bookmarkStart w:id="150" w:name="_Toc364854568"/>
      <w:bookmarkStart w:id="151" w:name="_Toc364854728"/>
      <w:bookmarkStart w:id="152" w:name="_Toc395690472"/>
      <w:r w:rsidR="00BD15F7" w:rsidRPr="009416CE">
        <w:rPr>
          <w:rFonts w:cs="Arial"/>
          <w:sz w:val="22"/>
          <w:szCs w:val="22"/>
        </w:rPr>
        <w:instrText>03.02</w:instrText>
      </w:r>
      <w:r w:rsidR="00BD15F7" w:rsidRPr="009416CE">
        <w:rPr>
          <w:rFonts w:cs="Arial"/>
          <w:sz w:val="22"/>
          <w:szCs w:val="22"/>
        </w:rPr>
        <w:tab/>
      </w:r>
      <w:r w:rsidR="00BD15F7" w:rsidRPr="009416CE">
        <w:rPr>
          <w:rFonts w:cs="Arial"/>
          <w:sz w:val="22"/>
          <w:szCs w:val="22"/>
          <w:u w:val="single"/>
        </w:rPr>
        <w:instrText>cROP Implementation</w:instrText>
      </w:r>
      <w:bookmarkEnd w:id="149"/>
      <w:bookmarkEnd w:id="150"/>
      <w:bookmarkEnd w:id="151"/>
      <w:bookmarkEnd w:id="152"/>
      <w:r w:rsidR="00BD15F7">
        <w:instrText xml:space="preserve">" \f C \l "2" </w:instrText>
      </w:r>
      <w:r w:rsidR="00C831B9">
        <w:rPr>
          <w:rFonts w:cs="Arial"/>
          <w:sz w:val="22"/>
          <w:szCs w:val="22"/>
          <w:u w:val="single"/>
        </w:rPr>
        <w:fldChar w:fldCharType="end"/>
      </w:r>
      <w:r w:rsidR="00856446">
        <w:rPr>
          <w:rFonts w:cs="Arial"/>
          <w:sz w:val="22"/>
          <w:szCs w:val="22"/>
        </w:rPr>
        <w:t xml:space="preserve">.  </w:t>
      </w:r>
      <w:r w:rsidR="0084149E" w:rsidRPr="00C000F2">
        <w:rPr>
          <w:rFonts w:cs="Arial"/>
          <w:sz w:val="22"/>
          <w:szCs w:val="22"/>
        </w:rPr>
        <w:t xml:space="preserve">The cROP is implemented when an applicant announces its intent </w:t>
      </w:r>
      <w:r w:rsidR="00931494" w:rsidRPr="00C000F2">
        <w:rPr>
          <w:rFonts w:cs="Arial"/>
          <w:sz w:val="22"/>
          <w:szCs w:val="22"/>
        </w:rPr>
        <w:t xml:space="preserve">to </w:t>
      </w:r>
      <w:r w:rsidR="0084149E" w:rsidRPr="00C000F2">
        <w:rPr>
          <w:rFonts w:cs="Arial"/>
          <w:sz w:val="22"/>
          <w:szCs w:val="22"/>
        </w:rPr>
        <w:t xml:space="preserve">submit an application for an early site permit (ESP), a limited work authorization (LWA), </w:t>
      </w:r>
      <w:r w:rsidR="000033EA" w:rsidRPr="00C000F2">
        <w:rPr>
          <w:rFonts w:cs="Arial"/>
          <w:sz w:val="22"/>
          <w:szCs w:val="22"/>
        </w:rPr>
        <w:t xml:space="preserve">a construction permit </w:t>
      </w:r>
      <w:r w:rsidR="0084149E" w:rsidRPr="00C000F2">
        <w:rPr>
          <w:rFonts w:cs="Arial"/>
          <w:sz w:val="22"/>
          <w:szCs w:val="22"/>
        </w:rPr>
        <w:t xml:space="preserve">and/or a </w:t>
      </w:r>
      <w:r w:rsidR="00CD3260" w:rsidRPr="00C000F2">
        <w:rPr>
          <w:rFonts w:cs="Arial"/>
          <w:sz w:val="22"/>
          <w:szCs w:val="22"/>
        </w:rPr>
        <w:t>combined construction permit and operating license</w:t>
      </w:r>
      <w:r w:rsidR="00F77FDC">
        <w:rPr>
          <w:rFonts w:cs="Arial"/>
          <w:sz w:val="22"/>
          <w:szCs w:val="22"/>
        </w:rPr>
        <w:t xml:space="preserve"> (COL)</w:t>
      </w:r>
      <w:r w:rsidR="0084149E" w:rsidRPr="00C000F2">
        <w:rPr>
          <w:rFonts w:cs="Arial"/>
          <w:sz w:val="22"/>
          <w:szCs w:val="22"/>
        </w:rPr>
        <w:t>.  The c</w:t>
      </w:r>
      <w:r w:rsidR="00B77C27" w:rsidRPr="00C000F2">
        <w:rPr>
          <w:rFonts w:cs="Arial"/>
          <w:sz w:val="22"/>
          <w:szCs w:val="22"/>
        </w:rPr>
        <w:t>ROP will remain in effect until</w:t>
      </w:r>
      <w:r w:rsidR="0084149E" w:rsidRPr="00C000F2">
        <w:rPr>
          <w:rFonts w:cs="Arial"/>
          <w:sz w:val="22"/>
          <w:szCs w:val="22"/>
        </w:rPr>
        <w:t xml:space="preserve"> regulatory oversight for the plant is transitioned to the Reactor Oversight Process (ROP).</w:t>
      </w:r>
    </w:p>
    <w:p w:rsidR="00CB2150" w:rsidRPr="00C000F2" w:rsidRDefault="00CB215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CB2150" w:rsidRPr="00C000F2" w:rsidRDefault="00CB2150" w:rsidP="00932402">
      <w:pPr>
        <w:pStyle w:val="Subsection"/>
        <w:jc w:val="left"/>
        <w:rPr>
          <w:rFonts w:cs="Arial"/>
          <w:sz w:val="22"/>
          <w:szCs w:val="22"/>
        </w:rPr>
      </w:pPr>
      <w:bookmarkStart w:id="153" w:name="_Toc269209800"/>
      <w:r w:rsidRPr="00C000F2">
        <w:rPr>
          <w:rFonts w:cs="Arial"/>
          <w:sz w:val="22"/>
          <w:szCs w:val="22"/>
        </w:rPr>
        <w:t xml:space="preserve">The degree to which the cROP is implemented depends on </w:t>
      </w:r>
      <w:r w:rsidR="006816BC" w:rsidRPr="00C000F2">
        <w:rPr>
          <w:rFonts w:cs="Arial"/>
          <w:sz w:val="22"/>
          <w:szCs w:val="22"/>
        </w:rPr>
        <w:t xml:space="preserve">the application/license status and </w:t>
      </w:r>
      <w:r w:rsidRPr="00C000F2">
        <w:rPr>
          <w:rFonts w:cs="Arial"/>
          <w:sz w:val="22"/>
          <w:szCs w:val="22"/>
        </w:rPr>
        <w:t xml:space="preserve">the amount of </w:t>
      </w:r>
      <w:r w:rsidR="00401AF8" w:rsidRPr="00C000F2">
        <w:rPr>
          <w:rFonts w:cs="Arial"/>
          <w:sz w:val="22"/>
          <w:szCs w:val="22"/>
        </w:rPr>
        <w:t xml:space="preserve">ongoing </w:t>
      </w:r>
      <w:r w:rsidRPr="00C000F2">
        <w:rPr>
          <w:rFonts w:cs="Arial"/>
          <w:sz w:val="22"/>
          <w:szCs w:val="22"/>
        </w:rPr>
        <w:t xml:space="preserve">activities that are associated with </w:t>
      </w:r>
      <w:r w:rsidR="00401AF8" w:rsidRPr="00C000F2">
        <w:rPr>
          <w:rFonts w:cs="Arial"/>
          <w:sz w:val="22"/>
          <w:szCs w:val="22"/>
        </w:rPr>
        <w:t>applications/licenses.  For instance, only inspections pursuant to IMC 2501</w:t>
      </w:r>
      <w:r w:rsidR="0003416F" w:rsidRPr="00C000F2">
        <w:rPr>
          <w:rFonts w:cs="Arial"/>
          <w:sz w:val="22"/>
          <w:szCs w:val="22"/>
        </w:rPr>
        <w:t>, "Construction Inspection Program: Early Site Permit"</w:t>
      </w:r>
      <w:r w:rsidR="00401AF8" w:rsidRPr="00C000F2">
        <w:rPr>
          <w:rFonts w:cs="Arial"/>
          <w:sz w:val="22"/>
          <w:szCs w:val="22"/>
        </w:rPr>
        <w:t xml:space="preserve"> may be necessary in the case where an applicant only requests an ESP.  On the other hand, if the </w:t>
      </w:r>
      <w:r w:rsidR="0003416F" w:rsidRPr="00C000F2">
        <w:rPr>
          <w:rFonts w:cs="Arial"/>
          <w:sz w:val="22"/>
          <w:szCs w:val="22"/>
        </w:rPr>
        <w:t>Nuclear Regulatory Commission (</w:t>
      </w:r>
      <w:r w:rsidR="00401AF8" w:rsidRPr="00C000F2">
        <w:rPr>
          <w:rFonts w:cs="Arial"/>
          <w:sz w:val="22"/>
          <w:szCs w:val="22"/>
        </w:rPr>
        <w:t>NRC</w:t>
      </w:r>
      <w:r w:rsidR="0003416F" w:rsidRPr="00C000F2">
        <w:rPr>
          <w:rFonts w:cs="Arial"/>
          <w:sz w:val="22"/>
          <w:szCs w:val="22"/>
        </w:rPr>
        <w:t>)</w:t>
      </w:r>
      <w:r w:rsidR="00401AF8" w:rsidRPr="00C000F2">
        <w:rPr>
          <w:rFonts w:cs="Arial"/>
          <w:sz w:val="22"/>
          <w:szCs w:val="22"/>
        </w:rPr>
        <w:t xml:space="preserve"> issues a COL, </w:t>
      </w:r>
      <w:r w:rsidR="0084149E" w:rsidRPr="00C000F2">
        <w:rPr>
          <w:rFonts w:cs="Arial"/>
          <w:sz w:val="22"/>
          <w:szCs w:val="22"/>
        </w:rPr>
        <w:t xml:space="preserve">and there is sufficient activity occurring, </w:t>
      </w:r>
      <w:r w:rsidR="00401AF8" w:rsidRPr="00C000F2">
        <w:rPr>
          <w:rFonts w:cs="Arial"/>
          <w:sz w:val="22"/>
          <w:szCs w:val="22"/>
        </w:rPr>
        <w:t>all aspects of the cROP will be implemented.</w:t>
      </w:r>
      <w:bookmarkEnd w:id="153"/>
    </w:p>
    <w:p w:rsidR="00ED1ED1" w:rsidRPr="00C000F2" w:rsidRDefault="00ED1ED1" w:rsidP="00932402">
      <w:pPr>
        <w:pStyle w:val="Subsection"/>
        <w:jc w:val="left"/>
        <w:rPr>
          <w:rFonts w:cs="Arial"/>
          <w:sz w:val="22"/>
          <w:szCs w:val="22"/>
        </w:rPr>
      </w:pPr>
    </w:p>
    <w:p w:rsidR="00F16DBA" w:rsidRDefault="00F16DB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154" w:name="_Toc269209802"/>
      <w:bookmarkStart w:id="155" w:name="_Toc269210342"/>
      <w:bookmarkStart w:id="156" w:name="_Toc269211665"/>
      <w:bookmarkStart w:id="157" w:name="_Toc269212500"/>
      <w:bookmarkStart w:id="158" w:name="Definitions"/>
    </w:p>
    <w:p w:rsidR="00D169D1" w:rsidRPr="00C000F2" w:rsidRDefault="003B29FE"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2506</w:t>
      </w:r>
      <w:r w:rsidR="00D169D1" w:rsidRPr="00C000F2">
        <w:rPr>
          <w:sz w:val="22"/>
          <w:szCs w:val="22"/>
        </w:rPr>
        <w:t>-0</w:t>
      </w:r>
      <w:r w:rsidR="00CB2150" w:rsidRPr="00C000F2">
        <w:rPr>
          <w:sz w:val="22"/>
          <w:szCs w:val="22"/>
        </w:rPr>
        <w:t>4</w:t>
      </w:r>
      <w:r w:rsidR="00D169D1" w:rsidRPr="00C000F2">
        <w:rPr>
          <w:sz w:val="22"/>
          <w:szCs w:val="22"/>
        </w:rPr>
        <w:tab/>
        <w:t>DEFINITIONS</w:t>
      </w:r>
      <w:bookmarkEnd w:id="61"/>
      <w:bookmarkEnd w:id="62"/>
      <w:bookmarkEnd w:id="63"/>
      <w:bookmarkEnd w:id="64"/>
      <w:bookmarkEnd w:id="65"/>
      <w:bookmarkEnd w:id="66"/>
      <w:bookmarkEnd w:id="67"/>
      <w:bookmarkEnd w:id="68"/>
      <w:bookmarkEnd w:id="69"/>
      <w:bookmarkEnd w:id="70"/>
      <w:bookmarkEnd w:id="71"/>
      <w:bookmarkEnd w:id="72"/>
      <w:bookmarkEnd w:id="154"/>
      <w:bookmarkEnd w:id="155"/>
      <w:bookmarkEnd w:id="156"/>
      <w:bookmarkEnd w:id="157"/>
      <w:r w:rsidR="00C831B9">
        <w:rPr>
          <w:sz w:val="22"/>
          <w:szCs w:val="22"/>
        </w:rPr>
        <w:fldChar w:fldCharType="begin"/>
      </w:r>
      <w:r w:rsidR="00DF6475">
        <w:instrText xml:space="preserve"> TC "</w:instrText>
      </w:r>
      <w:bookmarkStart w:id="159" w:name="_Toc361140216"/>
      <w:bookmarkStart w:id="160" w:name="_Toc362608321"/>
      <w:bookmarkStart w:id="161" w:name="_Toc364854569"/>
      <w:bookmarkStart w:id="162" w:name="_Toc364854729"/>
      <w:bookmarkStart w:id="163" w:name="_Toc395690473"/>
      <w:r w:rsidR="00DF6475" w:rsidRPr="00BA56B9">
        <w:rPr>
          <w:sz w:val="22"/>
          <w:szCs w:val="22"/>
        </w:rPr>
        <w:instrText>2506-04</w:instrText>
      </w:r>
      <w:r w:rsidR="00DF6475" w:rsidRPr="00BA56B9">
        <w:rPr>
          <w:sz w:val="22"/>
          <w:szCs w:val="22"/>
        </w:rPr>
        <w:tab/>
        <w:instrText>DEFINITIONS</w:instrText>
      </w:r>
      <w:bookmarkEnd w:id="159"/>
      <w:bookmarkEnd w:id="160"/>
      <w:bookmarkEnd w:id="161"/>
      <w:bookmarkEnd w:id="162"/>
      <w:bookmarkEnd w:id="163"/>
      <w:r w:rsidR="00DF6475">
        <w:instrText xml:space="preserve">" \f C \l "1" </w:instrText>
      </w:r>
      <w:r w:rsidR="00C831B9">
        <w:rPr>
          <w:sz w:val="22"/>
          <w:szCs w:val="22"/>
        </w:rPr>
        <w:fldChar w:fldCharType="end"/>
      </w:r>
    </w:p>
    <w:bookmarkEnd w:id="158"/>
    <w:p w:rsidR="00D169D1" w:rsidRPr="00C000F2"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C000F2" w:rsidRDefault="00D169D1" w:rsidP="00A8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bookmarkStart w:id="164" w:name="_Toc165974673"/>
      <w:bookmarkStart w:id="165" w:name="_Toc269209803"/>
      <w:bookmarkStart w:id="166" w:name="_Toc269210343"/>
      <w:bookmarkStart w:id="167" w:name="_Toc269211666"/>
      <w:bookmarkStart w:id="168" w:name="_Toc269212501"/>
      <w:bookmarkStart w:id="169" w:name="General"/>
      <w:r w:rsidRPr="00C000F2">
        <w:rPr>
          <w:rStyle w:val="Header02Char"/>
          <w:sz w:val="22"/>
          <w:szCs w:val="22"/>
          <w:u w:val="none"/>
        </w:rPr>
        <w:t>0</w:t>
      </w:r>
      <w:r w:rsidR="00DF0423" w:rsidRPr="00C000F2">
        <w:rPr>
          <w:rStyle w:val="Header02Char"/>
          <w:sz w:val="22"/>
          <w:szCs w:val="22"/>
          <w:u w:val="none"/>
        </w:rPr>
        <w:t>4</w:t>
      </w:r>
      <w:r w:rsidRPr="00C000F2">
        <w:rPr>
          <w:rStyle w:val="Header02Char"/>
          <w:sz w:val="22"/>
          <w:szCs w:val="22"/>
          <w:u w:val="none"/>
        </w:rPr>
        <w:t>.01</w:t>
      </w:r>
      <w:r w:rsidRPr="00C000F2">
        <w:rPr>
          <w:rStyle w:val="Header02Char"/>
          <w:sz w:val="22"/>
          <w:szCs w:val="22"/>
          <w:u w:val="none"/>
        </w:rPr>
        <w:tab/>
      </w:r>
      <w:r w:rsidRPr="00C000F2">
        <w:rPr>
          <w:rStyle w:val="Header02Char"/>
          <w:sz w:val="22"/>
          <w:szCs w:val="22"/>
        </w:rPr>
        <w:t>General</w:t>
      </w:r>
      <w:bookmarkEnd w:id="164"/>
      <w:bookmarkEnd w:id="165"/>
      <w:bookmarkEnd w:id="166"/>
      <w:bookmarkEnd w:id="167"/>
      <w:bookmarkEnd w:id="168"/>
      <w:r w:rsidR="001B5F83" w:rsidRPr="00C000F2">
        <w:rPr>
          <w:rStyle w:val="Header02Char"/>
          <w:sz w:val="22"/>
          <w:szCs w:val="22"/>
          <w:u w:val="none"/>
        </w:rPr>
        <w:t>.</w:t>
      </w:r>
      <w:r w:rsidR="00C831B9" w:rsidRPr="00C000F2">
        <w:rPr>
          <w:rStyle w:val="Header02Char"/>
          <w:sz w:val="22"/>
          <w:szCs w:val="22"/>
        </w:rPr>
        <w:fldChar w:fldCharType="begin"/>
      </w:r>
      <w:r w:rsidR="005F2017" w:rsidRPr="00C000F2">
        <w:rPr>
          <w:rFonts w:cs="Arial"/>
          <w:szCs w:val="22"/>
        </w:rPr>
        <w:instrText xml:space="preserve"> TC "</w:instrText>
      </w:r>
      <w:bookmarkStart w:id="170" w:name="_Toc361140217"/>
      <w:bookmarkStart w:id="171" w:name="_Toc362608322"/>
      <w:bookmarkStart w:id="172" w:name="_Toc364854570"/>
      <w:bookmarkStart w:id="173" w:name="_Toc364854730"/>
      <w:bookmarkStart w:id="174" w:name="_Toc395690474"/>
      <w:r w:rsidR="005F2017" w:rsidRPr="00C000F2">
        <w:rPr>
          <w:rStyle w:val="Header02Char"/>
          <w:sz w:val="22"/>
          <w:szCs w:val="22"/>
          <w:u w:val="none"/>
        </w:rPr>
        <w:instrText>04.01</w:instrText>
      </w:r>
      <w:r w:rsidR="005F2017" w:rsidRPr="00C000F2">
        <w:rPr>
          <w:rStyle w:val="Header02Char"/>
          <w:sz w:val="22"/>
          <w:szCs w:val="22"/>
          <w:u w:val="none"/>
        </w:rPr>
        <w:tab/>
      </w:r>
      <w:r w:rsidR="005F2017" w:rsidRPr="00C000F2">
        <w:rPr>
          <w:rStyle w:val="Header02Char"/>
          <w:sz w:val="22"/>
          <w:szCs w:val="22"/>
        </w:rPr>
        <w:instrText>General</w:instrText>
      </w:r>
      <w:bookmarkEnd w:id="170"/>
      <w:bookmarkEnd w:id="171"/>
      <w:bookmarkEnd w:id="172"/>
      <w:bookmarkEnd w:id="173"/>
      <w:bookmarkEnd w:id="174"/>
      <w:r w:rsidR="005F2017" w:rsidRPr="00C000F2">
        <w:rPr>
          <w:rFonts w:cs="Arial"/>
          <w:szCs w:val="22"/>
        </w:rPr>
        <w:instrText xml:space="preserve">" \f C \l "2" </w:instrText>
      </w:r>
      <w:r w:rsidR="00C831B9" w:rsidRPr="00C000F2">
        <w:rPr>
          <w:rStyle w:val="Header02Char"/>
          <w:sz w:val="22"/>
          <w:szCs w:val="22"/>
        </w:rPr>
        <w:fldChar w:fldCharType="end"/>
      </w:r>
    </w:p>
    <w:bookmarkEnd w:id="169"/>
    <w:p w:rsidR="009C1AE2" w:rsidRPr="00C000F2" w:rsidRDefault="009C1AE2"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D5171" w:rsidRDefault="00AD5171" w:rsidP="00932402">
      <w:pPr>
        <w:pStyle w:val="Lettered"/>
        <w:ind w:left="807" w:hanging="533"/>
        <w:jc w:val="left"/>
        <w:rPr>
          <w:ins w:id="175" w:author="Author" w:date="2014-08-13T09:51:00Z"/>
          <w:sz w:val="22"/>
          <w:szCs w:val="22"/>
        </w:rPr>
      </w:pPr>
      <w:r w:rsidRPr="00C000F2">
        <w:rPr>
          <w:sz w:val="22"/>
          <w:szCs w:val="22"/>
        </w:rPr>
        <w:t>a.</w:t>
      </w:r>
      <w:r w:rsidRPr="00C000F2">
        <w:rPr>
          <w:sz w:val="22"/>
          <w:szCs w:val="22"/>
        </w:rPr>
        <w:tab/>
        <w:t>Act.  The Atomic Energy Act of 1954 (68 Stat. 919) including any amendments thereto.</w:t>
      </w:r>
    </w:p>
    <w:p w:rsidR="002061B4" w:rsidRDefault="002061B4" w:rsidP="00932402">
      <w:pPr>
        <w:pStyle w:val="Lettered"/>
        <w:ind w:left="807" w:hanging="533"/>
        <w:jc w:val="left"/>
        <w:rPr>
          <w:ins w:id="176" w:author="Author" w:date="2014-08-13T09:51:00Z"/>
          <w:sz w:val="22"/>
          <w:szCs w:val="22"/>
        </w:rPr>
      </w:pPr>
    </w:p>
    <w:p w:rsidR="002061B4" w:rsidRDefault="002061B4" w:rsidP="00932402">
      <w:pPr>
        <w:pStyle w:val="Lettered"/>
        <w:ind w:left="807" w:hanging="533"/>
        <w:jc w:val="left"/>
        <w:rPr>
          <w:ins w:id="177" w:author="Author" w:date="2014-08-13T09:52:00Z"/>
          <w:sz w:val="22"/>
          <w:szCs w:val="22"/>
        </w:rPr>
      </w:pPr>
      <w:ins w:id="178" w:author="Author" w:date="2014-08-13T09:51:00Z">
        <w:r>
          <w:rPr>
            <w:sz w:val="22"/>
            <w:szCs w:val="22"/>
          </w:rPr>
          <w:t>b.</w:t>
        </w:r>
        <w:r>
          <w:rPr>
            <w:sz w:val="22"/>
            <w:szCs w:val="22"/>
          </w:rPr>
          <w:tab/>
        </w:r>
        <w:r w:rsidRPr="002061B4">
          <w:rPr>
            <w:sz w:val="22"/>
            <w:szCs w:val="22"/>
          </w:rPr>
          <w:tab/>
          <w:t xml:space="preserve">Annual Assessment Cycle.  </w:t>
        </w:r>
        <w:proofErr w:type="gramStart"/>
        <w:r w:rsidRPr="002061B4">
          <w:rPr>
            <w:sz w:val="22"/>
            <w:szCs w:val="22"/>
          </w:rPr>
          <w:t>The assessment period from January 1st through December 31st of each year.</w:t>
        </w:r>
      </w:ins>
      <w:proofErr w:type="gramEnd"/>
    </w:p>
    <w:p w:rsidR="002061B4" w:rsidRDefault="002061B4" w:rsidP="00932402">
      <w:pPr>
        <w:pStyle w:val="Lettered"/>
        <w:ind w:left="807" w:hanging="533"/>
        <w:jc w:val="left"/>
        <w:rPr>
          <w:ins w:id="179" w:author="Author" w:date="2014-08-13T09:52:00Z"/>
          <w:sz w:val="22"/>
          <w:szCs w:val="22"/>
        </w:rPr>
      </w:pPr>
    </w:p>
    <w:p w:rsidR="002061B4" w:rsidRDefault="002061B4" w:rsidP="00932402">
      <w:pPr>
        <w:pStyle w:val="Lettered"/>
        <w:ind w:left="807" w:hanging="533"/>
        <w:jc w:val="left"/>
        <w:rPr>
          <w:ins w:id="180" w:author="Author" w:date="2014-08-13T09:52:00Z"/>
          <w:sz w:val="22"/>
          <w:szCs w:val="22"/>
        </w:rPr>
      </w:pPr>
      <w:ins w:id="181" w:author="Author" w:date="2014-08-13T09:52:00Z">
        <w:r>
          <w:rPr>
            <w:sz w:val="22"/>
            <w:szCs w:val="22"/>
          </w:rPr>
          <w:t>c.</w:t>
        </w:r>
        <w:r>
          <w:rPr>
            <w:sz w:val="22"/>
            <w:szCs w:val="22"/>
          </w:rPr>
          <w:tab/>
        </w:r>
        <w:r w:rsidRPr="002061B4">
          <w:rPr>
            <w:sz w:val="22"/>
            <w:szCs w:val="22"/>
          </w:rPr>
          <w:t>Assessment Inputs.  Information considered in the assessment process to determine appropriate NRC actions.</w:t>
        </w:r>
      </w:ins>
    </w:p>
    <w:p w:rsidR="002061B4" w:rsidRDefault="002061B4" w:rsidP="00932402">
      <w:pPr>
        <w:pStyle w:val="Lettered"/>
        <w:ind w:left="807" w:hanging="533"/>
        <w:jc w:val="left"/>
        <w:rPr>
          <w:ins w:id="182" w:author="Author" w:date="2014-08-13T09:52:00Z"/>
          <w:sz w:val="22"/>
          <w:szCs w:val="22"/>
        </w:rPr>
      </w:pPr>
    </w:p>
    <w:p w:rsidR="002061B4" w:rsidRDefault="002061B4" w:rsidP="00932402">
      <w:pPr>
        <w:pStyle w:val="Lettered"/>
        <w:ind w:left="807" w:hanging="533"/>
        <w:jc w:val="left"/>
        <w:rPr>
          <w:ins w:id="183" w:author="Author" w:date="2014-08-13T09:53:00Z"/>
          <w:sz w:val="22"/>
          <w:szCs w:val="22"/>
        </w:rPr>
      </w:pPr>
      <w:ins w:id="184" w:author="Author" w:date="2014-08-13T09:52:00Z">
        <w:r>
          <w:rPr>
            <w:sz w:val="22"/>
            <w:szCs w:val="22"/>
          </w:rPr>
          <w:t>d.</w:t>
        </w:r>
        <w:r>
          <w:rPr>
            <w:sz w:val="22"/>
            <w:szCs w:val="22"/>
          </w:rPr>
          <w:tab/>
        </w:r>
      </w:ins>
      <w:ins w:id="185" w:author="Author" w:date="2014-08-13T09:53:00Z">
        <w:r w:rsidRPr="002061B4">
          <w:rPr>
            <w:sz w:val="22"/>
            <w:szCs w:val="22"/>
          </w:rPr>
          <w:t xml:space="preserve">Assessment Letter.  </w:t>
        </w:r>
        <w:proofErr w:type="gramStart"/>
        <w:r w:rsidRPr="002061B4">
          <w:rPr>
            <w:sz w:val="22"/>
            <w:szCs w:val="22"/>
          </w:rPr>
          <w:t>A letter from the NRC to a licensee that communicates assessment-related information.</w:t>
        </w:r>
        <w:proofErr w:type="gramEnd"/>
        <w:r w:rsidRPr="002061B4">
          <w:rPr>
            <w:sz w:val="22"/>
            <w:szCs w:val="22"/>
          </w:rPr>
          <w:t xml:space="preserve">  Assessment letters include assessment follow-up letters, mid-cycle letters, and annual assessment letters.</w:t>
        </w:r>
      </w:ins>
    </w:p>
    <w:p w:rsidR="002061B4" w:rsidRDefault="002061B4" w:rsidP="00932402">
      <w:pPr>
        <w:pStyle w:val="Lettered"/>
        <w:ind w:left="807" w:hanging="533"/>
        <w:jc w:val="left"/>
        <w:rPr>
          <w:ins w:id="186" w:author="Author" w:date="2014-08-13T09:53:00Z"/>
          <w:sz w:val="22"/>
          <w:szCs w:val="22"/>
        </w:rPr>
      </w:pPr>
    </w:p>
    <w:p w:rsidR="002061B4" w:rsidRPr="002061B4" w:rsidRDefault="002061B4" w:rsidP="002061B4">
      <w:pPr>
        <w:pStyle w:val="Lettered"/>
        <w:ind w:left="807" w:hanging="533"/>
        <w:rPr>
          <w:ins w:id="187" w:author="Author" w:date="2014-08-13T09:53:00Z"/>
          <w:sz w:val="22"/>
          <w:szCs w:val="22"/>
        </w:rPr>
      </w:pPr>
      <w:ins w:id="188" w:author="Author" w:date="2014-08-13T09:53:00Z">
        <w:r>
          <w:rPr>
            <w:sz w:val="22"/>
            <w:szCs w:val="22"/>
          </w:rPr>
          <w:t>e.</w:t>
        </w:r>
        <w:r>
          <w:rPr>
            <w:sz w:val="22"/>
            <w:szCs w:val="22"/>
          </w:rPr>
          <w:tab/>
        </w:r>
        <w:r w:rsidRPr="002061B4">
          <w:rPr>
            <w:sz w:val="22"/>
            <w:szCs w:val="22"/>
          </w:rPr>
          <w:t xml:space="preserve">Assessment Period.  </w:t>
        </w:r>
        <w:proofErr w:type="gramStart"/>
        <w:r w:rsidRPr="002061B4">
          <w:rPr>
            <w:sz w:val="22"/>
            <w:szCs w:val="22"/>
          </w:rPr>
          <w:t>A period that contains four full consecutive calendar quarters.</w:t>
        </w:r>
        <w:proofErr w:type="gramEnd"/>
      </w:ins>
    </w:p>
    <w:p w:rsidR="002061B4" w:rsidRPr="002061B4" w:rsidRDefault="002061B4" w:rsidP="002061B4">
      <w:pPr>
        <w:pStyle w:val="Lettered"/>
        <w:ind w:left="807" w:hanging="533"/>
        <w:rPr>
          <w:ins w:id="189" w:author="Author" w:date="2014-08-13T09:53:00Z"/>
          <w:sz w:val="22"/>
          <w:szCs w:val="22"/>
        </w:rPr>
      </w:pPr>
    </w:p>
    <w:p w:rsidR="002061B4" w:rsidRPr="002061B4" w:rsidRDefault="00FE2AA5" w:rsidP="00FE2AA5">
      <w:pPr>
        <w:pStyle w:val="Lettered"/>
        <w:ind w:left="1440" w:hanging="634"/>
        <w:rPr>
          <w:ins w:id="190" w:author="Author" w:date="2014-08-13T09:53:00Z"/>
          <w:sz w:val="22"/>
          <w:szCs w:val="22"/>
        </w:rPr>
      </w:pPr>
      <w:ins w:id="191" w:author="Author" w:date="2014-08-13T10:38:00Z">
        <w:r>
          <w:rPr>
            <w:sz w:val="22"/>
            <w:szCs w:val="22"/>
          </w:rPr>
          <w:t>1.</w:t>
        </w:r>
        <w:r>
          <w:rPr>
            <w:sz w:val="22"/>
            <w:szCs w:val="22"/>
          </w:rPr>
          <w:tab/>
        </w:r>
      </w:ins>
      <w:ins w:id="192" w:author="Author" w:date="2014-08-13T09:53:00Z">
        <w:r w:rsidR="002061B4" w:rsidRPr="002061B4">
          <w:rPr>
            <w:sz w:val="22"/>
            <w:szCs w:val="22"/>
          </w:rPr>
          <w:t>A mid-cycle assessment period starts from July 1</w:t>
        </w:r>
        <w:r w:rsidR="002061B4" w:rsidRPr="00FE2AA5">
          <w:rPr>
            <w:sz w:val="22"/>
            <w:szCs w:val="22"/>
            <w:vertAlign w:val="superscript"/>
          </w:rPr>
          <w:t>st</w:t>
        </w:r>
        <w:r w:rsidR="002061B4" w:rsidRPr="002061B4">
          <w:rPr>
            <w:sz w:val="22"/>
            <w:szCs w:val="22"/>
          </w:rPr>
          <w:t xml:space="preserve"> of the previous year and ends on June 30</w:t>
        </w:r>
        <w:r w:rsidR="002061B4" w:rsidRPr="00FE2AA5">
          <w:rPr>
            <w:sz w:val="22"/>
            <w:szCs w:val="22"/>
            <w:vertAlign w:val="superscript"/>
          </w:rPr>
          <w:t>th</w:t>
        </w:r>
        <w:r w:rsidR="002061B4" w:rsidRPr="002061B4">
          <w:rPr>
            <w:sz w:val="22"/>
            <w:szCs w:val="22"/>
          </w:rPr>
          <w:t xml:space="preserve"> of the current year.</w:t>
        </w:r>
      </w:ins>
    </w:p>
    <w:p w:rsidR="002061B4" w:rsidRPr="002061B4" w:rsidRDefault="002061B4" w:rsidP="002061B4">
      <w:pPr>
        <w:pStyle w:val="Lettered"/>
        <w:ind w:left="807" w:hanging="533"/>
        <w:rPr>
          <w:ins w:id="193" w:author="Author" w:date="2014-08-13T09:53:00Z"/>
          <w:sz w:val="22"/>
          <w:szCs w:val="22"/>
        </w:rPr>
      </w:pPr>
    </w:p>
    <w:p w:rsidR="00B23A47" w:rsidRDefault="00FE2AA5" w:rsidP="00FE2AA5">
      <w:pPr>
        <w:pStyle w:val="Lettered"/>
        <w:ind w:left="1440" w:hanging="634"/>
        <w:jc w:val="left"/>
        <w:rPr>
          <w:sz w:val="22"/>
          <w:szCs w:val="22"/>
        </w:rPr>
        <w:sectPr w:rsidR="00B23A47" w:rsidSect="00232E4D">
          <w:footerReference w:type="default" r:id="rId19"/>
          <w:pgSz w:w="12240" w:h="15840" w:code="1"/>
          <w:pgMar w:top="1440" w:right="1440" w:bottom="1440" w:left="1440" w:header="1440" w:footer="1440" w:gutter="0"/>
          <w:cols w:space="720"/>
          <w:docGrid w:linePitch="360"/>
        </w:sectPr>
      </w:pPr>
      <w:ins w:id="194" w:author="Author" w:date="2014-08-13T10:39:00Z">
        <w:r>
          <w:rPr>
            <w:sz w:val="22"/>
            <w:szCs w:val="22"/>
          </w:rPr>
          <w:t>2.</w:t>
        </w:r>
        <w:r>
          <w:rPr>
            <w:sz w:val="22"/>
            <w:szCs w:val="22"/>
          </w:rPr>
          <w:tab/>
        </w:r>
      </w:ins>
      <w:ins w:id="195" w:author="Author" w:date="2014-08-13T09:53:00Z">
        <w:r w:rsidR="002061B4" w:rsidRPr="002061B4">
          <w:rPr>
            <w:sz w:val="22"/>
            <w:szCs w:val="22"/>
          </w:rPr>
          <w:t>An end-of-cycle assessment period is the annual assessment cycle.</w:t>
        </w:r>
      </w:ins>
    </w:p>
    <w:p w:rsidR="00AD5171" w:rsidRPr="00C000F2" w:rsidRDefault="00AD5171" w:rsidP="00932402">
      <w:pPr>
        <w:pStyle w:val="Lettered"/>
        <w:ind w:left="807" w:hanging="533"/>
        <w:jc w:val="left"/>
        <w:rPr>
          <w:sz w:val="22"/>
          <w:szCs w:val="22"/>
        </w:rPr>
      </w:pPr>
    </w:p>
    <w:p w:rsidR="00D169D1" w:rsidRPr="00C000F2" w:rsidRDefault="00404DEB" w:rsidP="00932402">
      <w:pPr>
        <w:pStyle w:val="Lettered"/>
        <w:ind w:left="807" w:hanging="533"/>
        <w:jc w:val="left"/>
        <w:rPr>
          <w:sz w:val="22"/>
          <w:szCs w:val="22"/>
        </w:rPr>
      </w:pPr>
      <w:ins w:id="196" w:author="Author" w:date="2014-08-13T10:29:00Z">
        <w:r>
          <w:rPr>
            <w:sz w:val="22"/>
            <w:szCs w:val="22"/>
          </w:rPr>
          <w:t>f</w:t>
        </w:r>
      </w:ins>
      <w:r w:rsidR="00D169D1" w:rsidRPr="00C000F2">
        <w:rPr>
          <w:sz w:val="22"/>
          <w:szCs w:val="22"/>
        </w:rPr>
        <w:t>.</w:t>
      </w:r>
      <w:r w:rsidR="00D169D1" w:rsidRPr="00C000F2">
        <w:rPr>
          <w:sz w:val="22"/>
          <w:szCs w:val="22"/>
        </w:rPr>
        <w:tab/>
      </w:r>
      <w:r w:rsidR="00401AF8" w:rsidRPr="00C000F2">
        <w:rPr>
          <w:sz w:val="22"/>
          <w:szCs w:val="22"/>
        </w:rPr>
        <w:t xml:space="preserve">Applicant.  </w:t>
      </w:r>
      <w:proofErr w:type="gramStart"/>
      <w:r w:rsidR="00401AF8" w:rsidRPr="00C000F2">
        <w:rPr>
          <w:sz w:val="22"/>
          <w:szCs w:val="22"/>
        </w:rPr>
        <w:t>A person or an entity applying for a license, permit, or other form of Commission permission or approval under 10 CFR Part 50 or Part 52.</w:t>
      </w:r>
      <w:proofErr w:type="gramEnd"/>
      <w:r w:rsidR="00B37848" w:rsidRPr="00C000F2">
        <w:rPr>
          <w:sz w:val="22"/>
          <w:szCs w:val="22"/>
        </w:rPr>
        <w:t xml:space="preserve">  </w:t>
      </w:r>
    </w:p>
    <w:p w:rsidR="00DE7F08" w:rsidRPr="00C000F2" w:rsidRDefault="00DE7F08" w:rsidP="00932402">
      <w:pPr>
        <w:pStyle w:val="Lettered"/>
        <w:ind w:left="807" w:hanging="533"/>
        <w:jc w:val="left"/>
        <w:rPr>
          <w:sz w:val="22"/>
          <w:szCs w:val="22"/>
        </w:rPr>
      </w:pPr>
    </w:p>
    <w:p w:rsidR="00020B3F" w:rsidRPr="00C000F2" w:rsidRDefault="00404DEB" w:rsidP="00300AB1">
      <w:pPr>
        <w:pStyle w:val="Lettered"/>
        <w:ind w:left="807" w:hanging="533"/>
        <w:jc w:val="left"/>
        <w:rPr>
          <w:szCs w:val="22"/>
        </w:rPr>
      </w:pPr>
      <w:ins w:id="197" w:author="Author" w:date="2014-08-13T10:29:00Z">
        <w:r>
          <w:rPr>
            <w:sz w:val="22"/>
            <w:szCs w:val="22"/>
          </w:rPr>
          <w:t>g</w:t>
        </w:r>
      </w:ins>
      <w:r w:rsidR="00DE7F08" w:rsidRPr="00C000F2">
        <w:rPr>
          <w:sz w:val="22"/>
          <w:szCs w:val="22"/>
        </w:rPr>
        <w:t>.</w:t>
      </w:r>
      <w:r w:rsidR="00DE7F08" w:rsidRPr="00C000F2">
        <w:rPr>
          <w:sz w:val="22"/>
          <w:szCs w:val="22"/>
        </w:rPr>
        <w:tab/>
      </w:r>
      <w:r w:rsidR="009D0D82" w:rsidRPr="00C000F2">
        <w:rPr>
          <w:sz w:val="22"/>
          <w:szCs w:val="22"/>
        </w:rPr>
        <w:t xml:space="preserve">Basic Component.  </w:t>
      </w:r>
      <w:r w:rsidR="00300AB1">
        <w:rPr>
          <w:sz w:val="22"/>
          <w:szCs w:val="22"/>
        </w:rPr>
        <w:t>See definition in 10 CFR 21.</w:t>
      </w:r>
    </w:p>
    <w:p w:rsidR="00401AF8" w:rsidRPr="00C000F2" w:rsidRDefault="00401AF8" w:rsidP="00932402">
      <w:pPr>
        <w:pStyle w:val="Lettered"/>
        <w:ind w:left="807" w:hanging="533"/>
        <w:jc w:val="left"/>
        <w:rPr>
          <w:sz w:val="22"/>
          <w:szCs w:val="22"/>
        </w:rPr>
      </w:pPr>
    </w:p>
    <w:p w:rsidR="00D169D1" w:rsidRPr="0039493C" w:rsidRDefault="00404DEB" w:rsidP="00C93710">
      <w:pPr>
        <w:pStyle w:val="Lettered"/>
        <w:ind w:left="807" w:hanging="533"/>
        <w:jc w:val="left"/>
        <w:rPr>
          <w:sz w:val="22"/>
          <w:szCs w:val="22"/>
        </w:rPr>
      </w:pPr>
      <w:ins w:id="198" w:author="Author" w:date="2014-08-13T10:29:00Z">
        <w:r>
          <w:rPr>
            <w:sz w:val="22"/>
            <w:szCs w:val="22"/>
          </w:rPr>
          <w:t>h</w:t>
        </w:r>
      </w:ins>
      <w:r w:rsidR="00401AF8" w:rsidRPr="00122E32">
        <w:rPr>
          <w:sz w:val="22"/>
        </w:rPr>
        <w:t>.</w:t>
      </w:r>
      <w:r w:rsidR="00401AF8" w:rsidRPr="00C000F2">
        <w:rPr>
          <w:sz w:val="22"/>
          <w:szCs w:val="22"/>
        </w:rPr>
        <w:tab/>
      </w:r>
      <w:r w:rsidR="00401AF8" w:rsidRPr="0039493C">
        <w:rPr>
          <w:sz w:val="22"/>
          <w:szCs w:val="22"/>
        </w:rPr>
        <w:t>Combined license (COL).  A combined construction permit and operating license with conditions for a nuclear power facility issued under subpart C of Part 52.</w:t>
      </w:r>
    </w:p>
    <w:p w:rsidR="003F13B6" w:rsidRPr="00FD5ADC" w:rsidRDefault="003F13B6" w:rsidP="00932402">
      <w:pPr>
        <w:pStyle w:val="Lettered"/>
        <w:ind w:left="807" w:hanging="533"/>
        <w:jc w:val="left"/>
        <w:rPr>
          <w:sz w:val="22"/>
        </w:rPr>
      </w:pPr>
    </w:p>
    <w:p w:rsidR="003F13B6" w:rsidRPr="0039493C" w:rsidRDefault="00404DEB" w:rsidP="00932402">
      <w:pPr>
        <w:pStyle w:val="Lettered"/>
        <w:ind w:left="807" w:hanging="533"/>
        <w:jc w:val="left"/>
        <w:rPr>
          <w:color w:val="000000" w:themeColor="text1"/>
          <w:sz w:val="22"/>
        </w:rPr>
      </w:pPr>
      <w:proofErr w:type="spellStart"/>
      <w:ins w:id="199" w:author="Author" w:date="2014-08-13T10:29:00Z">
        <w:r>
          <w:rPr>
            <w:sz w:val="22"/>
            <w:szCs w:val="22"/>
          </w:rPr>
          <w:t>i</w:t>
        </w:r>
      </w:ins>
      <w:proofErr w:type="spellEnd"/>
      <w:r w:rsidR="003F13B6" w:rsidRPr="00122E32">
        <w:rPr>
          <w:sz w:val="22"/>
          <w:szCs w:val="22"/>
        </w:rPr>
        <w:t>.</w:t>
      </w:r>
      <w:r w:rsidR="003F13B6" w:rsidRPr="005A7A2F">
        <w:rPr>
          <w:color w:val="FF0000"/>
          <w:sz w:val="22"/>
        </w:rPr>
        <w:tab/>
      </w:r>
      <w:r w:rsidR="003F13B6" w:rsidRPr="0039493C">
        <w:rPr>
          <w:sz w:val="22"/>
          <w:szCs w:val="22"/>
        </w:rPr>
        <w:t xml:space="preserve">Construction.  </w:t>
      </w:r>
      <w:r w:rsidR="000A00E6" w:rsidRPr="000A00E6">
        <w:rPr>
          <w:color w:val="000000" w:themeColor="text1"/>
          <w:sz w:val="22"/>
        </w:rPr>
        <w:t>See definitions in 10 CFR 50.2 and 10 CFR 50.10.</w:t>
      </w:r>
      <w:r w:rsidR="00300AB1">
        <w:rPr>
          <w:color w:val="000000" w:themeColor="text1"/>
          <w:sz w:val="22"/>
        </w:rPr>
        <w:t xml:space="preserve">  The application of these definitions to NRC construction assessment and enforcement programs is described in the details of applicable inspection manual chapters.</w:t>
      </w:r>
    </w:p>
    <w:p w:rsidR="00CD3260" w:rsidRPr="00FD5ADC" w:rsidRDefault="00CD3260" w:rsidP="00932402">
      <w:pPr>
        <w:pStyle w:val="Lettered"/>
        <w:ind w:left="807" w:hanging="533"/>
        <w:jc w:val="left"/>
        <w:rPr>
          <w:sz w:val="22"/>
          <w:szCs w:val="22"/>
        </w:rPr>
      </w:pPr>
    </w:p>
    <w:p w:rsidR="00CD3260" w:rsidRDefault="00404DEB" w:rsidP="00932402">
      <w:pPr>
        <w:pStyle w:val="Lettered"/>
        <w:ind w:left="807" w:hanging="533"/>
        <w:jc w:val="left"/>
        <w:rPr>
          <w:ins w:id="200" w:author="Author" w:date="2014-08-13T09:46:00Z"/>
          <w:color w:val="000000" w:themeColor="text1"/>
          <w:sz w:val="22"/>
        </w:rPr>
      </w:pPr>
      <w:ins w:id="201" w:author="Author" w:date="2014-08-13T10:29:00Z">
        <w:r>
          <w:rPr>
            <w:sz w:val="22"/>
            <w:szCs w:val="22"/>
          </w:rPr>
          <w:t>j</w:t>
        </w:r>
      </w:ins>
      <w:r w:rsidR="00CD3260" w:rsidRPr="00122E32">
        <w:rPr>
          <w:sz w:val="22"/>
          <w:szCs w:val="22"/>
        </w:rPr>
        <w:t>.</w:t>
      </w:r>
      <w:r w:rsidR="000A00E6" w:rsidRPr="000A00E6">
        <w:rPr>
          <w:color w:val="FF0000"/>
          <w:sz w:val="22"/>
        </w:rPr>
        <w:tab/>
      </w:r>
      <w:r w:rsidR="000A00E6" w:rsidRPr="000A00E6">
        <w:rPr>
          <w:color w:val="000000" w:themeColor="text1"/>
          <w:sz w:val="22"/>
        </w:rPr>
        <w:t xml:space="preserve">Construction Action Matrix (CAM).  </w:t>
      </w:r>
      <w:proofErr w:type="gramStart"/>
      <w:r w:rsidR="000A00E6" w:rsidRPr="000A00E6">
        <w:rPr>
          <w:color w:val="000000" w:themeColor="text1"/>
          <w:sz w:val="22"/>
        </w:rPr>
        <w:t>A table that categorizes various levels of licensee construction performance and identifies the range of NRC and licensee actions and the appropriate level of communication for these various levels of performance.</w:t>
      </w:r>
      <w:proofErr w:type="gramEnd"/>
    </w:p>
    <w:p w:rsidR="001C03DD" w:rsidRDefault="001C03DD" w:rsidP="00932402">
      <w:pPr>
        <w:pStyle w:val="Lettered"/>
        <w:ind w:left="807" w:hanging="533"/>
        <w:jc w:val="left"/>
        <w:rPr>
          <w:ins w:id="202" w:author="Author" w:date="2014-08-13T09:46:00Z"/>
          <w:color w:val="000000" w:themeColor="text1"/>
          <w:sz w:val="22"/>
        </w:rPr>
      </w:pPr>
    </w:p>
    <w:p w:rsidR="001C03DD" w:rsidRDefault="00404DEB" w:rsidP="00932402">
      <w:pPr>
        <w:pStyle w:val="Lettered"/>
        <w:ind w:left="807" w:hanging="533"/>
        <w:jc w:val="left"/>
        <w:rPr>
          <w:ins w:id="203" w:author="Author" w:date="2014-08-13T09:48:00Z"/>
          <w:color w:val="000000" w:themeColor="text1"/>
          <w:sz w:val="22"/>
        </w:rPr>
      </w:pPr>
      <w:ins w:id="204" w:author="Author" w:date="2014-08-13T10:29:00Z">
        <w:r>
          <w:rPr>
            <w:color w:val="000000" w:themeColor="text1"/>
            <w:sz w:val="22"/>
          </w:rPr>
          <w:t>k</w:t>
        </w:r>
      </w:ins>
      <w:ins w:id="205" w:author="Author" w:date="2014-08-13T09:46:00Z">
        <w:r w:rsidR="001C03DD">
          <w:rPr>
            <w:color w:val="000000" w:themeColor="text1"/>
            <w:sz w:val="22"/>
          </w:rPr>
          <w:t>.</w:t>
        </w:r>
        <w:r w:rsidR="001C03DD">
          <w:rPr>
            <w:color w:val="000000" w:themeColor="text1"/>
            <w:sz w:val="22"/>
          </w:rPr>
          <w:tab/>
          <w:t xml:space="preserve">Construction Action Matrix Deviation.  </w:t>
        </w:r>
      </w:ins>
      <w:ins w:id="206" w:author="Author" w:date="2014-08-13T09:47:00Z">
        <w:r w:rsidR="001C03DD" w:rsidRPr="001C03DD">
          <w:rPr>
            <w:color w:val="000000" w:themeColor="text1"/>
            <w:sz w:val="22"/>
          </w:rPr>
          <w:t xml:space="preserve">Any regulatory action taken that is inconsistent with those discussed in </w:t>
        </w:r>
        <w:r w:rsidR="001C03DD">
          <w:rPr>
            <w:color w:val="000000" w:themeColor="text1"/>
            <w:sz w:val="22"/>
          </w:rPr>
          <w:t xml:space="preserve">Inspection Manual Chapter 2505, </w:t>
        </w:r>
        <w:r w:rsidR="001C03DD" w:rsidRPr="001C03DD">
          <w:rPr>
            <w:color w:val="000000" w:themeColor="text1"/>
            <w:sz w:val="22"/>
          </w:rPr>
          <w:t xml:space="preserve">Section </w:t>
        </w:r>
      </w:ins>
      <w:ins w:id="207" w:author="Author" w:date="2014-08-13T09:48:00Z">
        <w:r w:rsidR="001C03DD">
          <w:rPr>
            <w:color w:val="000000" w:themeColor="text1"/>
            <w:sz w:val="22"/>
          </w:rPr>
          <w:t>07</w:t>
        </w:r>
      </w:ins>
      <w:ins w:id="208" w:author="Author" w:date="2014-08-13T09:47:00Z">
        <w:r w:rsidR="001C03DD" w:rsidRPr="001C03DD">
          <w:rPr>
            <w:color w:val="000000" w:themeColor="text1"/>
            <w:sz w:val="22"/>
          </w:rPr>
          <w:t>.02.</w:t>
        </w:r>
      </w:ins>
    </w:p>
    <w:p w:rsidR="001C03DD" w:rsidRDefault="001C03DD" w:rsidP="00932402">
      <w:pPr>
        <w:pStyle w:val="Lettered"/>
        <w:ind w:left="807" w:hanging="533"/>
        <w:jc w:val="left"/>
        <w:rPr>
          <w:ins w:id="209" w:author="Author" w:date="2014-08-13T09:48:00Z"/>
          <w:color w:val="000000" w:themeColor="text1"/>
          <w:sz w:val="22"/>
        </w:rPr>
      </w:pPr>
    </w:p>
    <w:p w:rsidR="001C03DD" w:rsidRDefault="00404DEB" w:rsidP="00932402">
      <w:pPr>
        <w:pStyle w:val="Lettered"/>
        <w:ind w:left="807" w:hanging="533"/>
        <w:jc w:val="left"/>
        <w:rPr>
          <w:ins w:id="210" w:author="Author" w:date="2014-08-13T09:49:00Z"/>
          <w:color w:val="000000" w:themeColor="text1"/>
          <w:sz w:val="22"/>
        </w:rPr>
      </w:pPr>
      <w:ins w:id="211" w:author="Author" w:date="2014-08-13T10:29:00Z">
        <w:r>
          <w:rPr>
            <w:color w:val="000000" w:themeColor="text1"/>
            <w:sz w:val="22"/>
          </w:rPr>
          <w:t>l</w:t>
        </w:r>
      </w:ins>
      <w:ins w:id="212" w:author="Author" w:date="2014-08-13T09:48:00Z">
        <w:r w:rsidR="001C03DD">
          <w:rPr>
            <w:color w:val="000000" w:themeColor="text1"/>
            <w:sz w:val="22"/>
          </w:rPr>
          <w:t>.</w:t>
        </w:r>
        <w:r w:rsidR="001C03DD">
          <w:rPr>
            <w:color w:val="000000" w:themeColor="text1"/>
            <w:sz w:val="22"/>
          </w:rPr>
          <w:tab/>
          <w:t xml:space="preserve">Construction Action Matrix Inputs.  </w:t>
        </w:r>
      </w:ins>
      <w:proofErr w:type="gramStart"/>
      <w:ins w:id="213" w:author="Author" w:date="2014-08-13T09:49:00Z">
        <w:r w:rsidR="001C03DD" w:rsidRPr="001C03DD">
          <w:rPr>
            <w:color w:val="000000" w:themeColor="text1"/>
            <w:sz w:val="22"/>
          </w:rPr>
          <w:t xml:space="preserve">Inspection findings that are used to determine a plant’s </w:t>
        </w:r>
        <w:r w:rsidR="001C03DD">
          <w:rPr>
            <w:color w:val="000000" w:themeColor="text1"/>
            <w:sz w:val="22"/>
          </w:rPr>
          <w:t>CAM</w:t>
        </w:r>
        <w:r w:rsidR="001C03DD" w:rsidRPr="001C03DD">
          <w:rPr>
            <w:color w:val="000000" w:themeColor="text1"/>
            <w:sz w:val="22"/>
          </w:rPr>
          <w:t xml:space="preserve"> column.</w:t>
        </w:r>
        <w:proofErr w:type="gramEnd"/>
      </w:ins>
    </w:p>
    <w:p w:rsidR="001C03DD" w:rsidRDefault="001C03DD" w:rsidP="00932402">
      <w:pPr>
        <w:pStyle w:val="Lettered"/>
        <w:ind w:left="807" w:hanging="533"/>
        <w:jc w:val="left"/>
        <w:rPr>
          <w:ins w:id="214" w:author="Author" w:date="2014-08-13T09:49:00Z"/>
          <w:color w:val="000000" w:themeColor="text1"/>
          <w:sz w:val="22"/>
        </w:rPr>
      </w:pPr>
    </w:p>
    <w:p w:rsidR="001C03DD" w:rsidRPr="0039493C" w:rsidRDefault="00404DEB" w:rsidP="00932402">
      <w:pPr>
        <w:pStyle w:val="Lettered"/>
        <w:ind w:left="807" w:hanging="533"/>
        <w:jc w:val="left"/>
        <w:rPr>
          <w:color w:val="000000" w:themeColor="text1"/>
          <w:sz w:val="22"/>
        </w:rPr>
      </w:pPr>
      <w:ins w:id="215" w:author="Author" w:date="2014-08-13T10:29:00Z">
        <w:r>
          <w:rPr>
            <w:color w:val="000000" w:themeColor="text1"/>
            <w:sz w:val="22"/>
          </w:rPr>
          <w:t>m</w:t>
        </w:r>
      </w:ins>
      <w:ins w:id="216" w:author="Author" w:date="2014-08-13T09:49:00Z">
        <w:r w:rsidR="001C03DD">
          <w:rPr>
            <w:color w:val="000000" w:themeColor="text1"/>
            <w:sz w:val="22"/>
          </w:rPr>
          <w:t>.</w:t>
        </w:r>
        <w:r w:rsidR="001C03DD">
          <w:rPr>
            <w:color w:val="000000" w:themeColor="text1"/>
            <w:sz w:val="22"/>
          </w:rPr>
          <w:tab/>
          <w:t xml:space="preserve">Construction Action Matrix Summary.  </w:t>
        </w:r>
      </w:ins>
      <w:ins w:id="217" w:author="Author" w:date="2014-08-13T09:50:00Z">
        <w:r w:rsidR="001C03DD" w:rsidRPr="001C03DD">
          <w:rPr>
            <w:color w:val="000000" w:themeColor="text1"/>
            <w:sz w:val="22"/>
          </w:rPr>
          <w:t xml:space="preserve">A description of a plant’s </w:t>
        </w:r>
        <w:r w:rsidR="001C03DD">
          <w:rPr>
            <w:color w:val="000000" w:themeColor="text1"/>
            <w:sz w:val="22"/>
          </w:rPr>
          <w:t>CAM</w:t>
        </w:r>
        <w:r w:rsidR="001C03DD" w:rsidRPr="001C03DD">
          <w:rPr>
            <w:color w:val="000000" w:themeColor="text1"/>
            <w:sz w:val="22"/>
          </w:rPr>
          <w:t xml:space="preserve"> column assignment, the basis for a plant being in Columns 2, 3, 4, or 5, and a brief description of the NRC’s current level of regulatory oversight at the plant.</w:t>
        </w:r>
      </w:ins>
    </w:p>
    <w:p w:rsidR="00B561E5" w:rsidRDefault="00B561E5" w:rsidP="00932402">
      <w:pPr>
        <w:pStyle w:val="Lettered"/>
        <w:ind w:left="807" w:hanging="533"/>
        <w:jc w:val="left"/>
        <w:rPr>
          <w:sz w:val="22"/>
          <w:szCs w:val="22"/>
        </w:rPr>
      </w:pPr>
    </w:p>
    <w:p w:rsidR="00B561E5" w:rsidRDefault="00404DEB" w:rsidP="00932402">
      <w:pPr>
        <w:pStyle w:val="Lettered"/>
        <w:ind w:left="807" w:hanging="533"/>
        <w:jc w:val="left"/>
        <w:rPr>
          <w:sz w:val="22"/>
          <w:szCs w:val="22"/>
        </w:rPr>
      </w:pPr>
      <w:ins w:id="218" w:author="Author" w:date="2014-08-13T10:29:00Z">
        <w:r>
          <w:rPr>
            <w:sz w:val="22"/>
            <w:szCs w:val="22"/>
          </w:rPr>
          <w:t>n</w:t>
        </w:r>
      </w:ins>
      <w:r w:rsidR="003F13B6" w:rsidRPr="00122E32">
        <w:rPr>
          <w:sz w:val="22"/>
          <w:szCs w:val="22"/>
        </w:rPr>
        <w:t>.</w:t>
      </w:r>
      <w:r w:rsidR="000A00E6" w:rsidRPr="000A00E6">
        <w:rPr>
          <w:color w:val="FF0000"/>
          <w:sz w:val="22"/>
        </w:rPr>
        <w:tab/>
      </w:r>
      <w:r w:rsidR="000A00E6" w:rsidRPr="000A00E6">
        <w:rPr>
          <w:color w:val="000000" w:themeColor="text1"/>
          <w:sz w:val="22"/>
        </w:rPr>
        <w:t xml:space="preserve">Construction Activities.  </w:t>
      </w:r>
      <w:r w:rsidR="00647F00">
        <w:rPr>
          <w:color w:val="000000" w:themeColor="text1"/>
          <w:sz w:val="22"/>
          <w:szCs w:val="22"/>
        </w:rPr>
        <w:t>See definition</w:t>
      </w:r>
      <w:r w:rsidR="003F13B6" w:rsidRPr="0039493C">
        <w:rPr>
          <w:color w:val="000000" w:themeColor="text1"/>
          <w:sz w:val="22"/>
          <w:szCs w:val="22"/>
        </w:rPr>
        <w:t xml:space="preserve"> in 10 CFR 50.10</w:t>
      </w:r>
      <w:r w:rsidR="00647F00">
        <w:rPr>
          <w:color w:val="000000" w:themeColor="text1"/>
          <w:sz w:val="22"/>
          <w:szCs w:val="22"/>
        </w:rPr>
        <w:t>.</w:t>
      </w:r>
    </w:p>
    <w:p w:rsidR="00B561E5" w:rsidRDefault="00B561E5" w:rsidP="00932402">
      <w:pPr>
        <w:pStyle w:val="Lettered"/>
        <w:ind w:left="1440" w:hanging="1166"/>
        <w:jc w:val="left"/>
        <w:rPr>
          <w:sz w:val="22"/>
          <w:szCs w:val="22"/>
        </w:rPr>
      </w:pPr>
    </w:p>
    <w:p w:rsidR="00B561E5" w:rsidRDefault="00404DEB" w:rsidP="00932402">
      <w:pPr>
        <w:pStyle w:val="Lettered"/>
        <w:ind w:left="807" w:hanging="533"/>
        <w:jc w:val="left"/>
        <w:rPr>
          <w:sz w:val="22"/>
          <w:szCs w:val="22"/>
        </w:rPr>
      </w:pPr>
      <w:proofErr w:type="gramStart"/>
      <w:ins w:id="219" w:author="Author" w:date="2014-08-13T10:29:00Z">
        <w:r>
          <w:rPr>
            <w:sz w:val="22"/>
            <w:szCs w:val="22"/>
          </w:rPr>
          <w:t>o</w:t>
        </w:r>
      </w:ins>
      <w:proofErr w:type="gramEnd"/>
      <w:r w:rsidR="007D3E49" w:rsidRPr="00C000F2">
        <w:rPr>
          <w:sz w:val="22"/>
          <w:szCs w:val="22"/>
        </w:rPr>
        <w:t>.</w:t>
      </w:r>
      <w:r w:rsidR="007D3E49" w:rsidRPr="00C000F2">
        <w:rPr>
          <w:sz w:val="22"/>
          <w:szCs w:val="22"/>
        </w:rPr>
        <w:tab/>
        <w:t>Construction Assessment Program.  The NRC’s construction assessment program is implemented at each plant that is under construction to allow for the NRC to arrive at objective conclusions about a licensee’s effectiveness in assuring construction quality, provide for predictable responses to performance issues, and to clearly communicate performance assessment results to the public.</w:t>
      </w:r>
    </w:p>
    <w:p w:rsidR="00B561E5" w:rsidRDefault="00B561E5" w:rsidP="00932402">
      <w:pPr>
        <w:pStyle w:val="Lettered"/>
        <w:ind w:left="807" w:hanging="533"/>
        <w:jc w:val="left"/>
        <w:rPr>
          <w:sz w:val="22"/>
          <w:szCs w:val="22"/>
        </w:rPr>
      </w:pPr>
    </w:p>
    <w:p w:rsidR="00B561E5" w:rsidRDefault="00404DEB" w:rsidP="00932402">
      <w:pPr>
        <w:pStyle w:val="Lettered"/>
        <w:ind w:left="807" w:hanging="533"/>
        <w:jc w:val="left"/>
        <w:rPr>
          <w:sz w:val="22"/>
          <w:szCs w:val="22"/>
        </w:rPr>
      </w:pPr>
      <w:ins w:id="220" w:author="Author" w:date="2014-08-13T10:29:00Z">
        <w:r>
          <w:rPr>
            <w:sz w:val="22"/>
            <w:szCs w:val="22"/>
          </w:rPr>
          <w:t>p</w:t>
        </w:r>
      </w:ins>
      <w:r w:rsidR="00E565EE" w:rsidRPr="00122E32">
        <w:rPr>
          <w:sz w:val="22"/>
          <w:szCs w:val="22"/>
        </w:rPr>
        <w:t>.</w:t>
      </w:r>
      <w:r w:rsidR="00E565EE" w:rsidRPr="00C000F2">
        <w:rPr>
          <w:sz w:val="22"/>
          <w:szCs w:val="22"/>
        </w:rPr>
        <w:tab/>
        <w:t>Construction</w:t>
      </w:r>
      <w:r w:rsidR="00943F3A">
        <w:rPr>
          <w:sz w:val="22"/>
          <w:szCs w:val="22"/>
        </w:rPr>
        <w:t xml:space="preserve"> </w:t>
      </w:r>
      <w:r w:rsidR="00E565EE" w:rsidRPr="00C000F2">
        <w:rPr>
          <w:sz w:val="22"/>
          <w:szCs w:val="22"/>
        </w:rPr>
        <w:t>Deficiency Report.  As described in 10 CFR 50.55(e), an official notification to the NRC of a construction defect or failure to comply that could create a substantial safety hazard, were it to remain uncorrected.  A “substantial safety hazard” means a loss of safety function to the extent that there is a major reduction in the degree of protection provided to public health and safety from the facility.</w:t>
      </w:r>
    </w:p>
    <w:p w:rsidR="00B561E5" w:rsidRDefault="00B561E5" w:rsidP="00932402">
      <w:pPr>
        <w:pStyle w:val="Lettered"/>
        <w:ind w:left="807" w:hanging="533"/>
        <w:jc w:val="left"/>
        <w:rPr>
          <w:sz w:val="22"/>
          <w:szCs w:val="22"/>
        </w:rPr>
      </w:pPr>
    </w:p>
    <w:p w:rsidR="00B561E5" w:rsidRDefault="00404DEB" w:rsidP="00932402">
      <w:pPr>
        <w:pStyle w:val="Lettered"/>
        <w:ind w:left="807" w:hanging="533"/>
        <w:jc w:val="left"/>
        <w:rPr>
          <w:sz w:val="22"/>
          <w:szCs w:val="22"/>
        </w:rPr>
      </w:pPr>
      <w:ins w:id="221" w:author="Author" w:date="2014-08-13T10:29:00Z">
        <w:r>
          <w:rPr>
            <w:sz w:val="22"/>
            <w:szCs w:val="22"/>
          </w:rPr>
          <w:t>q</w:t>
        </w:r>
      </w:ins>
      <w:r w:rsidR="00AD5171" w:rsidRPr="00122E32">
        <w:rPr>
          <w:sz w:val="22"/>
          <w:szCs w:val="22"/>
        </w:rPr>
        <w:t>.</w:t>
      </w:r>
      <w:r w:rsidR="00AD5171" w:rsidRPr="00C000F2">
        <w:rPr>
          <w:sz w:val="22"/>
          <w:szCs w:val="22"/>
        </w:rPr>
        <w:tab/>
        <w:t>Construction Inspection Program (CIP)</w:t>
      </w:r>
      <w:r w:rsidR="00807863" w:rsidRPr="00C000F2">
        <w:rPr>
          <w:sz w:val="22"/>
          <w:szCs w:val="22"/>
        </w:rPr>
        <w:t>.</w:t>
      </w:r>
      <w:r w:rsidR="00AD5171" w:rsidRPr="00C000F2">
        <w:rPr>
          <w:sz w:val="22"/>
          <w:szCs w:val="22"/>
        </w:rPr>
        <w:t xml:space="preserve">  </w:t>
      </w:r>
      <w:proofErr w:type="gramStart"/>
      <w:r w:rsidR="00AD5171" w:rsidRPr="00C000F2">
        <w:rPr>
          <w:sz w:val="22"/>
          <w:szCs w:val="22"/>
        </w:rPr>
        <w:t>The inspection</w:t>
      </w:r>
      <w:r w:rsidR="00BF3540" w:rsidRPr="00C000F2">
        <w:rPr>
          <w:sz w:val="22"/>
          <w:szCs w:val="22"/>
        </w:rPr>
        <w:t>s</w:t>
      </w:r>
      <w:r w:rsidR="00AD5171" w:rsidRPr="00C000F2">
        <w:rPr>
          <w:sz w:val="22"/>
          <w:szCs w:val="22"/>
        </w:rPr>
        <w:t xml:space="preserve"> that will be conducted in accordance with IMCs 2501, 2502, 2503, 2504</w:t>
      </w:r>
      <w:r w:rsidR="0005181F">
        <w:rPr>
          <w:sz w:val="22"/>
          <w:szCs w:val="22"/>
        </w:rPr>
        <w:t>, and 2507</w:t>
      </w:r>
      <w:r w:rsidR="00AD5171" w:rsidRPr="00C000F2">
        <w:rPr>
          <w:sz w:val="22"/>
          <w:szCs w:val="22"/>
        </w:rPr>
        <w:t>.</w:t>
      </w:r>
      <w:proofErr w:type="gramEnd"/>
    </w:p>
    <w:p w:rsidR="00B561E5" w:rsidRDefault="00B561E5" w:rsidP="00932402">
      <w:pPr>
        <w:pStyle w:val="Lettered"/>
        <w:ind w:left="807" w:hanging="533"/>
        <w:jc w:val="left"/>
        <w:rPr>
          <w:sz w:val="22"/>
          <w:szCs w:val="22"/>
        </w:rPr>
      </w:pPr>
    </w:p>
    <w:p w:rsidR="00B23A47" w:rsidRDefault="00404DEB" w:rsidP="00932402">
      <w:pPr>
        <w:pStyle w:val="Lettered"/>
        <w:ind w:left="807" w:hanging="533"/>
        <w:jc w:val="left"/>
        <w:rPr>
          <w:sz w:val="22"/>
          <w:szCs w:val="22"/>
        </w:rPr>
        <w:sectPr w:rsidR="00B23A47" w:rsidSect="00232E4D">
          <w:footerReference w:type="default" r:id="rId20"/>
          <w:pgSz w:w="12240" w:h="15840"/>
          <w:pgMar w:top="1440" w:right="1440" w:bottom="1440" w:left="1440" w:header="1440" w:footer="1440" w:gutter="0"/>
          <w:cols w:space="720"/>
          <w:docGrid w:linePitch="360"/>
        </w:sectPr>
      </w:pPr>
      <w:ins w:id="222" w:author="Author" w:date="2014-08-13T10:29:00Z">
        <w:r>
          <w:rPr>
            <w:sz w:val="22"/>
            <w:szCs w:val="22"/>
          </w:rPr>
          <w:t>r</w:t>
        </w:r>
      </w:ins>
      <w:r w:rsidR="00CE3B17" w:rsidRPr="00122E32">
        <w:rPr>
          <w:sz w:val="22"/>
          <w:szCs w:val="22"/>
        </w:rPr>
        <w:t>.</w:t>
      </w:r>
      <w:r w:rsidR="00CE3B17" w:rsidRPr="00C000F2">
        <w:rPr>
          <w:sz w:val="22"/>
          <w:szCs w:val="22"/>
        </w:rPr>
        <w:tab/>
      </w:r>
      <w:r w:rsidR="00E565EE" w:rsidRPr="00C000F2">
        <w:rPr>
          <w:sz w:val="22"/>
          <w:szCs w:val="22"/>
        </w:rPr>
        <w:t xml:space="preserve">Construction Inspection Program Information Management System (CIPIMS).  </w:t>
      </w:r>
      <w:proofErr w:type="gramStart"/>
      <w:r w:rsidR="00E565EE" w:rsidRPr="00C000F2">
        <w:rPr>
          <w:sz w:val="22"/>
          <w:szCs w:val="22"/>
        </w:rPr>
        <w:t xml:space="preserve">The database that provides the means to </w:t>
      </w:r>
      <w:r w:rsidR="00AA717A">
        <w:rPr>
          <w:sz w:val="22"/>
          <w:szCs w:val="22"/>
        </w:rPr>
        <w:t xml:space="preserve">plan, </w:t>
      </w:r>
      <w:r w:rsidR="00E565EE" w:rsidRPr="00C000F2">
        <w:rPr>
          <w:sz w:val="22"/>
          <w:szCs w:val="22"/>
        </w:rPr>
        <w:t xml:space="preserve">document, report, and track NRC </w:t>
      </w:r>
      <w:r w:rsidR="00AD5171" w:rsidRPr="00C000F2">
        <w:rPr>
          <w:sz w:val="22"/>
          <w:szCs w:val="22"/>
        </w:rPr>
        <w:t xml:space="preserve">construction </w:t>
      </w:r>
      <w:r w:rsidR="00E565EE" w:rsidRPr="00C000F2">
        <w:rPr>
          <w:sz w:val="22"/>
          <w:szCs w:val="22"/>
        </w:rPr>
        <w:t>inspection activities and their results.</w:t>
      </w:r>
      <w:proofErr w:type="gramEnd"/>
    </w:p>
    <w:p w:rsidR="00B561E5" w:rsidRDefault="00B561E5" w:rsidP="00932402">
      <w:pPr>
        <w:pStyle w:val="Lettered"/>
        <w:ind w:left="807" w:hanging="533"/>
        <w:jc w:val="left"/>
        <w:rPr>
          <w:sz w:val="22"/>
          <w:szCs w:val="22"/>
        </w:rPr>
      </w:pPr>
    </w:p>
    <w:p w:rsidR="008E6D46" w:rsidRPr="00C000F2" w:rsidRDefault="00404DEB" w:rsidP="00932402">
      <w:pPr>
        <w:pStyle w:val="Lettered"/>
        <w:ind w:left="807" w:hanging="533"/>
        <w:jc w:val="left"/>
        <w:rPr>
          <w:sz w:val="22"/>
          <w:szCs w:val="22"/>
        </w:rPr>
      </w:pPr>
      <w:ins w:id="223" w:author="Author" w:date="2014-08-13T10:30:00Z">
        <w:r>
          <w:rPr>
            <w:sz w:val="22"/>
            <w:szCs w:val="22"/>
          </w:rPr>
          <w:t>s</w:t>
        </w:r>
      </w:ins>
      <w:r w:rsidR="00CE3B17" w:rsidRPr="00122E32">
        <w:rPr>
          <w:sz w:val="22"/>
          <w:szCs w:val="22"/>
        </w:rPr>
        <w:t>.</w:t>
      </w:r>
      <w:r w:rsidR="00CE3B17" w:rsidRPr="00C000F2">
        <w:rPr>
          <w:sz w:val="22"/>
          <w:szCs w:val="22"/>
        </w:rPr>
        <w:tab/>
      </w:r>
      <w:r w:rsidR="008E6D46" w:rsidRPr="00C000F2">
        <w:rPr>
          <w:sz w:val="22"/>
          <w:szCs w:val="22"/>
        </w:rPr>
        <w:t>Contractor.</w:t>
      </w:r>
      <w:r w:rsidR="00CE3B17" w:rsidRPr="00C000F2">
        <w:rPr>
          <w:sz w:val="22"/>
          <w:szCs w:val="22"/>
        </w:rPr>
        <w:t xml:space="preserve">  </w:t>
      </w:r>
      <w:proofErr w:type="gramStart"/>
      <w:r w:rsidR="00CE3B17" w:rsidRPr="00C000F2">
        <w:rPr>
          <w:sz w:val="22"/>
          <w:szCs w:val="22"/>
        </w:rPr>
        <w:t>Any organization or individual under contract to furnish items or services to a licensee engaging in an NRC-regulated activity.</w:t>
      </w:r>
      <w:proofErr w:type="gramEnd"/>
      <w:r w:rsidR="00CE3B17" w:rsidRPr="00C000F2">
        <w:rPr>
          <w:sz w:val="22"/>
          <w:szCs w:val="22"/>
        </w:rPr>
        <w:t xml:space="preserve">  It includes the terms consultant, vendor, supplier, fabricator, constructor, and sub-tier levels of these organizations.</w:t>
      </w:r>
    </w:p>
    <w:p w:rsidR="009D0D82" w:rsidRPr="00C000F2" w:rsidRDefault="009D0D82" w:rsidP="00932402">
      <w:pPr>
        <w:pStyle w:val="Lettered"/>
        <w:ind w:left="807" w:hanging="533"/>
        <w:jc w:val="left"/>
        <w:rPr>
          <w:sz w:val="22"/>
          <w:szCs w:val="22"/>
        </w:rPr>
      </w:pPr>
    </w:p>
    <w:p w:rsidR="009D0D82" w:rsidRPr="00C000F2" w:rsidRDefault="00404DEB" w:rsidP="00932402">
      <w:pPr>
        <w:pStyle w:val="Lettered"/>
        <w:ind w:left="807" w:hanging="533"/>
        <w:jc w:val="left"/>
        <w:rPr>
          <w:sz w:val="22"/>
          <w:szCs w:val="22"/>
        </w:rPr>
      </w:pPr>
      <w:ins w:id="224" w:author="Author" w:date="2014-08-13T10:30:00Z">
        <w:r>
          <w:rPr>
            <w:sz w:val="22"/>
            <w:szCs w:val="22"/>
          </w:rPr>
          <w:t>t</w:t>
        </w:r>
      </w:ins>
      <w:r w:rsidR="00DE7F08" w:rsidRPr="00122E32">
        <w:rPr>
          <w:sz w:val="22"/>
          <w:szCs w:val="22"/>
        </w:rPr>
        <w:t>.</w:t>
      </w:r>
      <w:r w:rsidR="009D0D82" w:rsidRPr="00C000F2">
        <w:rPr>
          <w:sz w:val="22"/>
          <w:szCs w:val="22"/>
        </w:rPr>
        <w:tab/>
        <w:t xml:space="preserve">Counterfeit or Fraudulently Marketed Items. </w:t>
      </w:r>
      <w:proofErr w:type="gramStart"/>
      <w:r w:rsidR="009D0D82" w:rsidRPr="00C000F2">
        <w:rPr>
          <w:sz w:val="22"/>
          <w:szCs w:val="22"/>
        </w:rPr>
        <w:t>Items that are deliberately manufactured or altered in such a way as to misrepresent the actual quality of the item with intent to defraud or deceive the purchaser.</w:t>
      </w:r>
      <w:proofErr w:type="gramEnd"/>
    </w:p>
    <w:p w:rsidR="00DF0423" w:rsidRPr="00C000F2" w:rsidRDefault="00DF0423" w:rsidP="00932402">
      <w:pPr>
        <w:pStyle w:val="Lettered"/>
        <w:jc w:val="left"/>
        <w:rPr>
          <w:sz w:val="22"/>
          <w:szCs w:val="22"/>
        </w:rPr>
      </w:pPr>
    </w:p>
    <w:p w:rsidR="00533ADC" w:rsidRDefault="00404DEB" w:rsidP="00932402">
      <w:pPr>
        <w:pStyle w:val="Lettered"/>
        <w:ind w:left="807" w:hanging="533"/>
        <w:jc w:val="left"/>
        <w:rPr>
          <w:ins w:id="225" w:author="Author" w:date="2014-08-13T10:11:00Z"/>
          <w:sz w:val="22"/>
          <w:szCs w:val="22"/>
        </w:rPr>
      </w:pPr>
      <w:ins w:id="226" w:author="Author" w:date="2014-08-13T10:30:00Z">
        <w:r>
          <w:rPr>
            <w:sz w:val="22"/>
            <w:szCs w:val="22"/>
          </w:rPr>
          <w:t>u</w:t>
        </w:r>
      </w:ins>
      <w:ins w:id="227" w:author="Author" w:date="2014-08-13T10:11:00Z">
        <w:r w:rsidR="00533ADC">
          <w:rPr>
            <w:sz w:val="22"/>
            <w:szCs w:val="22"/>
          </w:rPr>
          <w:t>.</w:t>
        </w:r>
        <w:r w:rsidR="00533ADC">
          <w:rPr>
            <w:sz w:val="22"/>
            <w:szCs w:val="22"/>
          </w:rPr>
          <w:tab/>
          <w:t xml:space="preserve">Degraded Cornerstone.  </w:t>
        </w:r>
      </w:ins>
      <w:proofErr w:type="gramStart"/>
      <w:ins w:id="228" w:author="Author" w:date="2014-08-13T10:12:00Z">
        <w:r w:rsidR="00533ADC" w:rsidRPr="00533ADC">
          <w:rPr>
            <w:sz w:val="22"/>
            <w:szCs w:val="22"/>
          </w:rPr>
          <w:t>A cornerstone that has two or more white inputs or one yellow input.</w:t>
        </w:r>
      </w:ins>
      <w:proofErr w:type="gramEnd"/>
    </w:p>
    <w:p w:rsidR="00533ADC" w:rsidRDefault="00533ADC" w:rsidP="00932402">
      <w:pPr>
        <w:pStyle w:val="Lettered"/>
        <w:ind w:left="807" w:hanging="533"/>
        <w:jc w:val="left"/>
        <w:rPr>
          <w:ins w:id="229" w:author="Author" w:date="2014-08-13T10:11:00Z"/>
          <w:sz w:val="22"/>
          <w:szCs w:val="22"/>
        </w:rPr>
      </w:pPr>
    </w:p>
    <w:p w:rsidR="00DF0423" w:rsidRDefault="00404DEB" w:rsidP="00932402">
      <w:pPr>
        <w:pStyle w:val="Lettered"/>
        <w:ind w:left="807" w:hanging="533"/>
        <w:jc w:val="left"/>
        <w:rPr>
          <w:sz w:val="22"/>
          <w:szCs w:val="22"/>
        </w:rPr>
      </w:pPr>
      <w:ins w:id="230" w:author="Author" w:date="2014-08-13T10:30:00Z">
        <w:r>
          <w:rPr>
            <w:sz w:val="22"/>
            <w:szCs w:val="22"/>
          </w:rPr>
          <w:t>v</w:t>
        </w:r>
      </w:ins>
      <w:r w:rsidR="00DF0423" w:rsidRPr="00122E32">
        <w:rPr>
          <w:sz w:val="22"/>
          <w:szCs w:val="22"/>
        </w:rPr>
        <w:t>.</w:t>
      </w:r>
      <w:r w:rsidR="00DF0423" w:rsidRPr="00C000F2">
        <w:rPr>
          <w:sz w:val="22"/>
          <w:szCs w:val="22"/>
        </w:rPr>
        <w:tab/>
        <w:t xml:space="preserve">Design Acceptance Criteria (DAC).  </w:t>
      </w:r>
      <w:proofErr w:type="gramStart"/>
      <w:r w:rsidR="00DF0423" w:rsidRPr="00C000F2">
        <w:rPr>
          <w:sz w:val="22"/>
          <w:szCs w:val="22"/>
        </w:rPr>
        <w:t>A set of prescribed limits, parameters, procedures, and attributes upon which the NRC relies, in a limited number of technical areas, in making a final safety determination to support a design certification.</w:t>
      </w:r>
      <w:proofErr w:type="gramEnd"/>
      <w:r w:rsidR="00DF0423" w:rsidRPr="00C000F2">
        <w:rPr>
          <w:sz w:val="22"/>
          <w:szCs w:val="22"/>
        </w:rPr>
        <w:t xml:space="preserve">  DAC are </w:t>
      </w:r>
      <w:r w:rsidR="009568BB" w:rsidRPr="00C000F2">
        <w:rPr>
          <w:sz w:val="22"/>
          <w:szCs w:val="22"/>
        </w:rPr>
        <w:t>part</w:t>
      </w:r>
      <w:r w:rsidR="00DF0423" w:rsidRPr="00C000F2">
        <w:rPr>
          <w:sz w:val="22"/>
          <w:szCs w:val="22"/>
        </w:rPr>
        <w:t xml:space="preserve"> of the ITAAC </w:t>
      </w:r>
      <w:r w:rsidR="009568BB" w:rsidRPr="00C000F2">
        <w:rPr>
          <w:sz w:val="22"/>
          <w:szCs w:val="22"/>
        </w:rPr>
        <w:t xml:space="preserve">inventory </w:t>
      </w:r>
      <w:r w:rsidR="0041604C" w:rsidRPr="00C000F2">
        <w:rPr>
          <w:sz w:val="22"/>
          <w:szCs w:val="22"/>
        </w:rPr>
        <w:t>for a given design.</w:t>
      </w:r>
    </w:p>
    <w:p w:rsidR="00200F5C" w:rsidRPr="00C000F2" w:rsidRDefault="00200F5C" w:rsidP="00932402">
      <w:pPr>
        <w:pStyle w:val="Lettered"/>
        <w:ind w:left="807" w:hanging="533"/>
        <w:jc w:val="left"/>
        <w:rPr>
          <w:sz w:val="22"/>
          <w:szCs w:val="22"/>
        </w:rPr>
      </w:pPr>
    </w:p>
    <w:p w:rsidR="00CD3260" w:rsidRPr="00C000F2" w:rsidRDefault="00404DEB" w:rsidP="00932402">
      <w:pPr>
        <w:pStyle w:val="Lettered"/>
        <w:ind w:left="807" w:hanging="533"/>
        <w:jc w:val="left"/>
        <w:rPr>
          <w:sz w:val="22"/>
          <w:szCs w:val="22"/>
        </w:rPr>
      </w:pPr>
      <w:ins w:id="231" w:author="Author" w:date="2014-08-13T10:30:00Z">
        <w:r>
          <w:rPr>
            <w:sz w:val="22"/>
            <w:szCs w:val="22"/>
          </w:rPr>
          <w:t>w</w:t>
        </w:r>
      </w:ins>
      <w:r w:rsidR="00CD3260" w:rsidRPr="00122E32">
        <w:rPr>
          <w:sz w:val="22"/>
          <w:szCs w:val="22"/>
        </w:rPr>
        <w:t>.</w:t>
      </w:r>
      <w:r w:rsidR="00CD3260" w:rsidRPr="00C000F2">
        <w:rPr>
          <w:sz w:val="22"/>
          <w:szCs w:val="22"/>
        </w:rPr>
        <w:tab/>
        <w:t xml:space="preserve">Design Control Document (DCD).  </w:t>
      </w:r>
      <w:proofErr w:type="gramStart"/>
      <w:r w:rsidR="00CD3260" w:rsidRPr="00C000F2">
        <w:rPr>
          <w:sz w:val="22"/>
          <w:szCs w:val="22"/>
        </w:rPr>
        <w:t>A repository of information comprising the Standard Plant Design.</w:t>
      </w:r>
      <w:proofErr w:type="gramEnd"/>
      <w:r w:rsidR="00CD3260" w:rsidRPr="00C000F2">
        <w:rPr>
          <w:sz w:val="22"/>
          <w:szCs w:val="22"/>
        </w:rPr>
        <w:t xml:space="preserve">  The DCD also provides the design-related information to be incorporated by reference into the 10 CFR Part 52 Appendices containing the design certification rules (</w:t>
      </w:r>
      <w:r w:rsidR="00E50809">
        <w:rPr>
          <w:sz w:val="22"/>
          <w:szCs w:val="22"/>
        </w:rPr>
        <w:t xml:space="preserve">i.e., Appendices A, B, C and D).  </w:t>
      </w:r>
      <w:r w:rsidR="00CD3260" w:rsidRPr="00C000F2">
        <w:rPr>
          <w:sz w:val="22"/>
          <w:szCs w:val="22"/>
        </w:rPr>
        <w:t>.</w:t>
      </w:r>
    </w:p>
    <w:p w:rsidR="00E50809" w:rsidRDefault="00E50809" w:rsidP="00932402">
      <w:pPr>
        <w:pStyle w:val="Lettered"/>
        <w:ind w:left="807" w:hanging="533"/>
        <w:jc w:val="left"/>
        <w:rPr>
          <w:sz w:val="22"/>
          <w:szCs w:val="22"/>
        </w:rPr>
      </w:pPr>
    </w:p>
    <w:p w:rsidR="00220637" w:rsidRPr="00C000F2" w:rsidRDefault="00404DEB" w:rsidP="00932402">
      <w:pPr>
        <w:pStyle w:val="Lettered"/>
        <w:ind w:left="807" w:hanging="533"/>
        <w:jc w:val="left"/>
        <w:rPr>
          <w:sz w:val="22"/>
          <w:szCs w:val="22"/>
        </w:rPr>
      </w:pPr>
      <w:ins w:id="232" w:author="Author" w:date="2014-08-13T10:30:00Z">
        <w:r>
          <w:rPr>
            <w:sz w:val="22"/>
            <w:szCs w:val="22"/>
          </w:rPr>
          <w:t>x</w:t>
        </w:r>
      </w:ins>
      <w:r w:rsidR="00DE7F08" w:rsidRPr="00C000F2">
        <w:rPr>
          <w:sz w:val="22"/>
          <w:szCs w:val="22"/>
        </w:rPr>
        <w:t>.</w:t>
      </w:r>
      <w:r w:rsidR="00220637" w:rsidRPr="00C000F2">
        <w:rPr>
          <w:sz w:val="22"/>
          <w:szCs w:val="22"/>
        </w:rPr>
        <w:tab/>
        <w:t>Documentation.  Any written, pictorial, or electronic information describing, defining, specifying</w:t>
      </w:r>
      <w:r w:rsidR="00896C57">
        <w:rPr>
          <w:sz w:val="22"/>
          <w:szCs w:val="22"/>
        </w:rPr>
        <w:t>,</w:t>
      </w:r>
      <w:r w:rsidR="00220637" w:rsidRPr="00C000F2">
        <w:rPr>
          <w:sz w:val="22"/>
          <w:szCs w:val="22"/>
        </w:rPr>
        <w:t xml:space="preserve"> reporting, or certifying activities, requirements, procedures, or results.</w:t>
      </w:r>
    </w:p>
    <w:p w:rsidR="00DF0423" w:rsidRPr="00C000F2" w:rsidRDefault="00DF0423" w:rsidP="00932402">
      <w:pPr>
        <w:pStyle w:val="Lettered"/>
        <w:jc w:val="left"/>
        <w:rPr>
          <w:sz w:val="22"/>
          <w:szCs w:val="22"/>
        </w:rPr>
      </w:pPr>
    </w:p>
    <w:p w:rsidR="00DF0423" w:rsidRPr="00C000F2" w:rsidRDefault="00404DEB" w:rsidP="00932402">
      <w:pPr>
        <w:pStyle w:val="Lettered"/>
        <w:ind w:left="807" w:hanging="533"/>
        <w:jc w:val="left"/>
        <w:rPr>
          <w:sz w:val="22"/>
          <w:szCs w:val="22"/>
        </w:rPr>
      </w:pPr>
      <w:ins w:id="233" w:author="Author" w:date="2014-08-13T10:30:00Z">
        <w:r>
          <w:rPr>
            <w:sz w:val="22"/>
            <w:szCs w:val="22"/>
          </w:rPr>
          <w:t>y</w:t>
        </w:r>
      </w:ins>
      <w:r w:rsidR="00DF0423" w:rsidRPr="00122E32">
        <w:rPr>
          <w:sz w:val="22"/>
          <w:szCs w:val="22"/>
        </w:rPr>
        <w:t>.</w:t>
      </w:r>
      <w:r w:rsidR="00DF0423" w:rsidRPr="00C000F2">
        <w:rPr>
          <w:sz w:val="22"/>
          <w:szCs w:val="22"/>
        </w:rPr>
        <w:tab/>
        <w:t xml:space="preserve">Early site permit (ESP).  </w:t>
      </w:r>
      <w:proofErr w:type="gramStart"/>
      <w:r w:rsidR="00DF0423" w:rsidRPr="00C000F2">
        <w:rPr>
          <w:sz w:val="22"/>
          <w:szCs w:val="22"/>
        </w:rPr>
        <w:t>Commission approval, issued under subpart A of Part 52, for a site or sites for one or more nuclear power facilities.</w:t>
      </w:r>
      <w:proofErr w:type="gramEnd"/>
      <w:r w:rsidR="00BF3540" w:rsidRPr="00C000F2">
        <w:rPr>
          <w:sz w:val="22"/>
          <w:szCs w:val="22"/>
        </w:rPr>
        <w:t xml:space="preserve">  An early site permit is a partial construction permit.</w:t>
      </w:r>
    </w:p>
    <w:p w:rsidR="00CD3260" w:rsidRPr="00C000F2" w:rsidRDefault="00CD3260" w:rsidP="00932402">
      <w:pPr>
        <w:pStyle w:val="Lettered"/>
        <w:ind w:left="807" w:hanging="533"/>
        <w:jc w:val="left"/>
        <w:rPr>
          <w:sz w:val="22"/>
          <w:szCs w:val="22"/>
        </w:rPr>
      </w:pPr>
    </w:p>
    <w:p w:rsidR="00250ECB" w:rsidRDefault="00404DEB" w:rsidP="00932402">
      <w:pPr>
        <w:pStyle w:val="Lettered"/>
        <w:ind w:left="807" w:hanging="533"/>
        <w:jc w:val="left"/>
        <w:rPr>
          <w:sz w:val="22"/>
          <w:szCs w:val="22"/>
        </w:rPr>
      </w:pPr>
      <w:ins w:id="234" w:author="Author" w:date="2014-08-13T10:30:00Z">
        <w:r>
          <w:rPr>
            <w:sz w:val="22"/>
            <w:szCs w:val="22"/>
          </w:rPr>
          <w:t>z</w:t>
        </w:r>
      </w:ins>
      <w:r w:rsidR="00CD3260" w:rsidRPr="00122E32">
        <w:rPr>
          <w:sz w:val="22"/>
          <w:szCs w:val="22"/>
        </w:rPr>
        <w:t>.</w:t>
      </w:r>
      <w:r w:rsidR="00CD3260" w:rsidRPr="00C000F2">
        <w:rPr>
          <w:sz w:val="22"/>
          <w:szCs w:val="22"/>
        </w:rPr>
        <w:tab/>
        <w:t xml:space="preserve">Engineering Design Verification (EDV) Inspection.  An inspection that is conducted to: (1) verify that the design authority (e.g., the organizations contracted by an NRC applicant to provide engineering, procurement, and construction support) has developed processes that allow for the complete and accurate transfer of the high level design information and performance requirements specified in the Final Safety Analysis Report (FSAR) into detailed procedures, specifications, calculations, drawings, procurement, and/or construction documents, in a manner consistent with the requirements of Appendix </w:t>
      </w:r>
      <w:r w:rsidR="005F592B" w:rsidRPr="00C000F2">
        <w:rPr>
          <w:sz w:val="22"/>
          <w:szCs w:val="22"/>
        </w:rPr>
        <w:t>B to 10 CFR Part 50;  (</w:t>
      </w:r>
      <w:r w:rsidR="00CD3260" w:rsidRPr="00C000F2">
        <w:rPr>
          <w:sz w:val="22"/>
          <w:szCs w:val="22"/>
        </w:rPr>
        <w:t>2</w:t>
      </w:r>
      <w:r w:rsidR="005F592B" w:rsidRPr="00C000F2">
        <w:rPr>
          <w:sz w:val="22"/>
          <w:szCs w:val="22"/>
        </w:rPr>
        <w:t>)</w:t>
      </w:r>
      <w:r w:rsidR="00CD3260" w:rsidRPr="00C000F2">
        <w:rPr>
          <w:sz w:val="22"/>
          <w:szCs w:val="22"/>
        </w:rPr>
        <w:t xml:space="preserve"> </w:t>
      </w:r>
      <w:r w:rsidR="005F592B" w:rsidRPr="00C000F2">
        <w:rPr>
          <w:sz w:val="22"/>
          <w:szCs w:val="22"/>
        </w:rPr>
        <w:t>v</w:t>
      </w:r>
      <w:r w:rsidR="00CD3260" w:rsidRPr="00C000F2">
        <w:rPr>
          <w:sz w:val="22"/>
          <w:szCs w:val="22"/>
        </w:rPr>
        <w:t>erify that the design authority has developed processes to ensure changes to the</w:t>
      </w:r>
      <w:r w:rsidR="005F592B" w:rsidRPr="00C000F2">
        <w:rPr>
          <w:sz w:val="22"/>
          <w:szCs w:val="22"/>
        </w:rPr>
        <w:t xml:space="preserve"> </w:t>
      </w:r>
      <w:r w:rsidR="00CD3260" w:rsidRPr="00C000F2">
        <w:rPr>
          <w:sz w:val="22"/>
          <w:szCs w:val="22"/>
        </w:rPr>
        <w:t>d</w:t>
      </w:r>
      <w:r w:rsidR="005F592B" w:rsidRPr="00C000F2">
        <w:rPr>
          <w:sz w:val="22"/>
          <w:szCs w:val="22"/>
        </w:rPr>
        <w:t>esign are adequately controlled; and (3) v</w:t>
      </w:r>
      <w:r w:rsidR="00CD3260" w:rsidRPr="00C000F2">
        <w:rPr>
          <w:sz w:val="22"/>
          <w:szCs w:val="22"/>
        </w:rPr>
        <w:t>erify, through a detailed technical review of selected systems, that the design</w:t>
      </w:r>
      <w:r w:rsidR="005F592B" w:rsidRPr="00C000F2">
        <w:rPr>
          <w:sz w:val="22"/>
          <w:szCs w:val="22"/>
        </w:rPr>
        <w:t xml:space="preserve"> </w:t>
      </w:r>
      <w:r w:rsidR="00CD3260" w:rsidRPr="00C000F2">
        <w:rPr>
          <w:sz w:val="22"/>
          <w:szCs w:val="22"/>
        </w:rPr>
        <w:t>authority’s implementation of its design and design control processes has produced</w:t>
      </w:r>
      <w:r w:rsidR="005F592B" w:rsidRPr="00C000F2">
        <w:rPr>
          <w:sz w:val="22"/>
          <w:szCs w:val="22"/>
        </w:rPr>
        <w:t xml:space="preserve"> </w:t>
      </w:r>
      <w:r w:rsidR="00CD3260" w:rsidRPr="00C000F2">
        <w:rPr>
          <w:sz w:val="22"/>
          <w:szCs w:val="22"/>
        </w:rPr>
        <w:t>detailed procedures, specifications, calculations, drawings, procurement, and/or</w:t>
      </w:r>
      <w:r w:rsidR="005F592B" w:rsidRPr="00C000F2">
        <w:rPr>
          <w:sz w:val="22"/>
          <w:szCs w:val="22"/>
        </w:rPr>
        <w:t xml:space="preserve"> </w:t>
      </w:r>
      <w:r w:rsidR="00CD3260" w:rsidRPr="00C000F2">
        <w:rPr>
          <w:sz w:val="22"/>
          <w:szCs w:val="22"/>
        </w:rPr>
        <w:t>construction documents that are consistent with NRC regulations, the FSAR, and the</w:t>
      </w:r>
      <w:r w:rsidR="005F592B" w:rsidRPr="00C000F2">
        <w:rPr>
          <w:sz w:val="22"/>
          <w:szCs w:val="22"/>
        </w:rPr>
        <w:t xml:space="preserve"> </w:t>
      </w:r>
      <w:r w:rsidR="00CD3260" w:rsidRPr="00C000F2">
        <w:rPr>
          <w:sz w:val="22"/>
          <w:szCs w:val="22"/>
        </w:rPr>
        <w:t>NRC’s Safety Evaluation Report (if issued).</w:t>
      </w:r>
    </w:p>
    <w:p w:rsidR="00250ECB" w:rsidRDefault="00250ECB" w:rsidP="00932402">
      <w:pPr>
        <w:pStyle w:val="Lettered"/>
        <w:ind w:left="807" w:hanging="533"/>
        <w:jc w:val="left"/>
        <w:rPr>
          <w:sz w:val="22"/>
          <w:szCs w:val="22"/>
        </w:rPr>
      </w:pPr>
    </w:p>
    <w:p w:rsidR="00DF0423" w:rsidRPr="00C000F2" w:rsidRDefault="00404DEB" w:rsidP="00932402">
      <w:pPr>
        <w:pStyle w:val="Lettered"/>
        <w:ind w:left="807" w:hanging="533"/>
        <w:jc w:val="left"/>
        <w:rPr>
          <w:sz w:val="22"/>
          <w:szCs w:val="22"/>
        </w:rPr>
      </w:pPr>
      <w:proofErr w:type="gramStart"/>
      <w:ins w:id="235" w:author="Author" w:date="2014-08-13T10:30:00Z">
        <w:r>
          <w:rPr>
            <w:sz w:val="22"/>
            <w:szCs w:val="22"/>
          </w:rPr>
          <w:t>aa</w:t>
        </w:r>
      </w:ins>
      <w:proofErr w:type="gramEnd"/>
      <w:r w:rsidR="00DF0423" w:rsidRPr="00122E32">
        <w:rPr>
          <w:sz w:val="22"/>
          <w:szCs w:val="22"/>
        </w:rPr>
        <w:t>.</w:t>
      </w:r>
      <w:r w:rsidR="00DF0423" w:rsidRPr="00C000F2">
        <w:rPr>
          <w:sz w:val="22"/>
          <w:szCs w:val="22"/>
        </w:rPr>
        <w:tab/>
      </w:r>
      <w:proofErr w:type="gramStart"/>
      <w:r w:rsidR="00DF0423" w:rsidRPr="00C000F2">
        <w:rPr>
          <w:sz w:val="22"/>
          <w:szCs w:val="22"/>
        </w:rPr>
        <w:t>Family of ITAAC.</w:t>
      </w:r>
      <w:proofErr w:type="gramEnd"/>
      <w:r w:rsidR="00DF0423" w:rsidRPr="00C000F2">
        <w:rPr>
          <w:sz w:val="22"/>
          <w:szCs w:val="22"/>
        </w:rPr>
        <w:t xml:space="preserve">  A grouping of ITAAC that are related through similar construction processes, resulting products, and general inspection attributes.</w:t>
      </w:r>
    </w:p>
    <w:p w:rsidR="005F592B" w:rsidRPr="00C000F2" w:rsidRDefault="005F592B" w:rsidP="00932402">
      <w:pPr>
        <w:pStyle w:val="Lettered"/>
        <w:ind w:left="807" w:hanging="533"/>
        <w:jc w:val="left"/>
        <w:rPr>
          <w:sz w:val="22"/>
          <w:szCs w:val="22"/>
        </w:rPr>
      </w:pPr>
    </w:p>
    <w:p w:rsidR="00B23A47" w:rsidRDefault="00404DEB" w:rsidP="00932402">
      <w:pPr>
        <w:pStyle w:val="Lettered"/>
        <w:ind w:left="807" w:hanging="533"/>
        <w:jc w:val="left"/>
        <w:rPr>
          <w:sz w:val="22"/>
          <w:szCs w:val="22"/>
        </w:rPr>
        <w:sectPr w:rsidR="00B23A47" w:rsidSect="00232E4D">
          <w:footerReference w:type="default" r:id="rId21"/>
          <w:pgSz w:w="12240" w:h="15840"/>
          <w:pgMar w:top="1440" w:right="1440" w:bottom="1440" w:left="1440" w:header="1440" w:footer="1440" w:gutter="0"/>
          <w:cols w:space="720"/>
          <w:docGrid w:linePitch="360"/>
        </w:sectPr>
      </w:pPr>
      <w:proofErr w:type="gramStart"/>
      <w:ins w:id="236" w:author="Author" w:date="2014-08-13T10:30:00Z">
        <w:r>
          <w:rPr>
            <w:sz w:val="22"/>
            <w:szCs w:val="22"/>
          </w:rPr>
          <w:t>ab</w:t>
        </w:r>
      </w:ins>
      <w:proofErr w:type="gramEnd"/>
      <w:r w:rsidR="005F592B" w:rsidRPr="00122E32">
        <w:rPr>
          <w:sz w:val="22"/>
          <w:szCs w:val="22"/>
        </w:rPr>
        <w:t>.</w:t>
      </w:r>
      <w:r w:rsidR="005F592B" w:rsidRPr="00C000F2">
        <w:rPr>
          <w:sz w:val="22"/>
          <w:szCs w:val="22"/>
        </w:rPr>
        <w:tab/>
        <w:t xml:space="preserve">Final Safety Analysis Report.  A report </w:t>
      </w:r>
      <w:r w:rsidR="00E7203D" w:rsidRPr="00C000F2">
        <w:rPr>
          <w:sz w:val="22"/>
          <w:szCs w:val="22"/>
        </w:rPr>
        <w:t xml:space="preserve">that is included in an application for an operating license </w:t>
      </w:r>
      <w:r w:rsidR="005F592B" w:rsidRPr="00C000F2">
        <w:rPr>
          <w:sz w:val="22"/>
          <w:szCs w:val="22"/>
        </w:rPr>
        <w:t xml:space="preserve">that </w:t>
      </w:r>
      <w:r w:rsidR="00E7203D" w:rsidRPr="00C000F2">
        <w:rPr>
          <w:sz w:val="22"/>
          <w:szCs w:val="22"/>
        </w:rPr>
        <w:t>presents</w:t>
      </w:r>
      <w:r w:rsidR="005F592B" w:rsidRPr="00C000F2">
        <w:rPr>
          <w:sz w:val="22"/>
          <w:szCs w:val="22"/>
        </w:rPr>
        <w:t xml:space="preserve"> information describ</w:t>
      </w:r>
      <w:r w:rsidR="00E7203D" w:rsidRPr="00C000F2">
        <w:rPr>
          <w:sz w:val="22"/>
          <w:szCs w:val="22"/>
        </w:rPr>
        <w:t>ing</w:t>
      </w:r>
      <w:r w:rsidR="005F592B" w:rsidRPr="00C000F2">
        <w:rPr>
          <w:sz w:val="22"/>
          <w:szCs w:val="22"/>
        </w:rPr>
        <w:t xml:space="preserve"> the facility, presents the design bases and </w:t>
      </w:r>
    </w:p>
    <w:p w:rsidR="005F592B" w:rsidRDefault="00B23A47" w:rsidP="00932402">
      <w:pPr>
        <w:pStyle w:val="Lettered"/>
        <w:ind w:left="807" w:hanging="533"/>
        <w:jc w:val="left"/>
        <w:rPr>
          <w:ins w:id="237" w:author="Author" w:date="2014-08-13T10:12:00Z"/>
          <w:sz w:val="22"/>
          <w:szCs w:val="22"/>
        </w:rPr>
      </w:pPr>
      <w:r>
        <w:rPr>
          <w:sz w:val="22"/>
          <w:szCs w:val="22"/>
        </w:rPr>
        <w:lastRenderedPageBreak/>
        <w:tab/>
      </w:r>
      <w:proofErr w:type="gramStart"/>
      <w:r w:rsidR="005F592B" w:rsidRPr="00C000F2">
        <w:rPr>
          <w:sz w:val="22"/>
          <w:szCs w:val="22"/>
        </w:rPr>
        <w:t>the</w:t>
      </w:r>
      <w:proofErr w:type="gramEnd"/>
      <w:r w:rsidR="005F592B" w:rsidRPr="00C000F2">
        <w:rPr>
          <w:sz w:val="22"/>
          <w:szCs w:val="22"/>
        </w:rPr>
        <w:t xml:space="preserve"> limits on its operation, and presents a safety analysis of the structures, systems, and components and of the facility as a whole</w:t>
      </w:r>
      <w:r w:rsidR="00E7203D" w:rsidRPr="00C000F2">
        <w:rPr>
          <w:sz w:val="22"/>
          <w:szCs w:val="22"/>
        </w:rPr>
        <w:t>.</w:t>
      </w:r>
    </w:p>
    <w:p w:rsidR="00533ADC" w:rsidRDefault="00533ADC" w:rsidP="00932402">
      <w:pPr>
        <w:pStyle w:val="Lettered"/>
        <w:ind w:left="807" w:hanging="533"/>
        <w:jc w:val="left"/>
        <w:rPr>
          <w:ins w:id="238" w:author="Author" w:date="2014-08-13T10:12:00Z"/>
          <w:sz w:val="22"/>
          <w:szCs w:val="22"/>
        </w:rPr>
      </w:pPr>
    </w:p>
    <w:p w:rsidR="00533ADC" w:rsidRPr="00C000F2" w:rsidRDefault="00404DEB" w:rsidP="00932402">
      <w:pPr>
        <w:pStyle w:val="Lettered"/>
        <w:ind w:left="807" w:hanging="533"/>
        <w:jc w:val="left"/>
        <w:rPr>
          <w:sz w:val="22"/>
          <w:szCs w:val="22"/>
        </w:rPr>
      </w:pPr>
      <w:proofErr w:type="gramStart"/>
      <w:ins w:id="239" w:author="Author" w:date="2014-08-13T10:30:00Z">
        <w:r>
          <w:rPr>
            <w:sz w:val="22"/>
            <w:szCs w:val="22"/>
          </w:rPr>
          <w:t>ac</w:t>
        </w:r>
      </w:ins>
      <w:proofErr w:type="gramEnd"/>
      <w:ins w:id="240" w:author="Author" w:date="2014-08-13T10:12:00Z">
        <w:r w:rsidR="00533ADC">
          <w:rPr>
            <w:sz w:val="22"/>
            <w:szCs w:val="22"/>
          </w:rPr>
          <w:t>.</w:t>
        </w:r>
        <w:r w:rsidR="00533ADC">
          <w:rPr>
            <w:sz w:val="22"/>
            <w:szCs w:val="22"/>
          </w:rPr>
          <w:tab/>
        </w:r>
        <w:r w:rsidR="00533ADC" w:rsidRPr="00533ADC">
          <w:rPr>
            <w:sz w:val="22"/>
            <w:szCs w:val="22"/>
          </w:rPr>
          <w:t>Held-Open Finding.  A safety-significant finding that is considered a</w:t>
        </w:r>
      </w:ins>
      <w:ins w:id="241" w:author="Author" w:date="2014-08-13T10:13:00Z">
        <w:r w:rsidR="00533ADC">
          <w:rPr>
            <w:sz w:val="22"/>
            <w:szCs w:val="22"/>
          </w:rPr>
          <w:t xml:space="preserve"> Construction</w:t>
        </w:r>
      </w:ins>
      <w:ins w:id="242" w:author="Author" w:date="2014-08-13T10:12:00Z">
        <w:r w:rsidR="00533ADC" w:rsidRPr="00533ADC">
          <w:rPr>
            <w:sz w:val="22"/>
            <w:szCs w:val="22"/>
          </w:rPr>
          <w:t xml:space="preserve"> Action Matrix input for more than </w:t>
        </w:r>
      </w:ins>
      <w:ins w:id="243" w:author="Author" w:date="2014-08-13T10:13:00Z">
        <w:r w:rsidR="00533ADC">
          <w:rPr>
            <w:sz w:val="22"/>
            <w:szCs w:val="22"/>
          </w:rPr>
          <w:t>two</w:t>
        </w:r>
      </w:ins>
      <w:ins w:id="244" w:author="Author" w:date="2014-08-13T10:12:00Z">
        <w:r w:rsidR="00533ADC" w:rsidRPr="00533ADC">
          <w:rPr>
            <w:sz w:val="22"/>
            <w:szCs w:val="22"/>
          </w:rPr>
          <w:t xml:space="preserve"> quarters.</w:t>
        </w:r>
      </w:ins>
    </w:p>
    <w:p w:rsidR="00DF0423" w:rsidRPr="00C000F2" w:rsidRDefault="00DF0423" w:rsidP="00932402">
      <w:pPr>
        <w:pStyle w:val="Lettered"/>
        <w:jc w:val="left"/>
        <w:rPr>
          <w:sz w:val="22"/>
          <w:szCs w:val="22"/>
        </w:rPr>
      </w:pPr>
    </w:p>
    <w:p w:rsidR="00DF0423" w:rsidRPr="00C000F2" w:rsidRDefault="00404DEB" w:rsidP="00932402">
      <w:pPr>
        <w:pStyle w:val="Lettered"/>
        <w:ind w:left="807" w:hanging="533"/>
        <w:jc w:val="left"/>
        <w:rPr>
          <w:sz w:val="22"/>
          <w:szCs w:val="22"/>
        </w:rPr>
      </w:pPr>
      <w:proofErr w:type="gramStart"/>
      <w:ins w:id="245" w:author="Author" w:date="2014-08-13T10:30:00Z">
        <w:r>
          <w:rPr>
            <w:sz w:val="22"/>
            <w:szCs w:val="22"/>
          </w:rPr>
          <w:t>ad</w:t>
        </w:r>
      </w:ins>
      <w:proofErr w:type="gramEnd"/>
      <w:r w:rsidR="00DF0423" w:rsidRPr="00122E32">
        <w:rPr>
          <w:sz w:val="22"/>
          <w:szCs w:val="22"/>
        </w:rPr>
        <w:t>.</w:t>
      </w:r>
      <w:r w:rsidR="00DF0423" w:rsidRPr="00C000F2">
        <w:rPr>
          <w:sz w:val="22"/>
          <w:szCs w:val="22"/>
        </w:rPr>
        <w:tab/>
      </w:r>
      <w:proofErr w:type="gramStart"/>
      <w:r w:rsidR="00DF0423" w:rsidRPr="00C000F2">
        <w:rPr>
          <w:sz w:val="22"/>
          <w:szCs w:val="22"/>
        </w:rPr>
        <w:t>Inspection.</w:t>
      </w:r>
      <w:proofErr w:type="gramEnd"/>
      <w:r w:rsidR="00DF0423" w:rsidRPr="00C000F2">
        <w:rPr>
          <w:sz w:val="22"/>
          <w:szCs w:val="22"/>
        </w:rPr>
        <w:t xml:space="preserve">  (1) An NRC activity consisting of examination, observation, or measurement to determine applicant/licensee/contractor/vendor conformance with requirements and/or standards.  (2) Applicant/licensee/contractor/vendor activity consisting of examination, observation, or measurements to determine the conformance of materials, supplies, components, parts, systems, processes or structures to pre-determined quality requirements.</w:t>
      </w:r>
    </w:p>
    <w:p w:rsidR="00DF0423" w:rsidRPr="00C000F2" w:rsidRDefault="00DF0423" w:rsidP="00932402">
      <w:pPr>
        <w:pStyle w:val="Lettered"/>
        <w:jc w:val="left"/>
        <w:rPr>
          <w:sz w:val="22"/>
          <w:szCs w:val="22"/>
        </w:rPr>
      </w:pPr>
    </w:p>
    <w:p w:rsidR="00DF0423" w:rsidRPr="00C000F2" w:rsidRDefault="00404DEB" w:rsidP="00932402">
      <w:pPr>
        <w:pStyle w:val="Lettered"/>
        <w:ind w:left="807" w:hanging="533"/>
        <w:jc w:val="left"/>
        <w:rPr>
          <w:sz w:val="22"/>
          <w:szCs w:val="22"/>
        </w:rPr>
      </w:pPr>
      <w:proofErr w:type="gramStart"/>
      <w:ins w:id="246" w:author="Author" w:date="2014-08-13T10:30:00Z">
        <w:r>
          <w:rPr>
            <w:sz w:val="22"/>
            <w:szCs w:val="22"/>
          </w:rPr>
          <w:t>ae</w:t>
        </w:r>
      </w:ins>
      <w:proofErr w:type="gramEnd"/>
      <w:r w:rsidR="00DF0423" w:rsidRPr="00122E32">
        <w:rPr>
          <w:sz w:val="22"/>
          <w:szCs w:val="22"/>
        </w:rPr>
        <w:t>.</w:t>
      </w:r>
      <w:r w:rsidR="00DF0423" w:rsidRPr="00C000F2">
        <w:rPr>
          <w:sz w:val="22"/>
          <w:szCs w:val="22"/>
        </w:rPr>
        <w:tab/>
      </w:r>
      <w:proofErr w:type="gramStart"/>
      <w:r w:rsidR="00DF0423" w:rsidRPr="00C000F2">
        <w:rPr>
          <w:sz w:val="22"/>
          <w:szCs w:val="22"/>
        </w:rPr>
        <w:t>Inspection Document.</w:t>
      </w:r>
      <w:proofErr w:type="gramEnd"/>
      <w:r w:rsidR="00DF0423" w:rsidRPr="00C000F2">
        <w:rPr>
          <w:sz w:val="22"/>
          <w:szCs w:val="22"/>
        </w:rPr>
        <w:t xml:space="preserve">  Any material obtained or developed during an inspection that is considered to be an NRC record.  (Inspectors should review IMC 0620, “Inspection Documents and Records,” for clarification on how materials become agency records.)</w:t>
      </w:r>
    </w:p>
    <w:p w:rsidR="00DF0423" w:rsidRPr="00C000F2" w:rsidRDefault="00DF0423" w:rsidP="00932402">
      <w:pPr>
        <w:pStyle w:val="Lettered"/>
        <w:jc w:val="left"/>
        <w:rPr>
          <w:sz w:val="22"/>
          <w:szCs w:val="22"/>
        </w:rPr>
      </w:pPr>
    </w:p>
    <w:p w:rsidR="00DF0423" w:rsidRPr="00C000F2" w:rsidRDefault="00404DEB" w:rsidP="00932402">
      <w:pPr>
        <w:pStyle w:val="Lettered"/>
        <w:ind w:left="807" w:hanging="533"/>
        <w:jc w:val="left"/>
        <w:rPr>
          <w:sz w:val="22"/>
          <w:szCs w:val="22"/>
        </w:rPr>
      </w:pPr>
      <w:proofErr w:type="spellStart"/>
      <w:proofErr w:type="gramStart"/>
      <w:ins w:id="247" w:author="Author" w:date="2014-08-13T10:31:00Z">
        <w:r>
          <w:rPr>
            <w:sz w:val="22"/>
            <w:szCs w:val="22"/>
          </w:rPr>
          <w:t>af</w:t>
        </w:r>
      </w:ins>
      <w:proofErr w:type="spellEnd"/>
      <w:proofErr w:type="gramEnd"/>
      <w:r w:rsidR="00DF0423" w:rsidRPr="00122E32">
        <w:rPr>
          <w:sz w:val="22"/>
          <w:szCs w:val="22"/>
        </w:rPr>
        <w:t>.</w:t>
      </w:r>
      <w:r w:rsidR="00DF0423" w:rsidRPr="00C000F2">
        <w:rPr>
          <w:sz w:val="22"/>
          <w:szCs w:val="22"/>
        </w:rPr>
        <w:tab/>
      </w:r>
      <w:proofErr w:type="gramStart"/>
      <w:r w:rsidR="00DF0423" w:rsidRPr="00C000F2">
        <w:rPr>
          <w:sz w:val="22"/>
          <w:szCs w:val="22"/>
        </w:rPr>
        <w:t>Integrated Inspection Report.</w:t>
      </w:r>
      <w:proofErr w:type="gramEnd"/>
      <w:r w:rsidR="00DF0423" w:rsidRPr="00C000F2">
        <w:rPr>
          <w:sz w:val="22"/>
          <w:szCs w:val="22"/>
        </w:rPr>
        <w:t xml:space="preserve">  A construction inspection report that combines inspection items from multiple inspections (resident, regional, etc.) conducted during a specific time period.</w:t>
      </w:r>
    </w:p>
    <w:p w:rsidR="00DF0423" w:rsidRPr="00C000F2" w:rsidRDefault="00DF0423" w:rsidP="00932402">
      <w:pPr>
        <w:pStyle w:val="Lettered"/>
        <w:jc w:val="left"/>
        <w:rPr>
          <w:sz w:val="22"/>
          <w:szCs w:val="22"/>
        </w:rPr>
      </w:pPr>
    </w:p>
    <w:p w:rsidR="007D3E49" w:rsidRPr="00C000F2" w:rsidRDefault="00404DEB" w:rsidP="00932402">
      <w:pPr>
        <w:pStyle w:val="Lettered"/>
        <w:ind w:left="807" w:hanging="533"/>
        <w:jc w:val="left"/>
        <w:rPr>
          <w:sz w:val="22"/>
          <w:szCs w:val="22"/>
        </w:rPr>
      </w:pPr>
      <w:proofErr w:type="gramStart"/>
      <w:ins w:id="248" w:author="Author" w:date="2014-08-13T10:31:00Z">
        <w:r>
          <w:rPr>
            <w:sz w:val="22"/>
            <w:szCs w:val="22"/>
          </w:rPr>
          <w:t>ag</w:t>
        </w:r>
      </w:ins>
      <w:proofErr w:type="gramEnd"/>
      <w:r w:rsidR="00DF0423" w:rsidRPr="00122E32">
        <w:rPr>
          <w:sz w:val="22"/>
          <w:szCs w:val="22"/>
        </w:rPr>
        <w:t>.</w:t>
      </w:r>
      <w:r w:rsidR="00DF0423" w:rsidRPr="00C000F2">
        <w:rPr>
          <w:sz w:val="22"/>
          <w:szCs w:val="22"/>
        </w:rPr>
        <w:tab/>
      </w:r>
      <w:proofErr w:type="gramStart"/>
      <w:r w:rsidR="00DF0423" w:rsidRPr="00C000F2">
        <w:rPr>
          <w:sz w:val="22"/>
          <w:szCs w:val="22"/>
        </w:rPr>
        <w:t>Inspections, Tests, Analyses, and Acceptance Criteria (ITAAC)</w:t>
      </w:r>
      <w:r w:rsidR="001F56C3" w:rsidRPr="00C000F2">
        <w:rPr>
          <w:sz w:val="22"/>
          <w:szCs w:val="22"/>
        </w:rPr>
        <w:t>.</w:t>
      </w:r>
      <w:proofErr w:type="gramEnd"/>
      <w:r w:rsidR="00DF0423" w:rsidRPr="00C000F2">
        <w:rPr>
          <w:sz w:val="22"/>
          <w:szCs w:val="22"/>
        </w:rPr>
        <w:t xml:space="preserve">  Those inspections, tests, analyses, and acceptance criteria identified in the combined license that if met </w:t>
      </w:r>
      <w:r w:rsidR="0084149E" w:rsidRPr="00C000F2">
        <w:rPr>
          <w:sz w:val="22"/>
          <w:szCs w:val="22"/>
        </w:rPr>
        <w:t xml:space="preserve">by the licensee </w:t>
      </w:r>
      <w:r w:rsidR="00DF0423" w:rsidRPr="00C000F2">
        <w:rPr>
          <w:sz w:val="22"/>
          <w:szCs w:val="22"/>
        </w:rPr>
        <w:t>are necessary and sufficient to provide reasonable assurance that the facility has been constructed and will operate in conformity with the license, the provisions of the Atomic Energy Act, as amended, and the Commi</w:t>
      </w:r>
      <w:r w:rsidR="006A38C9" w:rsidRPr="00C000F2">
        <w:rPr>
          <w:sz w:val="22"/>
          <w:szCs w:val="22"/>
        </w:rPr>
        <w:t>ssion’s rules and regulations.</w:t>
      </w:r>
    </w:p>
    <w:p w:rsidR="007D3E49" w:rsidRPr="00C000F2" w:rsidRDefault="007D3E49" w:rsidP="00932402">
      <w:pPr>
        <w:pStyle w:val="Lettered"/>
        <w:ind w:left="807" w:hanging="533"/>
        <w:jc w:val="left"/>
        <w:rPr>
          <w:sz w:val="22"/>
          <w:szCs w:val="22"/>
        </w:rPr>
      </w:pPr>
    </w:p>
    <w:p w:rsidR="00DF0423" w:rsidRPr="00C000F2" w:rsidRDefault="00404DEB" w:rsidP="00932402">
      <w:pPr>
        <w:pStyle w:val="Lettered"/>
        <w:ind w:left="807" w:hanging="533"/>
        <w:jc w:val="left"/>
        <w:rPr>
          <w:sz w:val="22"/>
          <w:szCs w:val="22"/>
        </w:rPr>
      </w:pPr>
      <w:proofErr w:type="gramStart"/>
      <w:ins w:id="249" w:author="Author" w:date="2014-08-13T10:31:00Z">
        <w:r>
          <w:rPr>
            <w:sz w:val="22"/>
            <w:szCs w:val="22"/>
          </w:rPr>
          <w:t>ah</w:t>
        </w:r>
      </w:ins>
      <w:proofErr w:type="gramEnd"/>
      <w:r w:rsidR="003351E5" w:rsidRPr="00C000F2">
        <w:rPr>
          <w:sz w:val="22"/>
          <w:szCs w:val="22"/>
        </w:rPr>
        <w:t>.</w:t>
      </w:r>
      <w:r w:rsidR="007D3E49" w:rsidRPr="00C000F2">
        <w:rPr>
          <w:sz w:val="22"/>
          <w:szCs w:val="22"/>
        </w:rPr>
        <w:tab/>
      </w:r>
      <w:proofErr w:type="gramStart"/>
      <w:r w:rsidR="007D3E49" w:rsidRPr="00C000F2">
        <w:rPr>
          <w:sz w:val="22"/>
          <w:szCs w:val="22"/>
        </w:rPr>
        <w:t>ITAAC Attributes.</w:t>
      </w:r>
      <w:proofErr w:type="gramEnd"/>
      <w:r w:rsidR="007D3E49" w:rsidRPr="00C000F2">
        <w:rPr>
          <w:sz w:val="22"/>
          <w:szCs w:val="22"/>
        </w:rPr>
        <w:t xml:space="preserve">  A number of common, descriptive characteristics for each ITAAC that can be analyzed and weighted by a methodology that allows the ITAAC to be prioritized for inspection planning.</w:t>
      </w:r>
      <w:r w:rsidR="006A38C9" w:rsidRPr="00C000F2">
        <w:rPr>
          <w:sz w:val="22"/>
          <w:szCs w:val="22"/>
        </w:rPr>
        <w:t xml:space="preserve"> </w:t>
      </w:r>
    </w:p>
    <w:p w:rsidR="007D3E49" w:rsidRPr="00C000F2" w:rsidRDefault="007D3E49" w:rsidP="00932402">
      <w:pPr>
        <w:pStyle w:val="Lettered"/>
        <w:ind w:left="807" w:hanging="533"/>
        <w:jc w:val="left"/>
        <w:rPr>
          <w:sz w:val="22"/>
          <w:szCs w:val="22"/>
        </w:rPr>
      </w:pPr>
    </w:p>
    <w:p w:rsidR="007D3E49" w:rsidRPr="00C000F2" w:rsidRDefault="00404DEB" w:rsidP="00932402">
      <w:pPr>
        <w:pStyle w:val="Lettered"/>
        <w:ind w:left="807" w:hanging="533"/>
        <w:jc w:val="left"/>
        <w:rPr>
          <w:sz w:val="22"/>
          <w:szCs w:val="22"/>
        </w:rPr>
      </w:pPr>
      <w:proofErr w:type="spellStart"/>
      <w:proofErr w:type="gramStart"/>
      <w:ins w:id="250" w:author="Author" w:date="2014-08-13T10:31:00Z">
        <w:r>
          <w:rPr>
            <w:sz w:val="22"/>
            <w:szCs w:val="22"/>
          </w:rPr>
          <w:t>ai</w:t>
        </w:r>
      </w:ins>
      <w:proofErr w:type="spellEnd"/>
      <w:proofErr w:type="gramEnd"/>
      <w:r w:rsidR="003351E5" w:rsidRPr="00C000F2">
        <w:rPr>
          <w:sz w:val="22"/>
          <w:szCs w:val="22"/>
        </w:rPr>
        <w:t>.</w:t>
      </w:r>
      <w:r w:rsidR="007D3E49" w:rsidRPr="00C000F2">
        <w:rPr>
          <w:sz w:val="22"/>
          <w:szCs w:val="22"/>
        </w:rPr>
        <w:tab/>
      </w:r>
      <w:proofErr w:type="gramStart"/>
      <w:r w:rsidR="007D3E49" w:rsidRPr="00C000F2">
        <w:rPr>
          <w:sz w:val="22"/>
          <w:szCs w:val="22"/>
        </w:rPr>
        <w:t>ITAAC Closeout.</w:t>
      </w:r>
      <w:proofErr w:type="gramEnd"/>
      <w:r w:rsidR="007D3E49" w:rsidRPr="00C000F2">
        <w:rPr>
          <w:sz w:val="22"/>
          <w:szCs w:val="22"/>
        </w:rPr>
        <w:t xml:space="preserve">  </w:t>
      </w:r>
      <w:proofErr w:type="gramStart"/>
      <w:r w:rsidR="007D3E49" w:rsidRPr="00C000F2">
        <w:rPr>
          <w:sz w:val="22"/>
          <w:szCs w:val="22"/>
        </w:rPr>
        <w:t>The process by which the licensee affirms that an ITAAC has been satisfactorily completed.</w:t>
      </w:r>
      <w:proofErr w:type="gramEnd"/>
    </w:p>
    <w:p w:rsidR="007D3E49" w:rsidRPr="00C000F2" w:rsidRDefault="007D3E49" w:rsidP="00932402">
      <w:pPr>
        <w:pStyle w:val="Lettered"/>
        <w:ind w:left="807" w:hanging="533"/>
        <w:jc w:val="left"/>
        <w:rPr>
          <w:sz w:val="22"/>
          <w:szCs w:val="22"/>
        </w:rPr>
      </w:pPr>
    </w:p>
    <w:p w:rsidR="007D3E49" w:rsidRPr="00C000F2" w:rsidRDefault="003351E5" w:rsidP="00932402">
      <w:pPr>
        <w:pStyle w:val="Lettered"/>
        <w:ind w:left="807" w:hanging="533"/>
        <w:jc w:val="left"/>
        <w:rPr>
          <w:sz w:val="22"/>
          <w:szCs w:val="22"/>
        </w:rPr>
      </w:pPr>
      <w:proofErr w:type="spellStart"/>
      <w:proofErr w:type="gramStart"/>
      <w:r w:rsidRPr="00C000F2">
        <w:rPr>
          <w:sz w:val="22"/>
          <w:szCs w:val="22"/>
        </w:rPr>
        <w:t>a</w:t>
      </w:r>
      <w:ins w:id="251" w:author="Author" w:date="2014-08-13T10:31:00Z">
        <w:r w:rsidR="00404DEB">
          <w:rPr>
            <w:sz w:val="22"/>
            <w:szCs w:val="22"/>
          </w:rPr>
          <w:t>j</w:t>
        </w:r>
      </w:ins>
      <w:proofErr w:type="spellEnd"/>
      <w:proofErr w:type="gramEnd"/>
      <w:r w:rsidRPr="00C000F2">
        <w:rPr>
          <w:sz w:val="22"/>
          <w:szCs w:val="22"/>
        </w:rPr>
        <w:t>.</w:t>
      </w:r>
      <w:r w:rsidR="007D3E49" w:rsidRPr="00C000F2">
        <w:rPr>
          <w:sz w:val="22"/>
          <w:szCs w:val="22"/>
        </w:rPr>
        <w:tab/>
      </w:r>
      <w:proofErr w:type="gramStart"/>
      <w:r w:rsidR="007D3E49" w:rsidRPr="00C000F2">
        <w:rPr>
          <w:sz w:val="22"/>
          <w:szCs w:val="22"/>
        </w:rPr>
        <w:t>ITAAC Closeout Verification.</w:t>
      </w:r>
      <w:proofErr w:type="gramEnd"/>
      <w:r w:rsidR="007D3E49" w:rsidRPr="00C000F2">
        <w:rPr>
          <w:sz w:val="22"/>
          <w:szCs w:val="22"/>
        </w:rPr>
        <w:t xml:space="preserve">  </w:t>
      </w:r>
      <w:proofErr w:type="gramStart"/>
      <w:r w:rsidR="007D3E49" w:rsidRPr="00C000F2">
        <w:rPr>
          <w:sz w:val="22"/>
          <w:szCs w:val="22"/>
        </w:rPr>
        <w:t>The NRC process which evaluates the licensee</w:t>
      </w:r>
      <w:r w:rsidR="00300AB1">
        <w:rPr>
          <w:sz w:val="22"/>
          <w:szCs w:val="22"/>
        </w:rPr>
        <w:t>’</w:t>
      </w:r>
      <w:r w:rsidR="007D3E49" w:rsidRPr="00C000F2">
        <w:rPr>
          <w:sz w:val="22"/>
          <w:szCs w:val="22"/>
        </w:rPr>
        <w:t>s affirmation of satisfactory ITAAC completion.</w:t>
      </w:r>
      <w:proofErr w:type="gramEnd"/>
    </w:p>
    <w:p w:rsidR="007D3E49" w:rsidRPr="00C000F2" w:rsidRDefault="007D3E49" w:rsidP="00932402">
      <w:pPr>
        <w:pStyle w:val="Lettered"/>
        <w:ind w:left="807" w:hanging="533"/>
        <w:jc w:val="left"/>
        <w:rPr>
          <w:sz w:val="22"/>
          <w:szCs w:val="22"/>
        </w:rPr>
      </w:pPr>
    </w:p>
    <w:p w:rsidR="007D3E49" w:rsidRPr="00C000F2" w:rsidRDefault="003351E5" w:rsidP="00932402">
      <w:pPr>
        <w:pStyle w:val="Lettered"/>
        <w:ind w:left="807" w:hanging="533"/>
        <w:jc w:val="left"/>
        <w:rPr>
          <w:sz w:val="22"/>
          <w:szCs w:val="22"/>
        </w:rPr>
      </w:pPr>
      <w:proofErr w:type="spellStart"/>
      <w:proofErr w:type="gramStart"/>
      <w:r w:rsidRPr="00C000F2">
        <w:rPr>
          <w:sz w:val="22"/>
          <w:szCs w:val="22"/>
        </w:rPr>
        <w:t>a</w:t>
      </w:r>
      <w:ins w:id="252" w:author="Author" w:date="2014-08-13T10:31:00Z">
        <w:r w:rsidR="00404DEB">
          <w:rPr>
            <w:sz w:val="22"/>
            <w:szCs w:val="22"/>
          </w:rPr>
          <w:t>k</w:t>
        </w:r>
      </w:ins>
      <w:proofErr w:type="spellEnd"/>
      <w:proofErr w:type="gramEnd"/>
      <w:r w:rsidRPr="00C000F2">
        <w:rPr>
          <w:sz w:val="22"/>
          <w:szCs w:val="22"/>
        </w:rPr>
        <w:t>.</w:t>
      </w:r>
      <w:r w:rsidR="00A53926" w:rsidRPr="00C000F2">
        <w:rPr>
          <w:sz w:val="22"/>
          <w:szCs w:val="22"/>
        </w:rPr>
        <w:tab/>
      </w:r>
      <w:proofErr w:type="gramStart"/>
      <w:r w:rsidR="007D3E49" w:rsidRPr="00C000F2">
        <w:rPr>
          <w:sz w:val="22"/>
          <w:szCs w:val="22"/>
        </w:rPr>
        <w:t>ITAAC Matrix.</w:t>
      </w:r>
      <w:proofErr w:type="gramEnd"/>
      <w:r w:rsidR="007D3E49" w:rsidRPr="00C000F2">
        <w:rPr>
          <w:sz w:val="22"/>
          <w:szCs w:val="22"/>
        </w:rPr>
        <w:t xml:space="preserve">  An inspection planning tool that identifies groups (i.e., “families”) of ITAAC, based upon common characteristics, which facilitate the ITAAC sampling process and provide a consistent model for the </w:t>
      </w:r>
      <w:r w:rsidR="00300AB1">
        <w:rPr>
          <w:sz w:val="22"/>
          <w:szCs w:val="22"/>
        </w:rPr>
        <w:t>targeting</w:t>
      </w:r>
      <w:r w:rsidR="00300AB1" w:rsidRPr="00C000F2">
        <w:rPr>
          <w:sz w:val="22"/>
          <w:szCs w:val="22"/>
        </w:rPr>
        <w:t xml:space="preserve"> </w:t>
      </w:r>
      <w:r w:rsidR="007D3E49" w:rsidRPr="00C000F2">
        <w:rPr>
          <w:sz w:val="22"/>
          <w:szCs w:val="22"/>
        </w:rPr>
        <w:t>of ITAAC at plants of a similar design.</w:t>
      </w:r>
    </w:p>
    <w:p w:rsidR="001F56C3" w:rsidRPr="00C000F2" w:rsidRDefault="001F56C3" w:rsidP="00932402">
      <w:pPr>
        <w:pStyle w:val="Lettered"/>
        <w:jc w:val="left"/>
        <w:rPr>
          <w:sz w:val="22"/>
          <w:szCs w:val="22"/>
        </w:rPr>
      </w:pPr>
    </w:p>
    <w:p w:rsidR="001F56C3" w:rsidRDefault="003351E5" w:rsidP="00932402">
      <w:pPr>
        <w:pStyle w:val="Lettered"/>
        <w:ind w:left="807" w:hanging="533"/>
        <w:jc w:val="left"/>
        <w:rPr>
          <w:sz w:val="22"/>
          <w:szCs w:val="22"/>
        </w:rPr>
      </w:pPr>
      <w:proofErr w:type="gramStart"/>
      <w:r w:rsidRPr="00C000F2">
        <w:rPr>
          <w:sz w:val="22"/>
          <w:szCs w:val="22"/>
        </w:rPr>
        <w:t>a</w:t>
      </w:r>
      <w:ins w:id="253" w:author="Author" w:date="2014-08-13T10:31:00Z">
        <w:r w:rsidR="00404DEB">
          <w:rPr>
            <w:sz w:val="22"/>
            <w:szCs w:val="22"/>
          </w:rPr>
          <w:t>l</w:t>
        </w:r>
      </w:ins>
      <w:proofErr w:type="gramEnd"/>
      <w:r w:rsidRPr="00C000F2">
        <w:rPr>
          <w:sz w:val="22"/>
          <w:szCs w:val="22"/>
        </w:rPr>
        <w:t>.</w:t>
      </w:r>
      <w:r w:rsidR="001F56C3" w:rsidRPr="00C000F2">
        <w:rPr>
          <w:sz w:val="22"/>
          <w:szCs w:val="22"/>
        </w:rPr>
        <w:tab/>
        <w:t>Licensee.  A person or entity authorized to conduct activities under a license (e.g., early site permit, construction permit, combined license, or limited work authorization) issued by the Commission.</w:t>
      </w:r>
    </w:p>
    <w:p w:rsidR="00B23A47" w:rsidRDefault="00B23A47" w:rsidP="00932402">
      <w:pPr>
        <w:pStyle w:val="Lettered"/>
        <w:ind w:left="807" w:hanging="533"/>
        <w:jc w:val="left"/>
        <w:rPr>
          <w:sz w:val="22"/>
          <w:szCs w:val="22"/>
        </w:rPr>
        <w:sectPr w:rsidR="00B23A47" w:rsidSect="00232E4D">
          <w:pgSz w:w="12240" w:h="15840"/>
          <w:pgMar w:top="1440" w:right="1440" w:bottom="1440" w:left="1440" w:header="1440" w:footer="1440" w:gutter="0"/>
          <w:cols w:space="720"/>
          <w:docGrid w:linePitch="360"/>
        </w:sectPr>
      </w:pPr>
    </w:p>
    <w:p w:rsidR="00250ECB" w:rsidRDefault="00250ECB" w:rsidP="00932402">
      <w:pPr>
        <w:pStyle w:val="Lettered"/>
        <w:ind w:left="807" w:hanging="533"/>
        <w:jc w:val="left"/>
        <w:rPr>
          <w:sz w:val="22"/>
          <w:szCs w:val="22"/>
        </w:rPr>
      </w:pPr>
    </w:p>
    <w:p w:rsidR="005F66F8" w:rsidRPr="00C000F2" w:rsidRDefault="005F66F8" w:rsidP="00932402">
      <w:pPr>
        <w:pStyle w:val="Lettered"/>
        <w:ind w:left="807" w:hanging="533"/>
        <w:jc w:val="left"/>
        <w:rPr>
          <w:sz w:val="22"/>
          <w:szCs w:val="22"/>
        </w:rPr>
      </w:pPr>
      <w:proofErr w:type="gramStart"/>
      <w:r>
        <w:rPr>
          <w:sz w:val="22"/>
          <w:szCs w:val="22"/>
        </w:rPr>
        <w:t>a</w:t>
      </w:r>
      <w:ins w:id="254" w:author="Author" w:date="2014-08-13T10:31:00Z">
        <w:r w:rsidR="00404DEB">
          <w:rPr>
            <w:sz w:val="22"/>
            <w:szCs w:val="22"/>
          </w:rPr>
          <w:t>m</w:t>
        </w:r>
      </w:ins>
      <w:proofErr w:type="gramEnd"/>
      <w:r>
        <w:rPr>
          <w:sz w:val="22"/>
          <w:szCs w:val="22"/>
        </w:rPr>
        <w:t>.</w:t>
      </w:r>
      <w:r>
        <w:rPr>
          <w:sz w:val="22"/>
          <w:szCs w:val="22"/>
        </w:rPr>
        <w:tab/>
      </w:r>
      <w:proofErr w:type="gramStart"/>
      <w:r>
        <w:rPr>
          <w:sz w:val="22"/>
          <w:szCs w:val="22"/>
        </w:rPr>
        <w:t>Licensee Agent.</w:t>
      </w:r>
      <w:proofErr w:type="gramEnd"/>
      <w:r>
        <w:rPr>
          <w:sz w:val="22"/>
          <w:szCs w:val="22"/>
        </w:rPr>
        <w:t xml:space="preserve">  </w:t>
      </w:r>
      <w:proofErr w:type="gramStart"/>
      <w:r>
        <w:rPr>
          <w:sz w:val="22"/>
          <w:szCs w:val="22"/>
        </w:rPr>
        <w:t xml:space="preserve">An entity to which a licensee </w:t>
      </w:r>
      <w:r w:rsidRPr="005F66F8">
        <w:rPr>
          <w:sz w:val="22"/>
          <w:szCs w:val="22"/>
        </w:rPr>
        <w:t xml:space="preserve">has delegated the work of establishing and executing </w:t>
      </w:r>
      <w:r w:rsidR="00A12013">
        <w:rPr>
          <w:sz w:val="22"/>
          <w:szCs w:val="22"/>
        </w:rPr>
        <w:t>its Quality Assurance</w:t>
      </w:r>
      <w:r w:rsidRPr="005F66F8">
        <w:rPr>
          <w:sz w:val="22"/>
          <w:szCs w:val="22"/>
        </w:rPr>
        <w:t xml:space="preserve"> program, or parts thereof.</w:t>
      </w:r>
      <w:proofErr w:type="gramEnd"/>
      <w:r w:rsidR="00A12013">
        <w:rPr>
          <w:sz w:val="22"/>
          <w:szCs w:val="22"/>
        </w:rPr>
        <w:t xml:space="preserve">  </w:t>
      </w:r>
      <w:r w:rsidR="008877E3">
        <w:rPr>
          <w:sz w:val="22"/>
          <w:szCs w:val="22"/>
        </w:rPr>
        <w:t>For example,</w:t>
      </w:r>
      <w:r w:rsidR="008877E3" w:rsidRPr="008877E3">
        <w:rPr>
          <w:sz w:val="22"/>
          <w:szCs w:val="22"/>
        </w:rPr>
        <w:t xml:space="preserve"> a contractor who does not have a license </w:t>
      </w:r>
      <w:r w:rsidR="008877E3">
        <w:rPr>
          <w:sz w:val="22"/>
          <w:szCs w:val="22"/>
        </w:rPr>
        <w:t>who conducts</w:t>
      </w:r>
      <w:r w:rsidR="008877E3" w:rsidRPr="008877E3">
        <w:rPr>
          <w:sz w:val="22"/>
          <w:szCs w:val="22"/>
        </w:rPr>
        <w:t xml:space="preserve"> construction </w:t>
      </w:r>
      <w:r w:rsidR="008877E3">
        <w:rPr>
          <w:sz w:val="22"/>
          <w:szCs w:val="22"/>
        </w:rPr>
        <w:t>activities</w:t>
      </w:r>
      <w:r w:rsidR="008877E3" w:rsidRPr="008877E3">
        <w:rPr>
          <w:sz w:val="22"/>
          <w:szCs w:val="22"/>
        </w:rPr>
        <w:t xml:space="preserve"> </w:t>
      </w:r>
      <w:r w:rsidR="008877E3">
        <w:rPr>
          <w:sz w:val="22"/>
          <w:szCs w:val="22"/>
        </w:rPr>
        <w:t>does so as an agent of the licensee who holds the applicable l</w:t>
      </w:r>
      <w:r w:rsidR="008877E3" w:rsidRPr="008877E3">
        <w:rPr>
          <w:sz w:val="22"/>
          <w:szCs w:val="22"/>
        </w:rPr>
        <w:t>icense</w:t>
      </w:r>
      <w:r w:rsidR="008877E3">
        <w:rPr>
          <w:sz w:val="22"/>
          <w:szCs w:val="22"/>
        </w:rPr>
        <w:t xml:space="preserve">.  </w:t>
      </w:r>
      <w:r w:rsidR="00A12013">
        <w:rPr>
          <w:sz w:val="22"/>
          <w:szCs w:val="22"/>
        </w:rPr>
        <w:t xml:space="preserve">This term also applies to applicants prior to the issuance of a COL. </w:t>
      </w:r>
      <w:r w:rsidR="00300AB1">
        <w:rPr>
          <w:sz w:val="22"/>
          <w:szCs w:val="22"/>
        </w:rPr>
        <w:t xml:space="preserve"> Per 10 CFR Part 50, Appendix B, Criterion I, t</w:t>
      </w:r>
      <w:r w:rsidR="00300AB1" w:rsidRPr="00300AB1">
        <w:rPr>
          <w:sz w:val="22"/>
          <w:szCs w:val="22"/>
        </w:rPr>
        <w:t>he applicant</w:t>
      </w:r>
      <w:r w:rsidR="00300AB1">
        <w:rPr>
          <w:sz w:val="22"/>
          <w:szCs w:val="22"/>
        </w:rPr>
        <w:t xml:space="preserve"> or licensee</w:t>
      </w:r>
      <w:r w:rsidR="00300AB1" w:rsidRPr="00300AB1">
        <w:rPr>
          <w:sz w:val="22"/>
          <w:szCs w:val="22"/>
        </w:rPr>
        <w:t xml:space="preserve"> may delegate to others, such as agents, the work of establishing and executing the quality assurance program, or any part thereof, but shall retain responsibility for the quality assurance program.</w:t>
      </w:r>
      <w:r w:rsidR="00A12013">
        <w:rPr>
          <w:sz w:val="22"/>
          <w:szCs w:val="22"/>
        </w:rPr>
        <w:t xml:space="preserve"> </w:t>
      </w:r>
    </w:p>
    <w:p w:rsidR="00AD5171" w:rsidRPr="00C000F2" w:rsidRDefault="00AD5171" w:rsidP="00932402">
      <w:pPr>
        <w:pStyle w:val="Lettered"/>
        <w:jc w:val="left"/>
        <w:rPr>
          <w:sz w:val="22"/>
          <w:szCs w:val="22"/>
        </w:rPr>
      </w:pPr>
    </w:p>
    <w:p w:rsidR="00AD5171" w:rsidRDefault="003351E5" w:rsidP="00932402">
      <w:pPr>
        <w:pStyle w:val="Lettered"/>
        <w:ind w:left="807" w:hanging="533"/>
        <w:jc w:val="left"/>
        <w:rPr>
          <w:ins w:id="255" w:author="Author" w:date="2014-08-13T10:13:00Z"/>
          <w:sz w:val="22"/>
          <w:szCs w:val="22"/>
        </w:rPr>
      </w:pPr>
      <w:proofErr w:type="gramStart"/>
      <w:r w:rsidRPr="00122E32">
        <w:rPr>
          <w:sz w:val="22"/>
          <w:szCs w:val="22"/>
        </w:rPr>
        <w:t>a</w:t>
      </w:r>
      <w:ins w:id="256" w:author="Author" w:date="2014-08-13T10:31:00Z">
        <w:r w:rsidR="00404DEB">
          <w:rPr>
            <w:sz w:val="22"/>
            <w:szCs w:val="22"/>
          </w:rPr>
          <w:t>n</w:t>
        </w:r>
      </w:ins>
      <w:proofErr w:type="gramEnd"/>
      <w:r w:rsidR="00AD5171" w:rsidRPr="00122E32">
        <w:rPr>
          <w:sz w:val="22"/>
          <w:szCs w:val="22"/>
        </w:rPr>
        <w:t>.</w:t>
      </w:r>
      <w:r w:rsidR="00AD5171" w:rsidRPr="00C000F2">
        <w:rPr>
          <w:sz w:val="22"/>
          <w:szCs w:val="22"/>
        </w:rPr>
        <w:tab/>
        <w:t>Limited Work Authorization.  The authorization provided by the Director of New Reactors or the Director of Nuclear Reactor Regulation under 10 CFR 50.10 allowing that person to perform the driving of piles, subsurface preparation, placement of backfill, concrete, or permanent retaining walls within an excavation, installation of the foundation, including placement of concrete, any of which are for an SSC of the facility for which either a construction permit or combined license is otherwise required.</w:t>
      </w:r>
    </w:p>
    <w:p w:rsidR="00533ADC" w:rsidRDefault="00533ADC" w:rsidP="00932402">
      <w:pPr>
        <w:pStyle w:val="Lettered"/>
        <w:ind w:left="807" w:hanging="533"/>
        <w:jc w:val="left"/>
        <w:rPr>
          <w:ins w:id="257" w:author="Author" w:date="2014-08-13T10:13:00Z"/>
          <w:sz w:val="22"/>
          <w:szCs w:val="22"/>
        </w:rPr>
      </w:pPr>
    </w:p>
    <w:p w:rsidR="00533ADC" w:rsidRDefault="00533ADC" w:rsidP="00932402">
      <w:pPr>
        <w:pStyle w:val="Lettered"/>
        <w:ind w:left="807" w:hanging="533"/>
        <w:jc w:val="left"/>
        <w:rPr>
          <w:ins w:id="258" w:author="Author" w:date="2014-08-13T10:14:00Z"/>
          <w:sz w:val="22"/>
          <w:szCs w:val="22"/>
        </w:rPr>
      </w:pPr>
      <w:proofErr w:type="spellStart"/>
      <w:proofErr w:type="gramStart"/>
      <w:ins w:id="259" w:author="Author" w:date="2014-08-13T10:13:00Z">
        <w:r>
          <w:rPr>
            <w:sz w:val="22"/>
            <w:szCs w:val="22"/>
          </w:rPr>
          <w:t>a</w:t>
        </w:r>
      </w:ins>
      <w:ins w:id="260" w:author="Author" w:date="2014-08-13T10:32:00Z">
        <w:r w:rsidR="00FE2AA5">
          <w:rPr>
            <w:sz w:val="22"/>
            <w:szCs w:val="22"/>
          </w:rPr>
          <w:t>o</w:t>
        </w:r>
      </w:ins>
      <w:proofErr w:type="spellEnd"/>
      <w:proofErr w:type="gramEnd"/>
      <w:ins w:id="261" w:author="Author" w:date="2014-08-13T10:13:00Z">
        <w:r>
          <w:rPr>
            <w:sz w:val="22"/>
            <w:szCs w:val="22"/>
          </w:rPr>
          <w:t>.</w:t>
        </w:r>
      </w:ins>
      <w:ins w:id="262" w:author="Author" w:date="2014-08-13T10:14:00Z">
        <w:r>
          <w:rPr>
            <w:sz w:val="22"/>
            <w:szCs w:val="22"/>
          </w:rPr>
          <w:tab/>
        </w:r>
        <w:r w:rsidRPr="00533ADC">
          <w:rPr>
            <w:sz w:val="22"/>
            <w:szCs w:val="22"/>
          </w:rPr>
          <w:t xml:space="preserve">Long-standing </w:t>
        </w:r>
        <w:r>
          <w:rPr>
            <w:sz w:val="22"/>
            <w:szCs w:val="22"/>
          </w:rPr>
          <w:t xml:space="preserve">Construction </w:t>
        </w:r>
        <w:r w:rsidRPr="00533ADC">
          <w:rPr>
            <w:sz w:val="22"/>
            <w:szCs w:val="22"/>
          </w:rPr>
          <w:t>Substantive Cross-Cutting Issue (</w:t>
        </w:r>
        <w:r>
          <w:rPr>
            <w:sz w:val="22"/>
            <w:szCs w:val="22"/>
          </w:rPr>
          <w:t>c</w:t>
        </w:r>
        <w:r w:rsidRPr="00533ADC">
          <w:rPr>
            <w:sz w:val="22"/>
            <w:szCs w:val="22"/>
          </w:rPr>
          <w:t>SCCI).</w:t>
        </w:r>
        <w:r>
          <w:rPr>
            <w:sz w:val="22"/>
            <w:szCs w:val="22"/>
          </w:rPr>
          <w:t xml:space="preserve">  </w:t>
        </w:r>
        <w:proofErr w:type="gramStart"/>
        <w:r w:rsidRPr="00533ADC">
          <w:rPr>
            <w:sz w:val="22"/>
            <w:szCs w:val="22"/>
          </w:rPr>
          <w:t xml:space="preserve">A </w:t>
        </w:r>
        <w:r>
          <w:rPr>
            <w:sz w:val="22"/>
            <w:szCs w:val="22"/>
          </w:rPr>
          <w:t>c</w:t>
        </w:r>
        <w:r w:rsidRPr="00533ADC">
          <w:rPr>
            <w:sz w:val="22"/>
            <w:szCs w:val="22"/>
          </w:rPr>
          <w:t>SCCI that has been open for six or more consecutive quarters.</w:t>
        </w:r>
        <w:proofErr w:type="gramEnd"/>
      </w:ins>
    </w:p>
    <w:p w:rsidR="00533ADC" w:rsidRDefault="00533ADC" w:rsidP="00932402">
      <w:pPr>
        <w:pStyle w:val="Lettered"/>
        <w:ind w:left="807" w:hanging="533"/>
        <w:jc w:val="left"/>
        <w:rPr>
          <w:ins w:id="263" w:author="Author" w:date="2014-08-13T10:14:00Z"/>
          <w:sz w:val="22"/>
          <w:szCs w:val="22"/>
        </w:rPr>
      </w:pPr>
    </w:p>
    <w:p w:rsidR="00533ADC" w:rsidRPr="00C000F2" w:rsidRDefault="00533ADC" w:rsidP="00932402">
      <w:pPr>
        <w:pStyle w:val="Lettered"/>
        <w:ind w:left="807" w:hanging="533"/>
        <w:jc w:val="left"/>
        <w:rPr>
          <w:sz w:val="22"/>
          <w:szCs w:val="22"/>
        </w:rPr>
      </w:pPr>
      <w:proofErr w:type="gramStart"/>
      <w:ins w:id="264" w:author="Author" w:date="2014-08-13T10:15:00Z">
        <w:r>
          <w:rPr>
            <w:sz w:val="22"/>
            <w:szCs w:val="22"/>
          </w:rPr>
          <w:t>a</w:t>
        </w:r>
      </w:ins>
      <w:ins w:id="265" w:author="Author" w:date="2014-08-13T10:32:00Z">
        <w:r w:rsidR="00FE2AA5">
          <w:rPr>
            <w:sz w:val="22"/>
            <w:szCs w:val="22"/>
          </w:rPr>
          <w:t>p</w:t>
        </w:r>
      </w:ins>
      <w:proofErr w:type="gramEnd"/>
      <w:ins w:id="266" w:author="Author" w:date="2014-08-13T10:14:00Z">
        <w:r>
          <w:rPr>
            <w:sz w:val="22"/>
            <w:szCs w:val="22"/>
          </w:rPr>
          <w:t>.</w:t>
        </w:r>
      </w:ins>
      <w:ins w:id="267" w:author="Author" w:date="2014-08-13T10:15:00Z">
        <w:r>
          <w:rPr>
            <w:sz w:val="22"/>
            <w:szCs w:val="22"/>
          </w:rPr>
          <w:tab/>
        </w:r>
        <w:r w:rsidRPr="00533ADC">
          <w:rPr>
            <w:sz w:val="22"/>
            <w:szCs w:val="22"/>
          </w:rPr>
          <w:t xml:space="preserve">Multiple Degraded Cornerstones.  </w:t>
        </w:r>
        <w:proofErr w:type="gramStart"/>
        <w:r w:rsidRPr="00533ADC">
          <w:rPr>
            <w:sz w:val="22"/>
            <w:szCs w:val="22"/>
          </w:rPr>
          <w:t>Two or more cornerstones that are degraded in any one quarter.</w:t>
        </w:r>
      </w:ins>
      <w:proofErr w:type="gramEnd"/>
    </w:p>
    <w:p w:rsidR="00220637" w:rsidRPr="00C000F2" w:rsidRDefault="00220637" w:rsidP="00932402">
      <w:pPr>
        <w:pStyle w:val="Lettered"/>
        <w:ind w:left="807" w:hanging="533"/>
        <w:jc w:val="left"/>
        <w:rPr>
          <w:sz w:val="22"/>
          <w:szCs w:val="22"/>
        </w:rPr>
      </w:pPr>
    </w:p>
    <w:p w:rsidR="00220637" w:rsidRPr="00C000F2" w:rsidRDefault="003351E5" w:rsidP="00932402">
      <w:pPr>
        <w:pStyle w:val="Lettered"/>
        <w:ind w:left="807" w:hanging="533"/>
        <w:jc w:val="left"/>
        <w:rPr>
          <w:sz w:val="22"/>
          <w:szCs w:val="22"/>
        </w:rPr>
      </w:pPr>
      <w:proofErr w:type="gramStart"/>
      <w:r w:rsidRPr="00C000F2">
        <w:rPr>
          <w:sz w:val="22"/>
          <w:szCs w:val="22"/>
        </w:rPr>
        <w:t>a</w:t>
      </w:r>
      <w:ins w:id="268" w:author="Author" w:date="2014-08-13T10:32:00Z">
        <w:r w:rsidR="00FE2AA5">
          <w:rPr>
            <w:sz w:val="22"/>
            <w:szCs w:val="22"/>
          </w:rPr>
          <w:t>q</w:t>
        </w:r>
      </w:ins>
      <w:proofErr w:type="gramEnd"/>
      <w:r w:rsidR="00DE7F08" w:rsidRPr="00C000F2">
        <w:rPr>
          <w:sz w:val="22"/>
          <w:szCs w:val="22"/>
        </w:rPr>
        <w:t>.</w:t>
      </w:r>
      <w:r w:rsidR="00220637" w:rsidRPr="00C000F2">
        <w:rPr>
          <w:sz w:val="22"/>
          <w:szCs w:val="22"/>
        </w:rPr>
        <w:tab/>
        <w:t xml:space="preserve">NRC Quality Assurance Guidance. </w:t>
      </w:r>
      <w:r w:rsidR="004939AC">
        <w:rPr>
          <w:sz w:val="22"/>
          <w:szCs w:val="22"/>
        </w:rPr>
        <w:t xml:space="preserve"> </w:t>
      </w:r>
      <w:r w:rsidR="00220637" w:rsidRPr="00C000F2">
        <w:rPr>
          <w:sz w:val="22"/>
          <w:szCs w:val="22"/>
        </w:rPr>
        <w:t>Guidance either developed or endorsed by the NRC through issuance of regulatory guides, review standards, or national standard documents that discusses acceptable methods of implementing a QA program consistent with Appendix B to 10 CFR Part 50 requirements. Standard Review Plan (SRP) 17.5, "Quality Assurance Program Description - Design Certification, Early Site Permit and New License Applicants," provides QA guidance for COL application reviews.</w:t>
      </w:r>
    </w:p>
    <w:p w:rsidR="001F56C3" w:rsidRPr="00C000F2" w:rsidRDefault="001F56C3" w:rsidP="00932402">
      <w:pPr>
        <w:pStyle w:val="Lettered"/>
        <w:jc w:val="left"/>
        <w:rPr>
          <w:sz w:val="22"/>
          <w:szCs w:val="22"/>
        </w:rPr>
      </w:pPr>
    </w:p>
    <w:p w:rsidR="003D33EF" w:rsidRDefault="00DE7F08" w:rsidP="00932402">
      <w:pPr>
        <w:pStyle w:val="Lettered"/>
        <w:ind w:left="807" w:hanging="533"/>
        <w:jc w:val="left"/>
        <w:rPr>
          <w:sz w:val="22"/>
          <w:szCs w:val="22"/>
        </w:rPr>
      </w:pPr>
      <w:proofErr w:type="gramStart"/>
      <w:r w:rsidRPr="00122E32">
        <w:rPr>
          <w:sz w:val="22"/>
          <w:szCs w:val="22"/>
        </w:rPr>
        <w:t>a</w:t>
      </w:r>
      <w:ins w:id="269" w:author="Author" w:date="2014-08-13T10:32:00Z">
        <w:r w:rsidR="00FE2AA5">
          <w:rPr>
            <w:sz w:val="22"/>
            <w:szCs w:val="22"/>
          </w:rPr>
          <w:t>r</w:t>
        </w:r>
      </w:ins>
      <w:proofErr w:type="gramEnd"/>
      <w:r w:rsidR="003D33EF" w:rsidRPr="00122E32">
        <w:rPr>
          <w:sz w:val="22"/>
          <w:szCs w:val="22"/>
        </w:rPr>
        <w:t>.</w:t>
      </w:r>
      <w:r w:rsidR="003D33EF" w:rsidRPr="00C000F2">
        <w:rPr>
          <w:sz w:val="22"/>
          <w:szCs w:val="22"/>
        </w:rPr>
        <w:tab/>
        <w:t>NRC Record.  Any written, electronic, or photographic record under legal NRC control that documents the policy or activities of the NRC or an NRC licensee (see also the definition in 10 CFR Part 9).</w:t>
      </w:r>
    </w:p>
    <w:p w:rsidR="00FE7068" w:rsidRPr="00C000F2" w:rsidRDefault="00FE7068" w:rsidP="00932402">
      <w:pPr>
        <w:pStyle w:val="Lettered"/>
        <w:ind w:left="807" w:hanging="533"/>
        <w:jc w:val="left"/>
        <w:rPr>
          <w:sz w:val="22"/>
          <w:szCs w:val="22"/>
        </w:rPr>
      </w:pPr>
    </w:p>
    <w:p w:rsidR="00220637" w:rsidRPr="00C000F2" w:rsidRDefault="00DE7F08" w:rsidP="00932402">
      <w:pPr>
        <w:pStyle w:val="Lettered"/>
        <w:ind w:left="807" w:hanging="533"/>
        <w:jc w:val="left"/>
        <w:rPr>
          <w:sz w:val="22"/>
          <w:szCs w:val="22"/>
        </w:rPr>
      </w:pPr>
      <w:proofErr w:type="gramStart"/>
      <w:r w:rsidRPr="00C000F2">
        <w:rPr>
          <w:sz w:val="22"/>
          <w:szCs w:val="22"/>
        </w:rPr>
        <w:t>a</w:t>
      </w:r>
      <w:ins w:id="270" w:author="Author" w:date="2014-08-13T10:32:00Z">
        <w:r w:rsidR="00FE2AA5">
          <w:rPr>
            <w:sz w:val="22"/>
            <w:szCs w:val="22"/>
          </w:rPr>
          <w:t>s</w:t>
        </w:r>
      </w:ins>
      <w:proofErr w:type="gramEnd"/>
      <w:r w:rsidRPr="00C000F2">
        <w:rPr>
          <w:sz w:val="22"/>
          <w:szCs w:val="22"/>
        </w:rPr>
        <w:t>.</w:t>
      </w:r>
      <w:r w:rsidR="00220637" w:rsidRPr="00C000F2">
        <w:rPr>
          <w:sz w:val="22"/>
          <w:szCs w:val="22"/>
        </w:rPr>
        <w:tab/>
      </w:r>
      <w:proofErr w:type="gramStart"/>
      <w:r w:rsidR="00220637" w:rsidRPr="00C000F2">
        <w:rPr>
          <w:sz w:val="22"/>
          <w:szCs w:val="22"/>
        </w:rPr>
        <w:t>Objective Evidence.</w:t>
      </w:r>
      <w:proofErr w:type="gramEnd"/>
      <w:r w:rsidR="00220637" w:rsidRPr="00C000F2">
        <w:rPr>
          <w:sz w:val="22"/>
          <w:szCs w:val="22"/>
        </w:rPr>
        <w:t xml:space="preserve">  Any documented statement of fact, other information, or record, </w:t>
      </w:r>
      <w:proofErr w:type="gramStart"/>
      <w:r w:rsidR="00220637" w:rsidRPr="00C000F2">
        <w:rPr>
          <w:sz w:val="22"/>
          <w:szCs w:val="22"/>
        </w:rPr>
        <w:t>either quantitative</w:t>
      </w:r>
      <w:proofErr w:type="gramEnd"/>
      <w:r w:rsidR="00220637" w:rsidRPr="00C000F2">
        <w:rPr>
          <w:sz w:val="22"/>
          <w:szCs w:val="22"/>
        </w:rPr>
        <w:t xml:space="preserve"> or qualitative, pertaining to the quality of an item or activity, based on direct observations, measurements, or tests that can be verified.</w:t>
      </w:r>
    </w:p>
    <w:p w:rsidR="003D33EF" w:rsidRPr="00C000F2" w:rsidRDefault="003D33EF" w:rsidP="00932402">
      <w:pPr>
        <w:pStyle w:val="Lettered"/>
        <w:ind w:left="807" w:hanging="533"/>
        <w:jc w:val="left"/>
        <w:rPr>
          <w:sz w:val="22"/>
          <w:szCs w:val="22"/>
        </w:rPr>
      </w:pPr>
    </w:p>
    <w:p w:rsidR="003D33EF" w:rsidRDefault="00DE7F08" w:rsidP="00932402">
      <w:pPr>
        <w:pStyle w:val="Lettered"/>
        <w:ind w:left="807" w:hanging="533"/>
        <w:jc w:val="left"/>
        <w:rPr>
          <w:ins w:id="271" w:author="Author" w:date="2014-08-13T10:15:00Z"/>
          <w:sz w:val="22"/>
          <w:szCs w:val="22"/>
        </w:rPr>
      </w:pPr>
      <w:proofErr w:type="gramStart"/>
      <w:r w:rsidRPr="00122E32">
        <w:rPr>
          <w:sz w:val="22"/>
          <w:szCs w:val="22"/>
        </w:rPr>
        <w:t>a</w:t>
      </w:r>
      <w:ins w:id="272" w:author="Author" w:date="2014-08-13T10:32:00Z">
        <w:r w:rsidR="00FE2AA5">
          <w:rPr>
            <w:sz w:val="22"/>
            <w:szCs w:val="22"/>
          </w:rPr>
          <w:t>t</w:t>
        </w:r>
      </w:ins>
      <w:proofErr w:type="gramEnd"/>
      <w:r w:rsidR="003D33EF" w:rsidRPr="00122E32">
        <w:rPr>
          <w:sz w:val="22"/>
          <w:szCs w:val="22"/>
        </w:rPr>
        <w:t>.</w:t>
      </w:r>
      <w:r w:rsidR="003D33EF" w:rsidRPr="00C000F2">
        <w:rPr>
          <w:sz w:val="22"/>
          <w:szCs w:val="22"/>
        </w:rPr>
        <w:tab/>
      </w:r>
      <w:proofErr w:type="gramStart"/>
      <w:r w:rsidR="003D33EF" w:rsidRPr="00C000F2">
        <w:rPr>
          <w:sz w:val="22"/>
          <w:szCs w:val="22"/>
        </w:rPr>
        <w:t>Observation.</w:t>
      </w:r>
      <w:proofErr w:type="gramEnd"/>
      <w:r w:rsidR="003D33EF" w:rsidRPr="00C000F2">
        <w:rPr>
          <w:sz w:val="22"/>
          <w:szCs w:val="22"/>
        </w:rPr>
        <w:t xml:space="preserve">  </w:t>
      </w:r>
      <w:r w:rsidR="0003416F" w:rsidRPr="00C000F2">
        <w:rPr>
          <w:sz w:val="22"/>
          <w:szCs w:val="22"/>
        </w:rPr>
        <w:t>For the cROP</w:t>
      </w:r>
      <w:r w:rsidR="003D33EF" w:rsidRPr="00C000F2">
        <w:rPr>
          <w:sz w:val="22"/>
          <w:szCs w:val="22"/>
        </w:rPr>
        <w:t>, a factual detail noted during a power reactor construction inspection.  Observations not directly related to a finding may only be documented if prescribed by an appendix to IMC 0613</w:t>
      </w:r>
      <w:r w:rsidR="0003416F" w:rsidRPr="00C000F2">
        <w:rPr>
          <w:sz w:val="22"/>
          <w:szCs w:val="22"/>
        </w:rPr>
        <w:t>, “</w:t>
      </w:r>
      <w:r w:rsidR="004939AC" w:rsidRPr="004939AC">
        <w:rPr>
          <w:sz w:val="22"/>
          <w:szCs w:val="22"/>
        </w:rPr>
        <w:t>Power Reactor Construction Inspection Reports</w:t>
      </w:r>
      <w:r w:rsidR="0003416F" w:rsidRPr="00C000F2">
        <w:rPr>
          <w:sz w:val="22"/>
          <w:szCs w:val="22"/>
        </w:rPr>
        <w:t>,”</w:t>
      </w:r>
      <w:r w:rsidR="003D33EF" w:rsidRPr="00C000F2">
        <w:rPr>
          <w:sz w:val="22"/>
          <w:szCs w:val="22"/>
        </w:rPr>
        <w:t xml:space="preserve"> or by a specific inspection procedure.</w:t>
      </w:r>
    </w:p>
    <w:p w:rsidR="00533ADC" w:rsidRDefault="00533ADC" w:rsidP="00932402">
      <w:pPr>
        <w:pStyle w:val="Lettered"/>
        <w:ind w:left="807" w:hanging="533"/>
        <w:jc w:val="left"/>
        <w:rPr>
          <w:ins w:id="273" w:author="Author" w:date="2014-08-13T10:15:00Z"/>
          <w:sz w:val="22"/>
          <w:szCs w:val="22"/>
        </w:rPr>
      </w:pPr>
    </w:p>
    <w:p w:rsidR="00B23A47" w:rsidRDefault="00533ADC" w:rsidP="00932402">
      <w:pPr>
        <w:pStyle w:val="Lettered"/>
        <w:ind w:left="807" w:hanging="533"/>
        <w:jc w:val="left"/>
        <w:rPr>
          <w:sz w:val="22"/>
          <w:szCs w:val="22"/>
        </w:rPr>
        <w:sectPr w:rsidR="00B23A47" w:rsidSect="00232E4D">
          <w:pgSz w:w="12240" w:h="15840"/>
          <w:pgMar w:top="1440" w:right="1440" w:bottom="1440" w:left="1440" w:header="1440" w:footer="1440" w:gutter="0"/>
          <w:cols w:space="720"/>
          <w:docGrid w:linePitch="360"/>
        </w:sectPr>
      </w:pPr>
      <w:proofErr w:type="gramStart"/>
      <w:ins w:id="274" w:author="Author" w:date="2014-08-13T10:15:00Z">
        <w:r>
          <w:rPr>
            <w:sz w:val="22"/>
            <w:szCs w:val="22"/>
          </w:rPr>
          <w:t>a</w:t>
        </w:r>
      </w:ins>
      <w:ins w:id="275" w:author="Author" w:date="2014-08-13T10:32:00Z">
        <w:r w:rsidR="00FE2AA5">
          <w:rPr>
            <w:sz w:val="22"/>
            <w:szCs w:val="22"/>
          </w:rPr>
          <w:t>u</w:t>
        </w:r>
      </w:ins>
      <w:proofErr w:type="gramEnd"/>
      <w:ins w:id="276" w:author="Author" w:date="2014-08-13T10:15:00Z">
        <w:r>
          <w:rPr>
            <w:sz w:val="22"/>
            <w:szCs w:val="22"/>
          </w:rPr>
          <w:t>.</w:t>
        </w:r>
        <w:r>
          <w:rPr>
            <w:sz w:val="22"/>
            <w:szCs w:val="22"/>
          </w:rPr>
          <w:tab/>
        </w:r>
        <w:proofErr w:type="gramStart"/>
        <w:r w:rsidRPr="00533ADC">
          <w:rPr>
            <w:sz w:val="22"/>
            <w:szCs w:val="22"/>
          </w:rPr>
          <w:t>Plant Performance Summary (PPS).</w:t>
        </w:r>
        <w:proofErr w:type="gramEnd"/>
        <w:r w:rsidRPr="00533ADC">
          <w:rPr>
            <w:sz w:val="22"/>
            <w:szCs w:val="22"/>
          </w:rPr>
          <w:t xml:space="preserve">  A document prepared by </w:t>
        </w:r>
      </w:ins>
      <w:ins w:id="277" w:author="Author" w:date="2014-08-13T10:16:00Z">
        <w:r>
          <w:rPr>
            <w:sz w:val="22"/>
            <w:szCs w:val="22"/>
          </w:rPr>
          <w:t>Region II</w:t>
        </w:r>
      </w:ins>
      <w:ins w:id="278" w:author="Author" w:date="2014-08-13T10:15:00Z">
        <w:r w:rsidRPr="00533ADC">
          <w:rPr>
            <w:sz w:val="22"/>
            <w:szCs w:val="22"/>
          </w:rPr>
          <w:t xml:space="preserve"> and used during the mid-cycle, end-of-cycle, and Agency Action (if applicable) review meetings that describes assessment inputs and other pertinent information used to develop a conclusion about a plant’s safety performance.</w:t>
        </w:r>
      </w:ins>
    </w:p>
    <w:p w:rsidR="0073224C" w:rsidRPr="00C000F2" w:rsidRDefault="0073224C" w:rsidP="00932402">
      <w:pPr>
        <w:pStyle w:val="Lettered"/>
        <w:ind w:left="807" w:hanging="533"/>
        <w:jc w:val="left"/>
        <w:rPr>
          <w:sz w:val="22"/>
          <w:szCs w:val="22"/>
        </w:rPr>
      </w:pPr>
    </w:p>
    <w:p w:rsidR="0073224C" w:rsidRPr="00C000F2" w:rsidRDefault="00DE7F08" w:rsidP="00932402">
      <w:pPr>
        <w:pStyle w:val="Lettered"/>
        <w:ind w:left="807" w:hanging="533"/>
        <w:jc w:val="left"/>
        <w:rPr>
          <w:sz w:val="22"/>
          <w:szCs w:val="22"/>
        </w:rPr>
      </w:pPr>
      <w:proofErr w:type="gramStart"/>
      <w:r w:rsidRPr="00122E32">
        <w:rPr>
          <w:sz w:val="22"/>
          <w:szCs w:val="22"/>
        </w:rPr>
        <w:t>a</w:t>
      </w:r>
      <w:ins w:id="279" w:author="Author" w:date="2014-08-13T10:32:00Z">
        <w:r w:rsidR="00FE2AA5">
          <w:rPr>
            <w:sz w:val="22"/>
            <w:szCs w:val="22"/>
          </w:rPr>
          <w:t>v</w:t>
        </w:r>
      </w:ins>
      <w:proofErr w:type="gramEnd"/>
      <w:r w:rsidR="0073224C" w:rsidRPr="00122E32">
        <w:rPr>
          <w:sz w:val="22"/>
          <w:szCs w:val="22"/>
        </w:rPr>
        <w:t>.</w:t>
      </w:r>
      <w:r w:rsidR="0073224C" w:rsidRPr="00C000F2">
        <w:rPr>
          <w:sz w:val="22"/>
          <w:szCs w:val="22"/>
        </w:rPr>
        <w:tab/>
        <w:t>Pre-construction activity.  Any activity conducted prior to issuance of a COL or LWA by the applicant or contracted suppliers on behalf of the applicant associated with a proposed ITAAC for safety-related components or portions of the proposed facility and occurring at other than the final, in-place location at the facility.</w:t>
      </w:r>
    </w:p>
    <w:p w:rsidR="003D33EF" w:rsidRPr="00C000F2" w:rsidRDefault="003D33EF" w:rsidP="00932402">
      <w:pPr>
        <w:pStyle w:val="Lettered"/>
        <w:ind w:left="807" w:hanging="533"/>
        <w:jc w:val="left"/>
        <w:rPr>
          <w:sz w:val="22"/>
          <w:szCs w:val="22"/>
        </w:rPr>
      </w:pPr>
    </w:p>
    <w:p w:rsidR="003D33EF" w:rsidRDefault="00DE7F08" w:rsidP="00932402">
      <w:pPr>
        <w:pStyle w:val="Lettered"/>
        <w:ind w:left="807" w:hanging="533"/>
        <w:jc w:val="left"/>
        <w:rPr>
          <w:sz w:val="22"/>
          <w:szCs w:val="22"/>
        </w:rPr>
      </w:pPr>
      <w:proofErr w:type="gramStart"/>
      <w:r w:rsidRPr="00122E32">
        <w:rPr>
          <w:sz w:val="22"/>
          <w:szCs w:val="22"/>
        </w:rPr>
        <w:t>a</w:t>
      </w:r>
      <w:ins w:id="280" w:author="Author" w:date="2014-08-13T10:32:00Z">
        <w:r w:rsidR="00FE2AA5">
          <w:rPr>
            <w:sz w:val="22"/>
            <w:szCs w:val="22"/>
          </w:rPr>
          <w:t>w</w:t>
        </w:r>
      </w:ins>
      <w:proofErr w:type="gramEnd"/>
      <w:r w:rsidR="003D33EF" w:rsidRPr="00122E32">
        <w:rPr>
          <w:sz w:val="22"/>
          <w:szCs w:val="22"/>
        </w:rPr>
        <w:t>.</w:t>
      </w:r>
      <w:r w:rsidR="003D33EF" w:rsidRPr="00C000F2">
        <w:rPr>
          <w:sz w:val="22"/>
          <w:szCs w:val="22"/>
        </w:rPr>
        <w:tab/>
      </w:r>
      <w:proofErr w:type="gramStart"/>
      <w:r w:rsidR="003D33EF" w:rsidRPr="00C000F2">
        <w:rPr>
          <w:sz w:val="22"/>
          <w:szCs w:val="22"/>
        </w:rPr>
        <w:t>Pre-operational Test</w:t>
      </w:r>
      <w:r w:rsidR="00E7203D" w:rsidRPr="00C000F2">
        <w:rPr>
          <w:sz w:val="22"/>
          <w:szCs w:val="22"/>
        </w:rPr>
        <w:t>s</w:t>
      </w:r>
      <w:r w:rsidR="003D33EF" w:rsidRPr="00C000F2">
        <w:rPr>
          <w:sz w:val="22"/>
          <w:szCs w:val="22"/>
        </w:rPr>
        <w:t>.</w:t>
      </w:r>
      <w:proofErr w:type="gramEnd"/>
      <w:r w:rsidR="003D33EF" w:rsidRPr="00C000F2">
        <w:rPr>
          <w:sz w:val="22"/>
          <w:szCs w:val="22"/>
        </w:rPr>
        <w:t xml:space="preserve">  </w:t>
      </w:r>
      <w:r w:rsidR="00E7203D" w:rsidRPr="00C000F2">
        <w:rPr>
          <w:sz w:val="22"/>
          <w:szCs w:val="22"/>
        </w:rPr>
        <w:t>Tests performed by or under the direction of the applicant to demonstrate the proper functioning and conformance to design requirements of systems</w:t>
      </w:r>
      <w:r w:rsidR="004939AC">
        <w:rPr>
          <w:sz w:val="22"/>
          <w:szCs w:val="22"/>
        </w:rPr>
        <w:t xml:space="preserve">, </w:t>
      </w:r>
      <w:r w:rsidR="00E7203D" w:rsidRPr="00C000F2">
        <w:rPr>
          <w:sz w:val="22"/>
          <w:szCs w:val="22"/>
        </w:rPr>
        <w:t>structures</w:t>
      </w:r>
      <w:r w:rsidR="004939AC">
        <w:rPr>
          <w:sz w:val="22"/>
          <w:szCs w:val="22"/>
        </w:rPr>
        <w:t>, and components</w:t>
      </w:r>
      <w:r w:rsidR="00E7203D" w:rsidRPr="00C000F2">
        <w:rPr>
          <w:sz w:val="22"/>
          <w:szCs w:val="22"/>
        </w:rPr>
        <w:t>.  Containment leak rate tests may fall in this category or may be combined with the containment integrity test.  Preoperational testing frequently forms the contractual basis for custody transfer from the constructor to the operator</w:t>
      </w:r>
      <w:r w:rsidR="009D6246">
        <w:rPr>
          <w:sz w:val="22"/>
          <w:szCs w:val="22"/>
        </w:rPr>
        <w:t>.</w:t>
      </w:r>
    </w:p>
    <w:p w:rsidR="00250ECB" w:rsidRPr="00C000F2" w:rsidRDefault="00250ECB" w:rsidP="00932402">
      <w:pPr>
        <w:pStyle w:val="Lettered"/>
        <w:ind w:left="807" w:hanging="533"/>
        <w:jc w:val="left"/>
        <w:rPr>
          <w:sz w:val="22"/>
          <w:szCs w:val="22"/>
        </w:rPr>
      </w:pPr>
    </w:p>
    <w:p w:rsidR="00325FD9" w:rsidRPr="00C000F2" w:rsidRDefault="00DE7F08" w:rsidP="00932402">
      <w:pPr>
        <w:pStyle w:val="Lettered"/>
        <w:ind w:left="807" w:hanging="533"/>
        <w:jc w:val="left"/>
        <w:rPr>
          <w:sz w:val="22"/>
          <w:szCs w:val="22"/>
        </w:rPr>
      </w:pPr>
      <w:proofErr w:type="gramStart"/>
      <w:r w:rsidRPr="00122E32">
        <w:rPr>
          <w:sz w:val="22"/>
          <w:szCs w:val="22"/>
        </w:rPr>
        <w:t>a</w:t>
      </w:r>
      <w:ins w:id="281" w:author="Author" w:date="2014-08-13T10:32:00Z">
        <w:r w:rsidR="00FE2AA5">
          <w:rPr>
            <w:sz w:val="22"/>
            <w:szCs w:val="22"/>
          </w:rPr>
          <w:t>x</w:t>
        </w:r>
      </w:ins>
      <w:proofErr w:type="gramEnd"/>
      <w:r w:rsidR="00325FD9" w:rsidRPr="00122E32">
        <w:rPr>
          <w:sz w:val="22"/>
          <w:szCs w:val="22"/>
        </w:rPr>
        <w:t>.</w:t>
      </w:r>
      <w:r w:rsidR="00325FD9" w:rsidRPr="00C000F2">
        <w:rPr>
          <w:sz w:val="22"/>
          <w:szCs w:val="22"/>
        </w:rPr>
        <w:tab/>
      </w:r>
      <w:proofErr w:type="gramStart"/>
      <w:r w:rsidR="00325FD9" w:rsidRPr="00C000F2">
        <w:rPr>
          <w:sz w:val="22"/>
          <w:szCs w:val="22"/>
        </w:rPr>
        <w:t>Program element.</w:t>
      </w:r>
      <w:proofErr w:type="gramEnd"/>
      <w:r w:rsidR="00325FD9" w:rsidRPr="00C000F2">
        <w:rPr>
          <w:sz w:val="22"/>
          <w:szCs w:val="22"/>
        </w:rPr>
        <w:t xml:space="preserve">  Program element refers to the means that exist to implement elements (e.g., procedures, facilities, equipment, or training) of the licensee’s emergency preparedness program.</w:t>
      </w:r>
    </w:p>
    <w:p w:rsidR="00FC1700" w:rsidRPr="00C000F2" w:rsidRDefault="00FC1700" w:rsidP="00932402">
      <w:pPr>
        <w:pStyle w:val="Lettered"/>
        <w:ind w:left="807" w:hanging="533"/>
        <w:jc w:val="left"/>
        <w:rPr>
          <w:sz w:val="22"/>
          <w:szCs w:val="22"/>
        </w:rPr>
      </w:pPr>
    </w:p>
    <w:p w:rsidR="00FC1700" w:rsidRPr="00C000F2" w:rsidRDefault="00DE7F08" w:rsidP="00932402">
      <w:pPr>
        <w:pStyle w:val="Lettered"/>
        <w:ind w:left="807" w:hanging="533"/>
        <w:jc w:val="left"/>
        <w:rPr>
          <w:sz w:val="22"/>
          <w:szCs w:val="22"/>
        </w:rPr>
      </w:pPr>
      <w:proofErr w:type="gramStart"/>
      <w:r w:rsidRPr="00122E32">
        <w:rPr>
          <w:sz w:val="22"/>
          <w:szCs w:val="22"/>
        </w:rPr>
        <w:t>a</w:t>
      </w:r>
      <w:ins w:id="282" w:author="Author" w:date="2014-08-13T10:32:00Z">
        <w:r w:rsidR="00FE2AA5">
          <w:rPr>
            <w:sz w:val="22"/>
            <w:szCs w:val="22"/>
          </w:rPr>
          <w:t>y</w:t>
        </w:r>
      </w:ins>
      <w:proofErr w:type="gramEnd"/>
      <w:r w:rsidR="00FC1700" w:rsidRPr="00122E32">
        <w:rPr>
          <w:sz w:val="22"/>
          <w:szCs w:val="22"/>
        </w:rPr>
        <w:t>.</w:t>
      </w:r>
      <w:r w:rsidR="00FC1700" w:rsidRPr="00C000F2">
        <w:rPr>
          <w:sz w:val="22"/>
          <w:szCs w:val="22"/>
        </w:rPr>
        <w:tab/>
      </w:r>
      <w:proofErr w:type="gramStart"/>
      <w:r w:rsidR="00FC1700" w:rsidRPr="00C000F2">
        <w:rPr>
          <w:sz w:val="22"/>
          <w:szCs w:val="22"/>
        </w:rPr>
        <w:t>Quality Assurance.</w:t>
      </w:r>
      <w:proofErr w:type="gramEnd"/>
      <w:r w:rsidR="00FC1700" w:rsidRPr="00C000F2">
        <w:rPr>
          <w:sz w:val="22"/>
          <w:szCs w:val="22"/>
        </w:rPr>
        <w:t xml:space="preserve">  Quality Assurance (QA) comprises all those planned and systematic actions necessary to provide adequate confidence that a structure, system or component will perform satisfactorily in service.  QA includes quality control.</w:t>
      </w:r>
    </w:p>
    <w:p w:rsidR="00220637" w:rsidRPr="00C000F2" w:rsidRDefault="00220637" w:rsidP="00932402">
      <w:pPr>
        <w:pStyle w:val="Lettered"/>
        <w:ind w:left="807" w:hanging="533"/>
        <w:jc w:val="left"/>
        <w:rPr>
          <w:sz w:val="22"/>
          <w:szCs w:val="22"/>
        </w:rPr>
      </w:pPr>
    </w:p>
    <w:p w:rsidR="00220637" w:rsidRDefault="00DE7F08" w:rsidP="00932402">
      <w:pPr>
        <w:pStyle w:val="Lettered"/>
        <w:ind w:left="807" w:hanging="533"/>
        <w:jc w:val="left"/>
        <w:rPr>
          <w:sz w:val="22"/>
          <w:szCs w:val="22"/>
        </w:rPr>
      </w:pPr>
      <w:proofErr w:type="gramStart"/>
      <w:r w:rsidRPr="00C000F2">
        <w:rPr>
          <w:sz w:val="22"/>
          <w:szCs w:val="22"/>
        </w:rPr>
        <w:t>a</w:t>
      </w:r>
      <w:ins w:id="283" w:author="Author" w:date="2014-08-13T10:32:00Z">
        <w:r w:rsidR="00FE2AA5">
          <w:rPr>
            <w:sz w:val="22"/>
            <w:szCs w:val="22"/>
          </w:rPr>
          <w:t>z</w:t>
        </w:r>
      </w:ins>
      <w:proofErr w:type="gramEnd"/>
      <w:r w:rsidRPr="00C000F2">
        <w:rPr>
          <w:sz w:val="22"/>
          <w:szCs w:val="22"/>
        </w:rPr>
        <w:t>.</w:t>
      </w:r>
      <w:r w:rsidR="00220637" w:rsidRPr="00C000F2">
        <w:rPr>
          <w:sz w:val="22"/>
          <w:szCs w:val="22"/>
        </w:rPr>
        <w:tab/>
        <w:t xml:space="preserve">Quality Assurance Manual. </w:t>
      </w:r>
      <w:r w:rsidR="008C5F34">
        <w:rPr>
          <w:sz w:val="22"/>
          <w:szCs w:val="22"/>
        </w:rPr>
        <w:t xml:space="preserve"> </w:t>
      </w:r>
      <w:r w:rsidR="00220637" w:rsidRPr="00C000F2">
        <w:rPr>
          <w:sz w:val="22"/>
          <w:szCs w:val="22"/>
        </w:rPr>
        <w:t>A compilation of quality assurance documents that defines the quality assurance policy and program, describes the method(s) by which the policy will be implemented through procedures and instructions, and identifies the parties responsible for implementation.</w:t>
      </w:r>
    </w:p>
    <w:p w:rsidR="0058368A" w:rsidRDefault="0058368A" w:rsidP="00932402">
      <w:pPr>
        <w:pStyle w:val="Lettered"/>
        <w:ind w:left="807" w:hanging="533"/>
        <w:jc w:val="left"/>
        <w:rPr>
          <w:sz w:val="22"/>
          <w:szCs w:val="22"/>
        </w:rPr>
      </w:pPr>
    </w:p>
    <w:p w:rsidR="0058368A" w:rsidRPr="00C000F2" w:rsidRDefault="00FE2AA5" w:rsidP="00932402">
      <w:pPr>
        <w:pStyle w:val="Lettered"/>
        <w:ind w:left="807" w:hanging="533"/>
        <w:jc w:val="left"/>
        <w:rPr>
          <w:sz w:val="22"/>
          <w:szCs w:val="22"/>
        </w:rPr>
      </w:pPr>
      <w:proofErr w:type="spellStart"/>
      <w:proofErr w:type="gramStart"/>
      <w:ins w:id="284" w:author="Author" w:date="2014-08-13T10:32:00Z">
        <w:r>
          <w:rPr>
            <w:sz w:val="22"/>
            <w:szCs w:val="22"/>
          </w:rPr>
          <w:t>b</w:t>
        </w:r>
      </w:ins>
      <w:r w:rsidR="0058368A">
        <w:rPr>
          <w:sz w:val="22"/>
          <w:szCs w:val="22"/>
        </w:rPr>
        <w:t>a</w:t>
      </w:r>
      <w:proofErr w:type="spellEnd"/>
      <w:proofErr w:type="gramEnd"/>
      <w:r w:rsidR="0058368A">
        <w:rPr>
          <w:sz w:val="22"/>
          <w:szCs w:val="22"/>
        </w:rPr>
        <w:t>.</w:t>
      </w:r>
      <w:r w:rsidR="0058368A">
        <w:rPr>
          <w:sz w:val="22"/>
          <w:szCs w:val="22"/>
        </w:rPr>
        <w:tab/>
      </w:r>
      <w:proofErr w:type="gramStart"/>
      <w:r w:rsidR="0058368A" w:rsidRPr="0058368A">
        <w:rPr>
          <w:sz w:val="22"/>
          <w:szCs w:val="22"/>
        </w:rPr>
        <w:t>Quality Assurance Program Description</w:t>
      </w:r>
      <w:r w:rsidR="0058368A">
        <w:rPr>
          <w:sz w:val="22"/>
          <w:szCs w:val="22"/>
        </w:rPr>
        <w:t>.</w:t>
      </w:r>
      <w:proofErr w:type="gramEnd"/>
      <w:r w:rsidR="0058368A" w:rsidRPr="0058368A">
        <w:rPr>
          <w:sz w:val="22"/>
          <w:szCs w:val="22"/>
        </w:rPr>
        <w:t xml:space="preserve"> </w:t>
      </w:r>
      <w:r w:rsidR="0058368A">
        <w:rPr>
          <w:sz w:val="22"/>
          <w:szCs w:val="22"/>
        </w:rPr>
        <w:t xml:space="preserve"> </w:t>
      </w:r>
      <w:proofErr w:type="gramStart"/>
      <w:r w:rsidR="0058368A" w:rsidRPr="0058368A">
        <w:rPr>
          <w:sz w:val="22"/>
          <w:szCs w:val="22"/>
        </w:rPr>
        <w:t>A description of the quality assurance program to be applied to the design, fabrication, construction, and testing of the structures, systems, and components of the facility.</w:t>
      </w:r>
      <w:proofErr w:type="gramEnd"/>
      <w:r w:rsidR="0058368A" w:rsidRPr="0058368A">
        <w:rPr>
          <w:sz w:val="22"/>
          <w:szCs w:val="22"/>
        </w:rPr>
        <w:t xml:space="preserve"> </w:t>
      </w:r>
      <w:r w:rsidR="00AD0B75">
        <w:rPr>
          <w:sz w:val="22"/>
          <w:szCs w:val="22"/>
        </w:rPr>
        <w:t xml:space="preserve"> </w:t>
      </w:r>
      <w:r w:rsidR="004939AC">
        <w:rPr>
          <w:sz w:val="22"/>
          <w:szCs w:val="22"/>
        </w:rPr>
        <w:t xml:space="preserve">10 CFR Part 50, </w:t>
      </w:r>
      <w:r w:rsidR="0058368A" w:rsidRPr="0058368A">
        <w:rPr>
          <w:sz w:val="22"/>
          <w:szCs w:val="22"/>
        </w:rPr>
        <w:t>Appendix B</w:t>
      </w:r>
      <w:r w:rsidR="004939AC">
        <w:rPr>
          <w:sz w:val="22"/>
          <w:szCs w:val="22"/>
        </w:rPr>
        <w:t xml:space="preserve"> (Appendix B)</w:t>
      </w:r>
      <w:r w:rsidR="0058368A" w:rsidRPr="0058368A">
        <w:rPr>
          <w:sz w:val="22"/>
          <w:szCs w:val="22"/>
        </w:rPr>
        <w:t xml:space="preserve">, "Quality Assurance Criteria for Nuclear Power Plants and Fuel Reprocessing Plants," sets forth the requirements for quality assurance programs for nuclear power plants and fuel reprocessing plants. </w:t>
      </w:r>
      <w:r w:rsidR="00AD0B75">
        <w:rPr>
          <w:sz w:val="22"/>
          <w:szCs w:val="22"/>
        </w:rPr>
        <w:t xml:space="preserve"> </w:t>
      </w:r>
      <w:r w:rsidR="0058368A" w:rsidRPr="0058368A">
        <w:rPr>
          <w:sz w:val="22"/>
          <w:szCs w:val="22"/>
        </w:rPr>
        <w:t xml:space="preserve">The description of the quality assurance program for a nuclear power plant or a fuel reprocessing plant shall include a discussion of how the applicable requirements of </w:t>
      </w:r>
      <w:r w:rsidR="004939AC">
        <w:rPr>
          <w:sz w:val="22"/>
          <w:szCs w:val="22"/>
        </w:rPr>
        <w:t>A</w:t>
      </w:r>
      <w:r w:rsidR="0058368A" w:rsidRPr="0058368A">
        <w:rPr>
          <w:sz w:val="22"/>
          <w:szCs w:val="22"/>
        </w:rPr>
        <w:t>ppendix B will be satisfied.</w:t>
      </w:r>
    </w:p>
    <w:p w:rsidR="00220637" w:rsidRPr="00C000F2" w:rsidRDefault="00220637" w:rsidP="00932402">
      <w:pPr>
        <w:pStyle w:val="Lettered"/>
        <w:ind w:left="807" w:hanging="533"/>
        <w:jc w:val="left"/>
        <w:rPr>
          <w:sz w:val="22"/>
          <w:szCs w:val="22"/>
        </w:rPr>
      </w:pPr>
    </w:p>
    <w:p w:rsidR="00220637" w:rsidRPr="00C000F2" w:rsidRDefault="00FE2AA5" w:rsidP="00932402">
      <w:pPr>
        <w:pStyle w:val="Lettered"/>
        <w:ind w:left="807" w:hanging="533"/>
        <w:jc w:val="left"/>
        <w:rPr>
          <w:sz w:val="22"/>
          <w:szCs w:val="22"/>
        </w:rPr>
      </w:pPr>
      <w:proofErr w:type="gramStart"/>
      <w:ins w:id="285" w:author="Author" w:date="2014-08-13T10:32:00Z">
        <w:r>
          <w:rPr>
            <w:sz w:val="22"/>
            <w:szCs w:val="22"/>
          </w:rPr>
          <w:t>bb</w:t>
        </w:r>
      </w:ins>
      <w:proofErr w:type="gramEnd"/>
      <w:r w:rsidR="00DE7F08" w:rsidRPr="00C000F2">
        <w:rPr>
          <w:sz w:val="22"/>
          <w:szCs w:val="22"/>
        </w:rPr>
        <w:t>.</w:t>
      </w:r>
      <w:r w:rsidR="004939AC">
        <w:rPr>
          <w:sz w:val="22"/>
          <w:szCs w:val="22"/>
        </w:rPr>
        <w:tab/>
      </w:r>
      <w:proofErr w:type="gramStart"/>
      <w:r w:rsidR="00220637" w:rsidRPr="00C000F2">
        <w:rPr>
          <w:sz w:val="22"/>
          <w:szCs w:val="22"/>
        </w:rPr>
        <w:t>QA Program/QA Commitments.</w:t>
      </w:r>
      <w:proofErr w:type="gramEnd"/>
      <w:r w:rsidR="00220637" w:rsidRPr="00C000F2">
        <w:rPr>
          <w:sz w:val="22"/>
          <w:szCs w:val="22"/>
        </w:rPr>
        <w:t xml:space="preserve"> </w:t>
      </w:r>
      <w:r w:rsidR="008C5F34">
        <w:rPr>
          <w:sz w:val="22"/>
          <w:szCs w:val="22"/>
        </w:rPr>
        <w:t xml:space="preserve"> </w:t>
      </w:r>
      <w:r w:rsidR="00220637" w:rsidRPr="00C000F2">
        <w:rPr>
          <w:sz w:val="22"/>
          <w:szCs w:val="22"/>
        </w:rPr>
        <w:t>These terms relate to the description of the QA program, or any part thereof, as required by 10 CFR 52.79(a</w:t>
      </w:r>
      <w:proofErr w:type="gramStart"/>
      <w:r w:rsidR="00220637" w:rsidRPr="00C000F2">
        <w:rPr>
          <w:sz w:val="22"/>
          <w:szCs w:val="22"/>
        </w:rPr>
        <w:t>)(</w:t>
      </w:r>
      <w:proofErr w:type="gramEnd"/>
      <w:r w:rsidR="00220637" w:rsidRPr="00C000F2">
        <w:rPr>
          <w:sz w:val="22"/>
          <w:szCs w:val="22"/>
        </w:rPr>
        <w:t xml:space="preserve">25) in each application for a COL for a nuclear power facility. </w:t>
      </w:r>
      <w:r w:rsidR="00AD0B75">
        <w:rPr>
          <w:sz w:val="22"/>
          <w:szCs w:val="22"/>
        </w:rPr>
        <w:t xml:space="preserve"> </w:t>
      </w:r>
      <w:r w:rsidR="00220637" w:rsidRPr="00C000F2">
        <w:rPr>
          <w:sz w:val="22"/>
          <w:szCs w:val="22"/>
        </w:rPr>
        <w:t>The description of the QA program must include a discussion of how the applicable requirements of Appendix B to 10 CFR Part 50 have been and will be satisfied, including a discussion of how the QA program will be implemented.</w:t>
      </w:r>
    </w:p>
    <w:p w:rsidR="00220637" w:rsidRPr="00C000F2" w:rsidRDefault="00220637" w:rsidP="00932402">
      <w:pPr>
        <w:pStyle w:val="Lettered"/>
        <w:ind w:left="807" w:hanging="533"/>
        <w:jc w:val="left"/>
        <w:rPr>
          <w:sz w:val="22"/>
          <w:szCs w:val="22"/>
        </w:rPr>
      </w:pPr>
    </w:p>
    <w:p w:rsidR="00220637" w:rsidRPr="00C000F2" w:rsidRDefault="00FE2AA5" w:rsidP="00932402">
      <w:pPr>
        <w:pStyle w:val="Lettered"/>
        <w:ind w:left="807" w:hanging="533"/>
        <w:jc w:val="left"/>
        <w:rPr>
          <w:sz w:val="22"/>
          <w:szCs w:val="22"/>
        </w:rPr>
      </w:pPr>
      <w:proofErr w:type="spellStart"/>
      <w:proofErr w:type="gramStart"/>
      <w:ins w:id="286" w:author="Author" w:date="2014-08-13T10:33:00Z">
        <w:r>
          <w:rPr>
            <w:sz w:val="22"/>
            <w:szCs w:val="22"/>
          </w:rPr>
          <w:t>bc</w:t>
        </w:r>
      </w:ins>
      <w:proofErr w:type="spellEnd"/>
      <w:proofErr w:type="gramEnd"/>
      <w:r w:rsidR="00DE7F08" w:rsidRPr="00C000F2">
        <w:rPr>
          <w:sz w:val="22"/>
          <w:szCs w:val="22"/>
        </w:rPr>
        <w:t>.</w:t>
      </w:r>
      <w:r w:rsidR="004939AC">
        <w:rPr>
          <w:sz w:val="22"/>
          <w:szCs w:val="22"/>
        </w:rPr>
        <w:tab/>
      </w:r>
      <w:r w:rsidR="00220637" w:rsidRPr="00C000F2">
        <w:rPr>
          <w:sz w:val="22"/>
          <w:szCs w:val="22"/>
        </w:rPr>
        <w:t>Quality Control (QC).</w:t>
      </w:r>
      <w:r w:rsidR="008C5F34">
        <w:rPr>
          <w:sz w:val="22"/>
          <w:szCs w:val="22"/>
        </w:rPr>
        <w:t xml:space="preserve"> </w:t>
      </w:r>
      <w:r w:rsidR="00220637" w:rsidRPr="00C000F2">
        <w:rPr>
          <w:sz w:val="22"/>
          <w:szCs w:val="22"/>
        </w:rPr>
        <w:t xml:space="preserve"> QC comprises QA actions related to the physical characteristics of an SSC. </w:t>
      </w:r>
      <w:r w:rsidR="00AD0B75">
        <w:rPr>
          <w:sz w:val="22"/>
          <w:szCs w:val="22"/>
        </w:rPr>
        <w:t xml:space="preserve"> </w:t>
      </w:r>
      <w:r w:rsidR="00220637" w:rsidRPr="00C000F2">
        <w:rPr>
          <w:sz w:val="22"/>
          <w:szCs w:val="22"/>
        </w:rPr>
        <w:t>This provides a means to control the quality of the SSC to applicant-predetermined requirements.</w:t>
      </w:r>
    </w:p>
    <w:p w:rsidR="009D0D82" w:rsidRPr="00C000F2" w:rsidRDefault="009D0D82" w:rsidP="00932402">
      <w:pPr>
        <w:pStyle w:val="Lettered"/>
        <w:ind w:left="807" w:hanging="533"/>
        <w:jc w:val="left"/>
        <w:rPr>
          <w:sz w:val="22"/>
          <w:szCs w:val="22"/>
        </w:rPr>
      </w:pPr>
    </w:p>
    <w:p w:rsidR="00B23A47" w:rsidRDefault="00FE2AA5" w:rsidP="00932402">
      <w:pPr>
        <w:pStyle w:val="Lettered"/>
        <w:ind w:left="807" w:hanging="533"/>
        <w:jc w:val="left"/>
        <w:rPr>
          <w:sz w:val="22"/>
          <w:szCs w:val="22"/>
        </w:rPr>
        <w:sectPr w:rsidR="00B23A47" w:rsidSect="00232E4D">
          <w:pgSz w:w="12240" w:h="15840"/>
          <w:pgMar w:top="1440" w:right="1440" w:bottom="1440" w:left="1440" w:header="1440" w:footer="1440" w:gutter="0"/>
          <w:cols w:space="720"/>
          <w:docGrid w:linePitch="360"/>
        </w:sectPr>
      </w:pPr>
      <w:proofErr w:type="gramStart"/>
      <w:ins w:id="287" w:author="Author" w:date="2014-08-13T10:33:00Z">
        <w:r>
          <w:rPr>
            <w:sz w:val="22"/>
            <w:szCs w:val="22"/>
          </w:rPr>
          <w:t>bd</w:t>
        </w:r>
      </w:ins>
      <w:proofErr w:type="gramEnd"/>
      <w:r w:rsidR="00DE7F08" w:rsidRPr="00C000F2">
        <w:rPr>
          <w:sz w:val="22"/>
          <w:szCs w:val="22"/>
        </w:rPr>
        <w:t>.</w:t>
      </w:r>
      <w:r w:rsidR="009D0D82" w:rsidRPr="00C000F2">
        <w:rPr>
          <w:sz w:val="22"/>
          <w:szCs w:val="22"/>
        </w:rPr>
        <w:tab/>
        <w:t xml:space="preserve">Reactive Vendor Inspection. </w:t>
      </w:r>
      <w:r w:rsidR="00AD0B75">
        <w:rPr>
          <w:sz w:val="22"/>
          <w:szCs w:val="22"/>
        </w:rPr>
        <w:t xml:space="preserve"> </w:t>
      </w:r>
      <w:r w:rsidR="009D0D82" w:rsidRPr="00C000F2">
        <w:rPr>
          <w:sz w:val="22"/>
          <w:szCs w:val="22"/>
        </w:rPr>
        <w:t xml:space="preserve">Inspections performed for the purpose of obtaining additional information and/or verifying adequate corrective actions on reported </w:t>
      </w:r>
    </w:p>
    <w:p w:rsidR="009D0D82" w:rsidRDefault="00B23A47" w:rsidP="00932402">
      <w:pPr>
        <w:pStyle w:val="Lettered"/>
        <w:ind w:left="807" w:hanging="533"/>
        <w:jc w:val="left"/>
        <w:rPr>
          <w:ins w:id="288" w:author="Author" w:date="2014-08-13T10:16:00Z"/>
          <w:sz w:val="22"/>
          <w:szCs w:val="22"/>
        </w:rPr>
      </w:pPr>
      <w:r>
        <w:rPr>
          <w:sz w:val="22"/>
          <w:szCs w:val="22"/>
        </w:rPr>
        <w:lastRenderedPageBreak/>
        <w:tab/>
      </w:r>
      <w:proofErr w:type="gramStart"/>
      <w:r w:rsidR="009D0D82" w:rsidRPr="00C000F2">
        <w:rPr>
          <w:sz w:val="22"/>
          <w:szCs w:val="22"/>
        </w:rPr>
        <w:t>problems</w:t>
      </w:r>
      <w:proofErr w:type="gramEnd"/>
      <w:r w:rsidR="009D0D82" w:rsidRPr="00C000F2">
        <w:rPr>
          <w:sz w:val="22"/>
          <w:szCs w:val="22"/>
        </w:rPr>
        <w:t xml:space="preserve"> or deficiencies involving vendor supplied products or services. </w:t>
      </w:r>
      <w:r w:rsidR="00AD0B75">
        <w:rPr>
          <w:sz w:val="22"/>
          <w:szCs w:val="22"/>
        </w:rPr>
        <w:t xml:space="preserve"> </w:t>
      </w:r>
      <w:r w:rsidR="009D0D82" w:rsidRPr="00C000F2">
        <w:rPr>
          <w:sz w:val="22"/>
          <w:szCs w:val="22"/>
        </w:rPr>
        <w:t>Reactive inspections are typically performed in response to a specific problem identified by any group within the NRC (e.g., including headquarters, the regional offices), or in response to allegations or other identified problems (e.g., 10 CFR Part 21 or 10 CFR 50.55(e) reports) from outside sources.</w:t>
      </w:r>
    </w:p>
    <w:p w:rsidR="00533ADC" w:rsidRDefault="00533ADC" w:rsidP="00932402">
      <w:pPr>
        <w:pStyle w:val="Lettered"/>
        <w:ind w:left="807" w:hanging="533"/>
        <w:jc w:val="left"/>
        <w:rPr>
          <w:ins w:id="289" w:author="Author" w:date="2014-08-13T10:16:00Z"/>
          <w:sz w:val="22"/>
          <w:szCs w:val="22"/>
        </w:rPr>
      </w:pPr>
    </w:p>
    <w:p w:rsidR="00533ADC" w:rsidRDefault="00FE2AA5" w:rsidP="00932402">
      <w:pPr>
        <w:pStyle w:val="Lettered"/>
        <w:ind w:left="807" w:hanging="533"/>
        <w:jc w:val="left"/>
        <w:rPr>
          <w:ins w:id="290" w:author="Author" w:date="2014-08-13T10:17:00Z"/>
          <w:sz w:val="22"/>
          <w:szCs w:val="22"/>
        </w:rPr>
      </w:pPr>
      <w:proofErr w:type="gramStart"/>
      <w:ins w:id="291" w:author="Author" w:date="2014-08-13T10:33:00Z">
        <w:r>
          <w:rPr>
            <w:sz w:val="22"/>
            <w:szCs w:val="22"/>
          </w:rPr>
          <w:t>be</w:t>
        </w:r>
      </w:ins>
      <w:proofErr w:type="gramEnd"/>
      <w:ins w:id="292" w:author="Author" w:date="2014-08-13T10:16:00Z">
        <w:r w:rsidR="00533ADC">
          <w:rPr>
            <w:sz w:val="22"/>
            <w:szCs w:val="22"/>
          </w:rPr>
          <w:t>.</w:t>
        </w:r>
      </w:ins>
      <w:ins w:id="293" w:author="Author" w:date="2014-08-13T10:17:00Z">
        <w:r w:rsidR="00533ADC">
          <w:rPr>
            <w:sz w:val="22"/>
            <w:szCs w:val="22"/>
          </w:rPr>
          <w:tab/>
        </w:r>
        <w:proofErr w:type="gramStart"/>
        <w:r w:rsidR="00533ADC" w:rsidRPr="00533ADC">
          <w:rPr>
            <w:sz w:val="22"/>
            <w:szCs w:val="22"/>
          </w:rPr>
          <w:t>Regulatory Performance Meeting.</w:t>
        </w:r>
        <w:proofErr w:type="gramEnd"/>
        <w:r w:rsidR="00533ADC" w:rsidRPr="00533ADC">
          <w:rPr>
            <w:sz w:val="22"/>
            <w:szCs w:val="22"/>
          </w:rPr>
          <w:t xml:space="preserve">  A meeting held between a licensee and the NRC to discuss corrective actions associated with safety-significant </w:t>
        </w:r>
        <w:r w:rsidR="00533ADC">
          <w:rPr>
            <w:sz w:val="22"/>
            <w:szCs w:val="22"/>
          </w:rPr>
          <w:t>CAM</w:t>
        </w:r>
        <w:r w:rsidR="00533ADC" w:rsidRPr="00533ADC">
          <w:rPr>
            <w:sz w:val="22"/>
            <w:szCs w:val="22"/>
          </w:rPr>
          <w:t xml:space="preserve"> inputs.</w:t>
        </w:r>
      </w:ins>
    </w:p>
    <w:p w:rsidR="00533ADC" w:rsidRDefault="00533ADC" w:rsidP="00932402">
      <w:pPr>
        <w:pStyle w:val="Lettered"/>
        <w:ind w:left="807" w:hanging="533"/>
        <w:jc w:val="left"/>
        <w:rPr>
          <w:ins w:id="294" w:author="Author" w:date="2014-08-13T10:17:00Z"/>
          <w:sz w:val="22"/>
          <w:szCs w:val="22"/>
        </w:rPr>
      </w:pPr>
    </w:p>
    <w:p w:rsidR="00533ADC" w:rsidRPr="00C000F2" w:rsidRDefault="00FE2AA5" w:rsidP="00533ADC">
      <w:pPr>
        <w:pStyle w:val="Lettered"/>
        <w:ind w:left="807" w:hanging="533"/>
        <w:rPr>
          <w:sz w:val="22"/>
          <w:szCs w:val="22"/>
        </w:rPr>
      </w:pPr>
      <w:proofErr w:type="gramStart"/>
      <w:ins w:id="295" w:author="Author" w:date="2014-08-13T10:33:00Z">
        <w:r>
          <w:rPr>
            <w:sz w:val="22"/>
            <w:szCs w:val="22"/>
          </w:rPr>
          <w:t>bf</w:t>
        </w:r>
      </w:ins>
      <w:proofErr w:type="gramEnd"/>
      <w:ins w:id="296" w:author="Author" w:date="2014-08-13T10:17:00Z">
        <w:r w:rsidR="00533ADC">
          <w:rPr>
            <w:sz w:val="22"/>
            <w:szCs w:val="22"/>
          </w:rPr>
          <w:t>.</w:t>
        </w:r>
        <w:r w:rsidR="00533ADC">
          <w:rPr>
            <w:sz w:val="22"/>
            <w:szCs w:val="22"/>
          </w:rPr>
          <w:tab/>
        </w:r>
        <w:proofErr w:type="gramStart"/>
        <w:r w:rsidR="00533ADC" w:rsidRPr="00533ADC">
          <w:rPr>
            <w:sz w:val="22"/>
            <w:szCs w:val="22"/>
          </w:rPr>
          <w:t>Repetitive Degraded Cornerstone.</w:t>
        </w:r>
        <w:proofErr w:type="gramEnd"/>
        <w:r w:rsidR="00533ADC" w:rsidRPr="00533ADC">
          <w:rPr>
            <w:sz w:val="22"/>
            <w:szCs w:val="22"/>
          </w:rPr>
          <w:t xml:space="preserve">  A cornerstone that is degraded for more than four consecutive quarters with at least one of the quarters having:  (1) three or more white inputs</w:t>
        </w:r>
        <w:r w:rsidR="00533ADC">
          <w:rPr>
            <w:sz w:val="22"/>
            <w:szCs w:val="22"/>
          </w:rPr>
          <w:t xml:space="preserve"> </w:t>
        </w:r>
        <w:r w:rsidR="00533ADC" w:rsidRPr="00533ADC">
          <w:rPr>
            <w:sz w:val="22"/>
            <w:szCs w:val="22"/>
          </w:rPr>
          <w:t>(the additional white input(s) can be from any cornerstone), or (2) one yellow and one white input (the additional white input can be from any cornerstone).</w:t>
        </w:r>
      </w:ins>
    </w:p>
    <w:p w:rsidR="009D0D82" w:rsidRPr="00C000F2" w:rsidRDefault="009D0D82" w:rsidP="00932402">
      <w:pPr>
        <w:pStyle w:val="Lettered"/>
        <w:ind w:left="807" w:hanging="533"/>
        <w:jc w:val="left"/>
        <w:rPr>
          <w:sz w:val="22"/>
          <w:szCs w:val="22"/>
        </w:rPr>
      </w:pPr>
    </w:p>
    <w:p w:rsidR="009D0D82" w:rsidRPr="00C000F2" w:rsidRDefault="00FE2AA5" w:rsidP="00932402">
      <w:pPr>
        <w:pStyle w:val="Lettered"/>
        <w:ind w:left="807" w:hanging="533"/>
        <w:jc w:val="left"/>
        <w:rPr>
          <w:sz w:val="22"/>
          <w:szCs w:val="22"/>
        </w:rPr>
      </w:pPr>
      <w:proofErr w:type="gramStart"/>
      <w:ins w:id="297" w:author="Author" w:date="2014-08-13T10:33:00Z">
        <w:r>
          <w:rPr>
            <w:sz w:val="22"/>
            <w:szCs w:val="22"/>
          </w:rPr>
          <w:t>bg</w:t>
        </w:r>
      </w:ins>
      <w:proofErr w:type="gramEnd"/>
      <w:r w:rsidR="00DE7F08" w:rsidRPr="00C000F2">
        <w:rPr>
          <w:sz w:val="22"/>
          <w:szCs w:val="22"/>
        </w:rPr>
        <w:t>.</w:t>
      </w:r>
      <w:r w:rsidR="009D0D82" w:rsidRPr="00C000F2">
        <w:rPr>
          <w:sz w:val="22"/>
          <w:szCs w:val="22"/>
        </w:rPr>
        <w:tab/>
        <w:t xml:space="preserve">Routine Vendor Inspection. </w:t>
      </w:r>
      <w:r w:rsidR="008C5F34">
        <w:rPr>
          <w:sz w:val="22"/>
          <w:szCs w:val="22"/>
        </w:rPr>
        <w:t xml:space="preserve"> </w:t>
      </w:r>
      <w:r w:rsidR="009D0D82" w:rsidRPr="00C000F2">
        <w:rPr>
          <w:sz w:val="22"/>
          <w:szCs w:val="22"/>
        </w:rPr>
        <w:t>Inspections performed to verify effective implementation of a facility’s QA program used to furnish basic components to the nuclear industry.</w:t>
      </w:r>
    </w:p>
    <w:p w:rsidR="00220637" w:rsidRPr="00C000F2" w:rsidRDefault="00220637" w:rsidP="00932402">
      <w:pPr>
        <w:pStyle w:val="Lettered"/>
        <w:ind w:left="807" w:hanging="533"/>
        <w:jc w:val="left"/>
        <w:rPr>
          <w:sz w:val="22"/>
          <w:szCs w:val="22"/>
        </w:rPr>
      </w:pPr>
    </w:p>
    <w:p w:rsidR="00220637" w:rsidRDefault="00FE2AA5" w:rsidP="00932402">
      <w:pPr>
        <w:pStyle w:val="Lettered"/>
        <w:ind w:left="807" w:hanging="533"/>
        <w:jc w:val="left"/>
        <w:rPr>
          <w:sz w:val="22"/>
          <w:szCs w:val="22"/>
        </w:rPr>
      </w:pPr>
      <w:proofErr w:type="spellStart"/>
      <w:proofErr w:type="gramStart"/>
      <w:ins w:id="298" w:author="Author" w:date="2014-08-13T10:33:00Z">
        <w:r>
          <w:rPr>
            <w:sz w:val="22"/>
            <w:szCs w:val="22"/>
          </w:rPr>
          <w:t>bh</w:t>
        </w:r>
      </w:ins>
      <w:proofErr w:type="spellEnd"/>
      <w:proofErr w:type="gramEnd"/>
      <w:r w:rsidR="00DE7F08" w:rsidRPr="00C000F2">
        <w:rPr>
          <w:sz w:val="22"/>
          <w:szCs w:val="22"/>
        </w:rPr>
        <w:t>.</w:t>
      </w:r>
      <w:r w:rsidR="00220637" w:rsidRPr="00C000F2">
        <w:rPr>
          <w:sz w:val="22"/>
          <w:szCs w:val="22"/>
        </w:rPr>
        <w:tab/>
      </w:r>
      <w:proofErr w:type="gramStart"/>
      <w:r w:rsidR="00220637" w:rsidRPr="00C000F2">
        <w:rPr>
          <w:sz w:val="22"/>
          <w:szCs w:val="22"/>
        </w:rPr>
        <w:t>Safety Evaluation Report.</w:t>
      </w:r>
      <w:proofErr w:type="gramEnd"/>
      <w:r w:rsidR="00220637" w:rsidRPr="00C000F2">
        <w:rPr>
          <w:sz w:val="22"/>
          <w:szCs w:val="22"/>
        </w:rPr>
        <w:t xml:space="preserve"> </w:t>
      </w:r>
      <w:r w:rsidR="008C5F34">
        <w:rPr>
          <w:sz w:val="22"/>
          <w:szCs w:val="22"/>
        </w:rPr>
        <w:t xml:space="preserve"> </w:t>
      </w:r>
      <w:r w:rsidR="00220637" w:rsidRPr="00C000F2">
        <w:rPr>
          <w:sz w:val="22"/>
          <w:szCs w:val="22"/>
        </w:rPr>
        <w:t>The safety evaluation report (SER) provides the technical, safety, and legal basis for the NRC’s disposition of a license request (i.e., COL, early site permit, and design certification) or license amendment request.</w:t>
      </w:r>
    </w:p>
    <w:p w:rsidR="00250ECB" w:rsidRPr="00C000F2" w:rsidRDefault="00250ECB" w:rsidP="00932402">
      <w:pPr>
        <w:pStyle w:val="Lettered"/>
        <w:ind w:left="807" w:hanging="533"/>
        <w:jc w:val="left"/>
        <w:rPr>
          <w:sz w:val="22"/>
          <w:szCs w:val="22"/>
        </w:rPr>
      </w:pPr>
    </w:p>
    <w:p w:rsidR="005F31D0" w:rsidRPr="00C000F2" w:rsidRDefault="00FE2AA5" w:rsidP="00932402">
      <w:pPr>
        <w:pStyle w:val="Lettered"/>
        <w:ind w:left="807" w:hanging="533"/>
        <w:jc w:val="left"/>
        <w:rPr>
          <w:sz w:val="22"/>
          <w:szCs w:val="22"/>
        </w:rPr>
      </w:pPr>
      <w:proofErr w:type="gramStart"/>
      <w:ins w:id="299" w:author="Author" w:date="2014-08-13T10:33:00Z">
        <w:r>
          <w:rPr>
            <w:sz w:val="22"/>
            <w:szCs w:val="22"/>
          </w:rPr>
          <w:t>bi</w:t>
        </w:r>
      </w:ins>
      <w:proofErr w:type="gramEnd"/>
      <w:r w:rsidR="00B00BDE" w:rsidRPr="00122E32">
        <w:rPr>
          <w:sz w:val="22"/>
          <w:szCs w:val="22"/>
        </w:rPr>
        <w:t>.</w:t>
      </w:r>
      <w:r w:rsidR="00B00BDE" w:rsidRPr="00C000F2">
        <w:rPr>
          <w:sz w:val="22"/>
          <w:szCs w:val="22"/>
        </w:rPr>
        <w:tab/>
      </w:r>
      <w:r w:rsidR="005F31D0" w:rsidRPr="00C000F2">
        <w:rPr>
          <w:sz w:val="22"/>
          <w:szCs w:val="22"/>
        </w:rPr>
        <w:t>Safety-related structures, systems and components (SSC).  Those structures, systems and components that are relied upon to remain functional during and following design basis events to assure:</w:t>
      </w:r>
    </w:p>
    <w:p w:rsidR="005F31D0" w:rsidRPr="00C000F2" w:rsidRDefault="005F31D0" w:rsidP="00932402">
      <w:pPr>
        <w:pStyle w:val="Lettered"/>
        <w:ind w:left="807" w:hanging="533"/>
        <w:jc w:val="left"/>
        <w:rPr>
          <w:sz w:val="22"/>
          <w:szCs w:val="22"/>
        </w:rPr>
      </w:pPr>
    </w:p>
    <w:p w:rsidR="005F31D0" w:rsidRPr="00C000F2" w:rsidRDefault="005F31D0" w:rsidP="00932402">
      <w:pPr>
        <w:pStyle w:val="Lettered"/>
        <w:ind w:left="1440" w:hanging="634"/>
        <w:jc w:val="left"/>
        <w:rPr>
          <w:sz w:val="22"/>
          <w:szCs w:val="22"/>
        </w:rPr>
      </w:pPr>
      <w:r w:rsidRPr="00C000F2">
        <w:rPr>
          <w:sz w:val="22"/>
          <w:szCs w:val="22"/>
        </w:rPr>
        <w:t>1.</w:t>
      </w:r>
      <w:r w:rsidRPr="00C000F2">
        <w:rPr>
          <w:sz w:val="22"/>
          <w:szCs w:val="22"/>
        </w:rPr>
        <w:tab/>
        <w:t>The integrity of the reactor coolant pressure boundary</w:t>
      </w:r>
    </w:p>
    <w:p w:rsidR="005F31D0" w:rsidRPr="00C000F2" w:rsidRDefault="005F31D0" w:rsidP="00932402">
      <w:pPr>
        <w:pStyle w:val="Lettered"/>
        <w:ind w:left="807" w:hanging="533"/>
        <w:jc w:val="left"/>
        <w:rPr>
          <w:sz w:val="22"/>
          <w:szCs w:val="22"/>
        </w:rPr>
      </w:pPr>
    </w:p>
    <w:p w:rsidR="005F31D0" w:rsidRPr="00C000F2" w:rsidRDefault="005F31D0" w:rsidP="00932402">
      <w:pPr>
        <w:pStyle w:val="Lettered"/>
        <w:ind w:left="1440" w:hanging="634"/>
        <w:jc w:val="left"/>
        <w:rPr>
          <w:sz w:val="22"/>
          <w:szCs w:val="22"/>
        </w:rPr>
      </w:pPr>
      <w:r w:rsidRPr="00C000F2">
        <w:rPr>
          <w:sz w:val="22"/>
          <w:szCs w:val="22"/>
        </w:rPr>
        <w:t>2.</w:t>
      </w:r>
      <w:r w:rsidRPr="00C000F2">
        <w:rPr>
          <w:sz w:val="22"/>
          <w:szCs w:val="22"/>
        </w:rPr>
        <w:tab/>
        <w:t>The capability to shut down the reactor and maintain it in a safe shutdown condition; or</w:t>
      </w:r>
    </w:p>
    <w:p w:rsidR="005F31D0" w:rsidRPr="00C000F2" w:rsidRDefault="005F31D0" w:rsidP="00932402">
      <w:pPr>
        <w:pStyle w:val="Lettered"/>
        <w:ind w:left="807" w:hanging="533"/>
        <w:jc w:val="left"/>
        <w:rPr>
          <w:sz w:val="22"/>
          <w:szCs w:val="22"/>
        </w:rPr>
      </w:pPr>
    </w:p>
    <w:p w:rsidR="0045520A" w:rsidRDefault="005F31D0" w:rsidP="00932402">
      <w:pPr>
        <w:pStyle w:val="Lettered"/>
        <w:ind w:left="1440" w:hanging="634"/>
        <w:jc w:val="left"/>
        <w:rPr>
          <w:sz w:val="22"/>
          <w:szCs w:val="22"/>
        </w:rPr>
      </w:pPr>
      <w:r w:rsidRPr="00C000F2">
        <w:rPr>
          <w:sz w:val="22"/>
          <w:szCs w:val="22"/>
        </w:rPr>
        <w:t>3.</w:t>
      </w:r>
      <w:r w:rsidRPr="00C000F2">
        <w:rPr>
          <w:sz w:val="22"/>
          <w:szCs w:val="22"/>
        </w:rPr>
        <w:tab/>
        <w:t>The capability to prevent or mitigate the consequences of accidents which could result in potential offsite exposures comparable to the applicable guideline exposures set forth in § 50.34(a</w:t>
      </w:r>
      <w:proofErr w:type="gramStart"/>
      <w:r w:rsidRPr="00C000F2">
        <w:rPr>
          <w:sz w:val="22"/>
          <w:szCs w:val="22"/>
        </w:rPr>
        <w:t>)(</w:t>
      </w:r>
      <w:proofErr w:type="gramEnd"/>
      <w:r w:rsidRPr="00C000F2">
        <w:rPr>
          <w:sz w:val="22"/>
          <w:szCs w:val="22"/>
        </w:rPr>
        <w:t>1) or § 100.11 of this chapter, as applicable.</w:t>
      </w:r>
    </w:p>
    <w:p w:rsidR="009B2909" w:rsidRPr="005D473E" w:rsidRDefault="009B2909" w:rsidP="00932402">
      <w:pPr>
        <w:pStyle w:val="Lettered"/>
        <w:jc w:val="left"/>
        <w:rPr>
          <w:sz w:val="22"/>
        </w:rPr>
      </w:pPr>
    </w:p>
    <w:p w:rsidR="00220637" w:rsidRPr="00C000F2" w:rsidRDefault="00FE2AA5" w:rsidP="00932402">
      <w:pPr>
        <w:pStyle w:val="Lettered"/>
        <w:ind w:left="807" w:hanging="533"/>
        <w:jc w:val="left"/>
        <w:rPr>
          <w:sz w:val="22"/>
          <w:szCs w:val="22"/>
        </w:rPr>
      </w:pPr>
      <w:proofErr w:type="spellStart"/>
      <w:proofErr w:type="gramStart"/>
      <w:ins w:id="300" w:author="Author" w:date="2014-08-13T10:33:00Z">
        <w:r>
          <w:rPr>
            <w:sz w:val="22"/>
            <w:szCs w:val="22"/>
          </w:rPr>
          <w:t>bj</w:t>
        </w:r>
      </w:ins>
      <w:proofErr w:type="spellEnd"/>
      <w:proofErr w:type="gramEnd"/>
      <w:r w:rsidR="00DE7F08" w:rsidRPr="00C000F2">
        <w:rPr>
          <w:sz w:val="22"/>
          <w:szCs w:val="22"/>
        </w:rPr>
        <w:t>.</w:t>
      </w:r>
      <w:r w:rsidR="00220637" w:rsidRPr="00C000F2">
        <w:rPr>
          <w:sz w:val="22"/>
          <w:szCs w:val="22"/>
        </w:rPr>
        <w:tab/>
      </w:r>
      <w:proofErr w:type="gramStart"/>
      <w:r w:rsidR="00220637" w:rsidRPr="00C000F2">
        <w:rPr>
          <w:sz w:val="22"/>
          <w:szCs w:val="22"/>
        </w:rPr>
        <w:t>Standard Design.</w:t>
      </w:r>
      <w:proofErr w:type="gramEnd"/>
      <w:r w:rsidR="00220637" w:rsidRPr="00C000F2">
        <w:rPr>
          <w:sz w:val="22"/>
          <w:szCs w:val="22"/>
        </w:rPr>
        <w:t xml:space="preserve"> </w:t>
      </w:r>
      <w:r w:rsidR="008C5F34">
        <w:rPr>
          <w:sz w:val="22"/>
          <w:szCs w:val="22"/>
        </w:rPr>
        <w:t xml:space="preserve"> </w:t>
      </w:r>
      <w:r w:rsidR="00AD0B75">
        <w:rPr>
          <w:sz w:val="22"/>
          <w:szCs w:val="22"/>
        </w:rPr>
        <w:t>A</w:t>
      </w:r>
      <w:r w:rsidR="00220637" w:rsidRPr="00C000F2">
        <w:rPr>
          <w:sz w:val="22"/>
          <w:szCs w:val="22"/>
        </w:rPr>
        <w:t xml:space="preserve"> design that is sufficiently detailed and complete to support certification in accordance with Subpart B of 10 CFR Part 52 and that is usable for a multiple number of units or at a multiple number of sites without reopening or repeating the review.</w:t>
      </w:r>
    </w:p>
    <w:p w:rsidR="00220637" w:rsidRPr="00C000F2" w:rsidRDefault="00220637" w:rsidP="00932402">
      <w:pPr>
        <w:pStyle w:val="Lettered"/>
        <w:ind w:left="807" w:hanging="533"/>
        <w:jc w:val="left"/>
        <w:rPr>
          <w:sz w:val="22"/>
          <w:szCs w:val="22"/>
        </w:rPr>
      </w:pPr>
    </w:p>
    <w:p w:rsidR="00220637" w:rsidRPr="00C000F2" w:rsidRDefault="00FE2AA5" w:rsidP="00932402">
      <w:pPr>
        <w:pStyle w:val="Lettered"/>
        <w:ind w:left="807" w:hanging="533"/>
        <w:jc w:val="left"/>
        <w:rPr>
          <w:sz w:val="22"/>
          <w:szCs w:val="22"/>
        </w:rPr>
      </w:pPr>
      <w:proofErr w:type="gramStart"/>
      <w:ins w:id="301" w:author="Author" w:date="2014-08-13T10:33:00Z">
        <w:r>
          <w:rPr>
            <w:sz w:val="22"/>
            <w:szCs w:val="22"/>
          </w:rPr>
          <w:t>bk</w:t>
        </w:r>
      </w:ins>
      <w:proofErr w:type="gramEnd"/>
      <w:r w:rsidR="00DE7F08" w:rsidRPr="00C000F2">
        <w:rPr>
          <w:sz w:val="22"/>
          <w:szCs w:val="22"/>
        </w:rPr>
        <w:t>.</w:t>
      </w:r>
      <w:r w:rsidR="00AD0B75">
        <w:rPr>
          <w:sz w:val="22"/>
          <w:szCs w:val="22"/>
        </w:rPr>
        <w:tab/>
      </w:r>
      <w:r w:rsidR="00220637" w:rsidRPr="00C000F2">
        <w:rPr>
          <w:sz w:val="22"/>
          <w:szCs w:val="22"/>
        </w:rPr>
        <w:t xml:space="preserve">Standard Design Certification. </w:t>
      </w:r>
      <w:r w:rsidR="008C5F34">
        <w:rPr>
          <w:sz w:val="22"/>
          <w:szCs w:val="22"/>
        </w:rPr>
        <w:t xml:space="preserve"> </w:t>
      </w:r>
      <w:r w:rsidR="00220637" w:rsidRPr="00C000F2">
        <w:rPr>
          <w:sz w:val="22"/>
          <w:szCs w:val="22"/>
        </w:rPr>
        <w:t xml:space="preserve">Standard design certification, design certification, or certification means a Commission approval, issued under Subpart B of 10 CFR Part 52, of a final standard design for a nuclear power facility. </w:t>
      </w:r>
      <w:r w:rsidR="00AD0B75">
        <w:rPr>
          <w:sz w:val="22"/>
          <w:szCs w:val="22"/>
        </w:rPr>
        <w:t xml:space="preserve"> </w:t>
      </w:r>
      <w:r w:rsidR="00220637" w:rsidRPr="00C000F2">
        <w:rPr>
          <w:sz w:val="22"/>
          <w:szCs w:val="22"/>
        </w:rPr>
        <w:t>This design may be referred to as a certified standard design.</w:t>
      </w:r>
    </w:p>
    <w:p w:rsidR="00220637" w:rsidRPr="00C000F2" w:rsidRDefault="00220637" w:rsidP="00932402">
      <w:pPr>
        <w:pStyle w:val="Lettered"/>
        <w:ind w:left="807" w:hanging="533"/>
        <w:jc w:val="left"/>
        <w:rPr>
          <w:sz w:val="22"/>
          <w:szCs w:val="22"/>
        </w:rPr>
      </w:pPr>
    </w:p>
    <w:p w:rsidR="00B23A47" w:rsidRDefault="00FE2AA5" w:rsidP="00932402">
      <w:pPr>
        <w:pStyle w:val="Lettered"/>
        <w:ind w:left="807" w:hanging="533"/>
        <w:jc w:val="left"/>
        <w:rPr>
          <w:sz w:val="22"/>
          <w:szCs w:val="22"/>
        </w:rPr>
        <w:sectPr w:rsidR="00B23A47" w:rsidSect="00232E4D">
          <w:pgSz w:w="12240" w:h="15840"/>
          <w:pgMar w:top="1440" w:right="1440" w:bottom="1440" w:left="1440" w:header="1440" w:footer="1440" w:gutter="0"/>
          <w:cols w:space="720"/>
          <w:docGrid w:linePitch="360"/>
        </w:sectPr>
      </w:pPr>
      <w:proofErr w:type="gramStart"/>
      <w:ins w:id="302" w:author="Author" w:date="2014-08-13T10:34:00Z">
        <w:r>
          <w:rPr>
            <w:sz w:val="22"/>
            <w:szCs w:val="22"/>
          </w:rPr>
          <w:t>bl</w:t>
        </w:r>
      </w:ins>
      <w:proofErr w:type="gramEnd"/>
      <w:r w:rsidR="000A00E6" w:rsidRPr="00624CAC">
        <w:rPr>
          <w:sz w:val="22"/>
        </w:rPr>
        <w:t>.</w:t>
      </w:r>
      <w:r w:rsidR="00325FD9" w:rsidRPr="00C000F2">
        <w:rPr>
          <w:sz w:val="22"/>
          <w:szCs w:val="22"/>
        </w:rPr>
        <w:tab/>
      </w:r>
      <w:r w:rsidR="005F31D0" w:rsidRPr="00C000F2">
        <w:rPr>
          <w:sz w:val="22"/>
          <w:szCs w:val="22"/>
        </w:rPr>
        <w:t>Startup</w:t>
      </w:r>
      <w:r w:rsidR="00624CAC">
        <w:rPr>
          <w:sz w:val="22"/>
          <w:szCs w:val="22"/>
        </w:rPr>
        <w:t xml:space="preserve"> </w:t>
      </w:r>
      <w:r w:rsidR="005F31D0" w:rsidRPr="00C000F2">
        <w:rPr>
          <w:sz w:val="22"/>
          <w:szCs w:val="22"/>
        </w:rPr>
        <w:t>Testing.  The testing program conducted after the authorization to load fuel.  It includes initial fuel loading and pre-criticality tests, and continues until the plant reaches commercial operating status at or near its licensed power rating.  The Startup Test Program includes low power, physics, and power ascension testing.</w:t>
      </w:r>
    </w:p>
    <w:p w:rsidR="009D0D82" w:rsidRPr="00C000F2" w:rsidRDefault="00FE2AA5" w:rsidP="00932402">
      <w:pPr>
        <w:pStyle w:val="Lettered"/>
        <w:ind w:left="807" w:hanging="533"/>
        <w:jc w:val="left"/>
        <w:rPr>
          <w:sz w:val="22"/>
          <w:szCs w:val="22"/>
        </w:rPr>
      </w:pPr>
      <w:proofErr w:type="gramStart"/>
      <w:ins w:id="303" w:author="Author" w:date="2014-08-13T10:34:00Z">
        <w:r>
          <w:rPr>
            <w:sz w:val="22"/>
            <w:szCs w:val="22"/>
          </w:rPr>
          <w:lastRenderedPageBreak/>
          <w:t>bm</w:t>
        </w:r>
      </w:ins>
      <w:proofErr w:type="gramEnd"/>
      <w:r w:rsidR="00DE7F08" w:rsidRPr="00C000F2">
        <w:rPr>
          <w:sz w:val="22"/>
          <w:szCs w:val="22"/>
        </w:rPr>
        <w:t>.</w:t>
      </w:r>
      <w:r w:rsidR="00AD0B75">
        <w:rPr>
          <w:sz w:val="22"/>
          <w:szCs w:val="22"/>
        </w:rPr>
        <w:tab/>
      </w:r>
      <w:r w:rsidR="009D0D82" w:rsidRPr="00C000F2">
        <w:rPr>
          <w:sz w:val="22"/>
          <w:szCs w:val="22"/>
        </w:rPr>
        <w:t xml:space="preserve">Supplier. </w:t>
      </w:r>
      <w:r w:rsidR="008C5F34">
        <w:rPr>
          <w:sz w:val="22"/>
          <w:szCs w:val="22"/>
        </w:rPr>
        <w:t xml:space="preserve"> </w:t>
      </w:r>
      <w:r w:rsidR="009D0D82" w:rsidRPr="00C000F2">
        <w:rPr>
          <w:sz w:val="22"/>
          <w:szCs w:val="22"/>
        </w:rPr>
        <w:t xml:space="preserve">For the purposes of this manual chapter, any organization that supplies basic components to a vendor, applicant, or holder of a 10 CFR Part 52 </w:t>
      </w:r>
      <w:proofErr w:type="gramStart"/>
      <w:r w:rsidR="009D0D82" w:rsidRPr="00C000F2">
        <w:rPr>
          <w:sz w:val="22"/>
          <w:szCs w:val="22"/>
        </w:rPr>
        <w:t>license</w:t>
      </w:r>
      <w:proofErr w:type="gramEnd"/>
      <w:r w:rsidR="009D0D82" w:rsidRPr="00C000F2">
        <w:rPr>
          <w:sz w:val="22"/>
          <w:szCs w:val="22"/>
        </w:rPr>
        <w:t>.</w:t>
      </w:r>
    </w:p>
    <w:p w:rsidR="00220637" w:rsidRPr="00C000F2" w:rsidRDefault="00220637" w:rsidP="00932402">
      <w:pPr>
        <w:pStyle w:val="Lettered"/>
        <w:ind w:left="807" w:hanging="533"/>
        <w:jc w:val="left"/>
        <w:rPr>
          <w:sz w:val="22"/>
          <w:szCs w:val="22"/>
        </w:rPr>
      </w:pPr>
    </w:p>
    <w:p w:rsidR="00220637" w:rsidRPr="00C000F2" w:rsidRDefault="00FE2AA5" w:rsidP="00932402">
      <w:pPr>
        <w:pStyle w:val="Lettered"/>
        <w:ind w:left="807" w:hanging="533"/>
        <w:jc w:val="left"/>
        <w:rPr>
          <w:sz w:val="22"/>
          <w:szCs w:val="22"/>
        </w:rPr>
      </w:pPr>
      <w:proofErr w:type="gramStart"/>
      <w:ins w:id="304" w:author="Author" w:date="2014-08-13T10:35:00Z">
        <w:r>
          <w:rPr>
            <w:sz w:val="22"/>
            <w:szCs w:val="22"/>
          </w:rPr>
          <w:t>bn</w:t>
        </w:r>
      </w:ins>
      <w:proofErr w:type="gramEnd"/>
      <w:r w:rsidR="00DE7F08" w:rsidRPr="00C000F2">
        <w:rPr>
          <w:sz w:val="22"/>
          <w:szCs w:val="22"/>
        </w:rPr>
        <w:t>.</w:t>
      </w:r>
      <w:r w:rsidR="00AD0B75">
        <w:rPr>
          <w:sz w:val="22"/>
          <w:szCs w:val="22"/>
        </w:rPr>
        <w:tab/>
      </w:r>
      <w:r w:rsidR="00220637" w:rsidRPr="00C000F2">
        <w:rPr>
          <w:sz w:val="22"/>
          <w:szCs w:val="22"/>
        </w:rPr>
        <w:t>Surveillance.</w:t>
      </w:r>
      <w:r w:rsidR="008C5F34">
        <w:rPr>
          <w:sz w:val="22"/>
          <w:szCs w:val="22"/>
        </w:rPr>
        <w:t xml:space="preserve"> </w:t>
      </w:r>
      <w:r w:rsidR="00220637" w:rsidRPr="00C000F2">
        <w:rPr>
          <w:sz w:val="22"/>
          <w:szCs w:val="22"/>
        </w:rPr>
        <w:t xml:space="preserve"> </w:t>
      </w:r>
      <w:proofErr w:type="gramStart"/>
      <w:r w:rsidR="00220637" w:rsidRPr="00C000F2">
        <w:rPr>
          <w:sz w:val="22"/>
          <w:szCs w:val="22"/>
        </w:rPr>
        <w:t>Applicant and contractor activities such as reviews, observations, inspections, and audits to determine if an item or activity conforms to QA Program commitments.</w:t>
      </w:r>
      <w:proofErr w:type="gramEnd"/>
    </w:p>
    <w:p w:rsidR="009D0D82" w:rsidRPr="00C000F2" w:rsidRDefault="009D0D82" w:rsidP="00932402">
      <w:pPr>
        <w:pStyle w:val="Lettered"/>
        <w:ind w:left="807" w:hanging="533"/>
        <w:jc w:val="left"/>
        <w:rPr>
          <w:sz w:val="22"/>
          <w:szCs w:val="22"/>
        </w:rPr>
      </w:pPr>
    </w:p>
    <w:p w:rsidR="00684EA7" w:rsidRPr="00C000F2" w:rsidRDefault="0058368A" w:rsidP="00932402">
      <w:pPr>
        <w:pStyle w:val="Lettered"/>
        <w:ind w:left="807" w:hanging="533"/>
        <w:jc w:val="left"/>
        <w:rPr>
          <w:sz w:val="22"/>
          <w:szCs w:val="22"/>
        </w:rPr>
      </w:pPr>
      <w:proofErr w:type="spellStart"/>
      <w:proofErr w:type="gramStart"/>
      <w:r>
        <w:rPr>
          <w:sz w:val="22"/>
          <w:szCs w:val="22"/>
        </w:rPr>
        <w:t>b</w:t>
      </w:r>
      <w:ins w:id="305" w:author="Author" w:date="2014-08-13T10:35:00Z">
        <w:r w:rsidR="00FE2AA5">
          <w:rPr>
            <w:sz w:val="22"/>
            <w:szCs w:val="22"/>
          </w:rPr>
          <w:t>o</w:t>
        </w:r>
      </w:ins>
      <w:proofErr w:type="spellEnd"/>
      <w:proofErr w:type="gramEnd"/>
      <w:r w:rsidR="00684EA7" w:rsidRPr="00C000F2">
        <w:rPr>
          <w:sz w:val="22"/>
          <w:szCs w:val="22"/>
        </w:rPr>
        <w:t>.</w:t>
      </w:r>
      <w:r w:rsidR="00AD0B75">
        <w:rPr>
          <w:sz w:val="22"/>
          <w:szCs w:val="22"/>
        </w:rPr>
        <w:tab/>
      </w:r>
      <w:proofErr w:type="gramStart"/>
      <w:r w:rsidR="00684EA7" w:rsidRPr="00C000F2">
        <w:rPr>
          <w:sz w:val="22"/>
          <w:szCs w:val="22"/>
        </w:rPr>
        <w:t>Tier 1</w:t>
      </w:r>
      <w:r w:rsidR="00163AAE" w:rsidRPr="00C000F2">
        <w:rPr>
          <w:sz w:val="22"/>
          <w:szCs w:val="22"/>
        </w:rPr>
        <w:t xml:space="preserve"> Information</w:t>
      </w:r>
      <w:r w:rsidR="00684EA7" w:rsidRPr="00C000F2">
        <w:rPr>
          <w:sz w:val="22"/>
          <w:szCs w:val="22"/>
        </w:rPr>
        <w:t>.</w:t>
      </w:r>
      <w:proofErr w:type="gramEnd"/>
      <w:r w:rsidR="00684EA7" w:rsidRPr="00C000F2">
        <w:rPr>
          <w:sz w:val="22"/>
          <w:szCs w:val="22"/>
        </w:rPr>
        <w:t xml:space="preserve">  The portion of the design-related information contained in the generic DCD that is approved and certified by th</w:t>
      </w:r>
      <w:r w:rsidR="00163AAE" w:rsidRPr="00C000F2">
        <w:rPr>
          <w:sz w:val="22"/>
          <w:szCs w:val="22"/>
        </w:rPr>
        <w:t>e</w:t>
      </w:r>
      <w:r w:rsidR="00684EA7" w:rsidRPr="00C000F2">
        <w:rPr>
          <w:sz w:val="22"/>
          <w:szCs w:val="22"/>
        </w:rPr>
        <w:t xml:space="preserve"> </w:t>
      </w:r>
      <w:r w:rsidR="00163AAE" w:rsidRPr="00C000F2">
        <w:rPr>
          <w:sz w:val="22"/>
          <w:szCs w:val="22"/>
        </w:rPr>
        <w:t>applicable 10 CFR Part 52 appendix</w:t>
      </w:r>
      <w:r w:rsidR="00684EA7" w:rsidRPr="00C000F2">
        <w:rPr>
          <w:sz w:val="22"/>
          <w:szCs w:val="22"/>
        </w:rPr>
        <w:t xml:space="preserve">. </w:t>
      </w:r>
      <w:r w:rsidR="00163AAE" w:rsidRPr="00C000F2">
        <w:rPr>
          <w:sz w:val="22"/>
          <w:szCs w:val="22"/>
        </w:rPr>
        <w:t xml:space="preserve"> </w:t>
      </w:r>
      <w:r w:rsidR="00684EA7" w:rsidRPr="00C000F2">
        <w:rPr>
          <w:sz w:val="22"/>
          <w:szCs w:val="22"/>
        </w:rPr>
        <w:t xml:space="preserve">The design descriptions, interface requirements, and site parameters are derived from Tier 2 information. </w:t>
      </w:r>
      <w:r w:rsidR="00163AAE" w:rsidRPr="00C000F2">
        <w:rPr>
          <w:sz w:val="22"/>
          <w:szCs w:val="22"/>
        </w:rPr>
        <w:t xml:space="preserve"> </w:t>
      </w:r>
      <w:r w:rsidR="00684EA7" w:rsidRPr="00C000F2">
        <w:rPr>
          <w:sz w:val="22"/>
          <w:szCs w:val="22"/>
        </w:rPr>
        <w:t>Tier 1 information includes:</w:t>
      </w:r>
    </w:p>
    <w:p w:rsidR="00684EA7" w:rsidRPr="00C000F2" w:rsidRDefault="00684EA7" w:rsidP="00932402">
      <w:pPr>
        <w:pStyle w:val="Lettered"/>
        <w:ind w:left="807" w:hanging="533"/>
        <w:jc w:val="left"/>
        <w:rPr>
          <w:sz w:val="22"/>
          <w:szCs w:val="22"/>
        </w:rPr>
      </w:pPr>
    </w:p>
    <w:p w:rsidR="00684EA7" w:rsidRPr="00C000F2" w:rsidRDefault="00684EA7" w:rsidP="00C93710">
      <w:pPr>
        <w:pStyle w:val="Lettered"/>
        <w:ind w:left="1440" w:hanging="634"/>
        <w:jc w:val="left"/>
        <w:rPr>
          <w:sz w:val="22"/>
          <w:szCs w:val="22"/>
        </w:rPr>
      </w:pPr>
      <w:r w:rsidRPr="00C000F2">
        <w:rPr>
          <w:sz w:val="22"/>
          <w:szCs w:val="22"/>
        </w:rPr>
        <w:t>1.</w:t>
      </w:r>
      <w:r w:rsidR="00C93710">
        <w:rPr>
          <w:sz w:val="22"/>
          <w:szCs w:val="22"/>
        </w:rPr>
        <w:tab/>
      </w:r>
      <w:r w:rsidRPr="00C000F2">
        <w:rPr>
          <w:sz w:val="22"/>
          <w:szCs w:val="22"/>
        </w:rPr>
        <w:t>Definitions and general provisions;</w:t>
      </w:r>
    </w:p>
    <w:p w:rsidR="00684EA7" w:rsidRPr="00C000F2" w:rsidRDefault="00684EA7" w:rsidP="00932402">
      <w:pPr>
        <w:pStyle w:val="Lettered"/>
        <w:ind w:left="807" w:hanging="533"/>
        <w:jc w:val="left"/>
        <w:rPr>
          <w:sz w:val="22"/>
          <w:szCs w:val="22"/>
        </w:rPr>
      </w:pPr>
    </w:p>
    <w:p w:rsidR="00684EA7" w:rsidRPr="00C000F2" w:rsidRDefault="00684EA7" w:rsidP="00C93710">
      <w:pPr>
        <w:pStyle w:val="Lettered"/>
        <w:ind w:left="1440" w:hanging="634"/>
        <w:jc w:val="left"/>
        <w:rPr>
          <w:sz w:val="22"/>
          <w:szCs w:val="22"/>
        </w:rPr>
      </w:pPr>
      <w:r w:rsidRPr="00C000F2">
        <w:rPr>
          <w:sz w:val="22"/>
          <w:szCs w:val="22"/>
        </w:rPr>
        <w:t>2.</w:t>
      </w:r>
      <w:r w:rsidR="00C93710">
        <w:rPr>
          <w:sz w:val="22"/>
          <w:szCs w:val="22"/>
        </w:rPr>
        <w:tab/>
      </w:r>
      <w:r w:rsidRPr="00C000F2">
        <w:rPr>
          <w:sz w:val="22"/>
          <w:szCs w:val="22"/>
        </w:rPr>
        <w:t>Design descriptions;</w:t>
      </w:r>
    </w:p>
    <w:p w:rsidR="00684EA7" w:rsidRPr="00C000F2" w:rsidRDefault="00684EA7" w:rsidP="00932402">
      <w:pPr>
        <w:pStyle w:val="Lettered"/>
        <w:ind w:left="807" w:hanging="533"/>
        <w:jc w:val="left"/>
        <w:rPr>
          <w:sz w:val="22"/>
          <w:szCs w:val="22"/>
        </w:rPr>
      </w:pPr>
    </w:p>
    <w:p w:rsidR="00684EA7" w:rsidRPr="00C000F2" w:rsidRDefault="00684EA7" w:rsidP="00C93710">
      <w:pPr>
        <w:pStyle w:val="Lettered"/>
        <w:ind w:left="1440" w:hanging="634"/>
        <w:jc w:val="left"/>
        <w:rPr>
          <w:sz w:val="22"/>
          <w:szCs w:val="22"/>
        </w:rPr>
      </w:pPr>
      <w:r w:rsidRPr="00C000F2">
        <w:rPr>
          <w:sz w:val="22"/>
          <w:szCs w:val="22"/>
        </w:rPr>
        <w:t>3.</w:t>
      </w:r>
      <w:r w:rsidR="00C93710">
        <w:rPr>
          <w:sz w:val="22"/>
          <w:szCs w:val="22"/>
        </w:rPr>
        <w:tab/>
      </w:r>
      <w:r w:rsidRPr="00C000F2">
        <w:rPr>
          <w:sz w:val="22"/>
          <w:szCs w:val="22"/>
        </w:rPr>
        <w:t>Inspections, tests, analyses, and acceptance criteria (ITAAC);</w:t>
      </w:r>
    </w:p>
    <w:p w:rsidR="00684EA7" w:rsidRPr="00C000F2" w:rsidRDefault="00684EA7" w:rsidP="00932402">
      <w:pPr>
        <w:pStyle w:val="Lettered"/>
        <w:ind w:left="807" w:hanging="533"/>
        <w:jc w:val="left"/>
        <w:rPr>
          <w:sz w:val="22"/>
          <w:szCs w:val="22"/>
        </w:rPr>
      </w:pPr>
    </w:p>
    <w:p w:rsidR="00684EA7" w:rsidRDefault="00684EA7" w:rsidP="00250ECB">
      <w:pPr>
        <w:pStyle w:val="Lettered"/>
        <w:ind w:left="1440" w:hanging="634"/>
        <w:jc w:val="left"/>
        <w:rPr>
          <w:sz w:val="22"/>
          <w:szCs w:val="22"/>
        </w:rPr>
      </w:pPr>
      <w:r w:rsidRPr="00C000F2">
        <w:rPr>
          <w:sz w:val="22"/>
          <w:szCs w:val="22"/>
        </w:rPr>
        <w:t>4.</w:t>
      </w:r>
      <w:r w:rsidR="00C93710">
        <w:rPr>
          <w:sz w:val="22"/>
          <w:szCs w:val="22"/>
        </w:rPr>
        <w:tab/>
      </w:r>
      <w:r w:rsidRPr="00C000F2">
        <w:rPr>
          <w:sz w:val="22"/>
          <w:szCs w:val="22"/>
        </w:rPr>
        <w:t>Significant site parameters; and</w:t>
      </w:r>
    </w:p>
    <w:p w:rsidR="00250ECB" w:rsidRPr="00C000F2" w:rsidRDefault="00250ECB" w:rsidP="00250ECB">
      <w:pPr>
        <w:pStyle w:val="Lettered"/>
        <w:ind w:left="1440" w:hanging="634"/>
        <w:jc w:val="left"/>
        <w:rPr>
          <w:sz w:val="22"/>
          <w:szCs w:val="22"/>
        </w:rPr>
      </w:pPr>
    </w:p>
    <w:p w:rsidR="00684EA7" w:rsidRPr="00C000F2" w:rsidRDefault="00684EA7" w:rsidP="00C93710">
      <w:pPr>
        <w:pStyle w:val="Lettered"/>
        <w:ind w:left="1440" w:hanging="634"/>
        <w:jc w:val="left"/>
        <w:rPr>
          <w:sz w:val="22"/>
          <w:szCs w:val="22"/>
        </w:rPr>
      </w:pPr>
      <w:r w:rsidRPr="00C000F2">
        <w:rPr>
          <w:sz w:val="22"/>
          <w:szCs w:val="22"/>
        </w:rPr>
        <w:t>5.</w:t>
      </w:r>
      <w:r w:rsidR="00C93710">
        <w:rPr>
          <w:sz w:val="22"/>
          <w:szCs w:val="22"/>
        </w:rPr>
        <w:tab/>
      </w:r>
      <w:r w:rsidRPr="00C000F2">
        <w:rPr>
          <w:sz w:val="22"/>
          <w:szCs w:val="22"/>
        </w:rPr>
        <w:t>Significant interface requirements.</w:t>
      </w:r>
    </w:p>
    <w:p w:rsidR="00163AAE" w:rsidRPr="00C000F2" w:rsidRDefault="00163AAE" w:rsidP="00932402">
      <w:pPr>
        <w:pStyle w:val="Lettered"/>
        <w:ind w:left="807" w:hanging="533"/>
        <w:jc w:val="left"/>
        <w:rPr>
          <w:sz w:val="22"/>
          <w:szCs w:val="22"/>
        </w:rPr>
      </w:pPr>
    </w:p>
    <w:p w:rsidR="0045520A" w:rsidRDefault="00A12013" w:rsidP="00932402">
      <w:pPr>
        <w:pStyle w:val="Lettered"/>
        <w:ind w:left="807" w:hanging="533"/>
        <w:jc w:val="left"/>
        <w:rPr>
          <w:sz w:val="22"/>
          <w:szCs w:val="22"/>
        </w:rPr>
      </w:pPr>
      <w:proofErr w:type="spellStart"/>
      <w:proofErr w:type="gramStart"/>
      <w:r>
        <w:rPr>
          <w:sz w:val="22"/>
          <w:szCs w:val="22"/>
        </w:rPr>
        <w:t>b</w:t>
      </w:r>
      <w:ins w:id="306" w:author="Author" w:date="2014-08-13T10:36:00Z">
        <w:r w:rsidR="00FE2AA5">
          <w:rPr>
            <w:sz w:val="22"/>
            <w:szCs w:val="22"/>
          </w:rPr>
          <w:t>p</w:t>
        </w:r>
      </w:ins>
      <w:proofErr w:type="gramEnd"/>
      <w:r w:rsidR="00163AAE" w:rsidRPr="00C000F2">
        <w:rPr>
          <w:sz w:val="22"/>
          <w:szCs w:val="22"/>
        </w:rPr>
        <w:t>.</w:t>
      </w:r>
      <w:proofErr w:type="spellEnd"/>
      <w:r w:rsidR="00163AAE" w:rsidRPr="00C000F2">
        <w:rPr>
          <w:sz w:val="22"/>
          <w:szCs w:val="22"/>
        </w:rPr>
        <w:tab/>
        <w:t xml:space="preserve">Tier 2 Information.  The portion of the design-related information contained in the generic DCD that is approved but not certified by the applicable 10 CFR Part 52 appendix.  Compliance with Tier 2 is required, but generic changes to and plant-specific departures from Tier 2 are governed by Section VIII of the applicable 10 CFR Part 52 appendix. </w:t>
      </w:r>
      <w:r w:rsidR="00AD0B75">
        <w:rPr>
          <w:sz w:val="22"/>
          <w:szCs w:val="22"/>
        </w:rPr>
        <w:t xml:space="preserve"> </w:t>
      </w:r>
      <w:r w:rsidR="00163AAE" w:rsidRPr="00C000F2">
        <w:rPr>
          <w:sz w:val="22"/>
          <w:szCs w:val="22"/>
        </w:rPr>
        <w:t>Compliance with Tier 2 provides a sufficient, but not the only acceptable, method for complying with Tier 1.  Compliance methods differing from Tier 2 must satisfy the change process in Section VIII of the applicable 10 CFR Part 52 appendix.  Regardless of these differences, an applicant or licensee must meet the requirement in Section III.B of the applicable 10 CFR Part 52 appendix to reference Tier 2 when referencing Tier 1.  Tier 2 information includes:</w:t>
      </w:r>
      <w:r w:rsidR="00B561E5">
        <w:rPr>
          <w:sz w:val="22"/>
          <w:szCs w:val="22"/>
        </w:rPr>
        <w:t xml:space="preserve"> </w:t>
      </w:r>
    </w:p>
    <w:p w:rsidR="00B561E5" w:rsidRPr="005D473E" w:rsidRDefault="00B561E5" w:rsidP="00932402">
      <w:pPr>
        <w:pStyle w:val="Lettered"/>
        <w:ind w:left="807" w:hanging="533"/>
        <w:jc w:val="left"/>
        <w:rPr>
          <w:sz w:val="22"/>
        </w:rPr>
      </w:pPr>
    </w:p>
    <w:p w:rsidR="009B2909" w:rsidRDefault="00163AAE" w:rsidP="00C93710">
      <w:pPr>
        <w:pStyle w:val="Lettered"/>
        <w:ind w:left="1440" w:hanging="634"/>
        <w:jc w:val="left"/>
        <w:rPr>
          <w:sz w:val="22"/>
          <w:szCs w:val="22"/>
        </w:rPr>
      </w:pPr>
      <w:r w:rsidRPr="00C000F2">
        <w:rPr>
          <w:sz w:val="22"/>
          <w:szCs w:val="22"/>
        </w:rPr>
        <w:t>1.</w:t>
      </w:r>
      <w:r w:rsidR="00C93710">
        <w:rPr>
          <w:sz w:val="22"/>
          <w:szCs w:val="22"/>
        </w:rPr>
        <w:tab/>
      </w:r>
      <w:r w:rsidRPr="00C000F2">
        <w:rPr>
          <w:sz w:val="22"/>
          <w:szCs w:val="22"/>
        </w:rPr>
        <w:t>Information required by 10 CFR Parts 52.47(a) and 52.47(c), with the exception of generic technical specifications and conceptual design information;</w:t>
      </w:r>
    </w:p>
    <w:p w:rsidR="00163AAE" w:rsidRPr="00C000F2" w:rsidRDefault="00163AAE" w:rsidP="00932402">
      <w:pPr>
        <w:pStyle w:val="Lettered"/>
        <w:ind w:left="807" w:hanging="533"/>
        <w:jc w:val="left"/>
        <w:rPr>
          <w:sz w:val="22"/>
          <w:szCs w:val="22"/>
        </w:rPr>
      </w:pPr>
    </w:p>
    <w:p w:rsidR="00163AAE" w:rsidRPr="00C000F2" w:rsidRDefault="00163AAE" w:rsidP="00C93710">
      <w:pPr>
        <w:pStyle w:val="Lettered"/>
        <w:ind w:left="1440" w:hanging="634"/>
        <w:jc w:val="left"/>
        <w:rPr>
          <w:sz w:val="22"/>
          <w:szCs w:val="22"/>
        </w:rPr>
      </w:pPr>
      <w:r w:rsidRPr="00C000F2">
        <w:rPr>
          <w:sz w:val="22"/>
          <w:szCs w:val="22"/>
        </w:rPr>
        <w:t>2.</w:t>
      </w:r>
      <w:r w:rsidR="00C93710">
        <w:rPr>
          <w:sz w:val="22"/>
          <w:szCs w:val="22"/>
        </w:rPr>
        <w:tab/>
      </w:r>
      <w:r w:rsidRPr="00C000F2">
        <w:rPr>
          <w:sz w:val="22"/>
          <w:szCs w:val="22"/>
        </w:rPr>
        <w:t>Supporting information on the inspections, tests, and analyses that will be performed to demonstrate that the acceptance criteria in the ITAAC have been met; and</w:t>
      </w:r>
    </w:p>
    <w:p w:rsidR="00163AAE" w:rsidRPr="00C000F2" w:rsidRDefault="00163AAE" w:rsidP="00932402">
      <w:pPr>
        <w:pStyle w:val="Lettered"/>
        <w:ind w:left="807" w:hanging="533"/>
        <w:jc w:val="left"/>
        <w:rPr>
          <w:sz w:val="22"/>
          <w:szCs w:val="22"/>
        </w:rPr>
      </w:pPr>
    </w:p>
    <w:p w:rsidR="00B23A47" w:rsidRDefault="00163AAE" w:rsidP="00C93710">
      <w:pPr>
        <w:pStyle w:val="Lettered"/>
        <w:ind w:left="1440" w:hanging="634"/>
        <w:jc w:val="left"/>
        <w:rPr>
          <w:sz w:val="22"/>
          <w:szCs w:val="22"/>
        </w:rPr>
        <w:sectPr w:rsidR="00B23A47" w:rsidSect="00232E4D">
          <w:pgSz w:w="12240" w:h="15840"/>
          <w:pgMar w:top="1440" w:right="1440" w:bottom="1440" w:left="1440" w:header="1440" w:footer="1440" w:gutter="0"/>
          <w:cols w:space="720"/>
          <w:docGrid w:linePitch="360"/>
        </w:sectPr>
      </w:pPr>
      <w:r w:rsidRPr="00C000F2">
        <w:rPr>
          <w:sz w:val="22"/>
          <w:szCs w:val="22"/>
        </w:rPr>
        <w:t>3.</w:t>
      </w:r>
      <w:r w:rsidR="00C93710">
        <w:rPr>
          <w:sz w:val="22"/>
          <w:szCs w:val="22"/>
        </w:rPr>
        <w:tab/>
      </w:r>
      <w:r w:rsidRPr="00C000F2">
        <w:rPr>
          <w:sz w:val="22"/>
          <w:szCs w:val="22"/>
        </w:rPr>
        <w:t>Combined license (COL) action items (COL license information), which identify certain matters that must be addressed in the site-specific portion of the FSAR by an applicant who references the applicable 10 CFR Part 52 appendix.  These items constitute information requirements but are not the only acceptable set of information in the FSAR.  An applicant may depart from or omit these items, provided that the departure or omission is identified and justified in the FSAR.  After issuance of a construction permit or COL, these items are not requirements for the licensee unless such items are restated in the FSAR.</w:t>
      </w:r>
    </w:p>
    <w:p w:rsidR="00163AAE" w:rsidRPr="00C000F2" w:rsidRDefault="00163AAE" w:rsidP="00932402">
      <w:pPr>
        <w:pStyle w:val="Lettered"/>
        <w:ind w:left="807" w:hanging="533"/>
        <w:jc w:val="left"/>
        <w:rPr>
          <w:sz w:val="22"/>
          <w:szCs w:val="22"/>
        </w:rPr>
      </w:pPr>
    </w:p>
    <w:p w:rsidR="00163AAE" w:rsidRPr="00C000F2" w:rsidRDefault="00163AAE" w:rsidP="00C93710">
      <w:pPr>
        <w:pStyle w:val="Lettered"/>
        <w:ind w:left="1440" w:hanging="634"/>
        <w:jc w:val="left"/>
        <w:rPr>
          <w:sz w:val="22"/>
          <w:szCs w:val="22"/>
        </w:rPr>
      </w:pPr>
      <w:r w:rsidRPr="00C000F2">
        <w:rPr>
          <w:sz w:val="22"/>
          <w:szCs w:val="22"/>
        </w:rPr>
        <w:t>4.</w:t>
      </w:r>
      <w:r w:rsidR="00C93710">
        <w:rPr>
          <w:sz w:val="22"/>
          <w:szCs w:val="22"/>
        </w:rPr>
        <w:tab/>
      </w:r>
      <w:r w:rsidRPr="00C000F2">
        <w:rPr>
          <w:sz w:val="22"/>
          <w:szCs w:val="22"/>
        </w:rPr>
        <w:t>The investment protection short-term availability controls in Section 16.3 of the DCD.</w:t>
      </w:r>
    </w:p>
    <w:p w:rsidR="00163AAE" w:rsidRPr="00C000F2" w:rsidRDefault="00163AAE" w:rsidP="00932402">
      <w:pPr>
        <w:pStyle w:val="Lettered"/>
        <w:ind w:left="807" w:hanging="533"/>
        <w:jc w:val="left"/>
        <w:rPr>
          <w:sz w:val="22"/>
          <w:szCs w:val="22"/>
        </w:rPr>
      </w:pPr>
    </w:p>
    <w:p w:rsidR="009B2909" w:rsidRDefault="003351E5" w:rsidP="00932402">
      <w:pPr>
        <w:ind w:left="807" w:hanging="533"/>
        <w:rPr>
          <w:rFonts w:cs="Arial"/>
          <w:szCs w:val="22"/>
        </w:rPr>
      </w:pPr>
      <w:proofErr w:type="spellStart"/>
      <w:proofErr w:type="gramStart"/>
      <w:r w:rsidRPr="00C000F2">
        <w:rPr>
          <w:rFonts w:cs="Arial"/>
          <w:szCs w:val="22"/>
        </w:rPr>
        <w:t>b</w:t>
      </w:r>
      <w:ins w:id="307" w:author="Author" w:date="2014-08-13T10:36:00Z">
        <w:r w:rsidR="00FE2AA5">
          <w:rPr>
            <w:rFonts w:cs="Arial"/>
            <w:szCs w:val="22"/>
          </w:rPr>
          <w:t>q</w:t>
        </w:r>
      </w:ins>
      <w:proofErr w:type="spellEnd"/>
      <w:proofErr w:type="gramEnd"/>
      <w:r w:rsidR="00A12013">
        <w:rPr>
          <w:rFonts w:cs="Arial"/>
          <w:szCs w:val="22"/>
        </w:rPr>
        <w:t>.</w:t>
      </w:r>
      <w:r w:rsidR="00163AAE" w:rsidRPr="00C000F2">
        <w:rPr>
          <w:rFonts w:cs="Arial"/>
          <w:szCs w:val="22"/>
        </w:rPr>
        <w:tab/>
        <w:t xml:space="preserve">Tier 2* means the portion of the Tier 2 information, designated as such in the generic DCD, which is subject to the change process in Section VIII.B.6 of </w:t>
      </w:r>
      <w:r w:rsidR="003F463D" w:rsidRPr="00C000F2">
        <w:rPr>
          <w:rFonts w:cs="Arial"/>
          <w:szCs w:val="22"/>
        </w:rPr>
        <w:t>the applicable 10 CFR Part 52 appendix</w:t>
      </w:r>
      <w:r w:rsidR="00163AAE" w:rsidRPr="00C000F2">
        <w:rPr>
          <w:rFonts w:cs="Arial"/>
          <w:szCs w:val="22"/>
        </w:rPr>
        <w:t>. This designation expires for some Tier 2* information under paragraph VIII.B.6</w:t>
      </w:r>
      <w:r w:rsidR="003F463D" w:rsidRPr="00C000F2">
        <w:rPr>
          <w:rFonts w:cs="Arial"/>
          <w:szCs w:val="22"/>
        </w:rPr>
        <w:t xml:space="preserve"> of the applicable 10 CFR Part 52 appendix</w:t>
      </w:r>
      <w:r w:rsidR="00163AAE" w:rsidRPr="00C000F2">
        <w:rPr>
          <w:rFonts w:cs="Arial"/>
          <w:szCs w:val="22"/>
        </w:rPr>
        <w:t>.</w:t>
      </w:r>
    </w:p>
    <w:p w:rsidR="00163AAE" w:rsidRPr="00C000F2" w:rsidRDefault="00163AAE" w:rsidP="00932402">
      <w:pPr>
        <w:pStyle w:val="Lettered"/>
        <w:ind w:left="807" w:hanging="533"/>
        <w:jc w:val="left"/>
        <w:rPr>
          <w:sz w:val="22"/>
          <w:szCs w:val="22"/>
        </w:rPr>
      </w:pPr>
    </w:p>
    <w:p w:rsidR="00020B3F" w:rsidRPr="00C000F2" w:rsidRDefault="00A12013" w:rsidP="00932402">
      <w:pPr>
        <w:pStyle w:val="Lettered"/>
        <w:ind w:left="807" w:hanging="533"/>
        <w:jc w:val="left"/>
        <w:rPr>
          <w:sz w:val="22"/>
          <w:szCs w:val="22"/>
        </w:rPr>
      </w:pPr>
      <w:proofErr w:type="gramStart"/>
      <w:r>
        <w:rPr>
          <w:sz w:val="22"/>
          <w:szCs w:val="22"/>
        </w:rPr>
        <w:t>b</w:t>
      </w:r>
      <w:ins w:id="308" w:author="Author" w:date="2014-08-13T10:36:00Z">
        <w:r w:rsidR="00FE2AA5">
          <w:rPr>
            <w:sz w:val="22"/>
            <w:szCs w:val="22"/>
          </w:rPr>
          <w:t>r</w:t>
        </w:r>
      </w:ins>
      <w:proofErr w:type="gramEnd"/>
      <w:r w:rsidR="00020B3F" w:rsidRPr="00C000F2">
        <w:rPr>
          <w:sz w:val="22"/>
          <w:szCs w:val="22"/>
        </w:rPr>
        <w:t>.</w:t>
      </w:r>
      <w:r w:rsidR="00020B3F" w:rsidRPr="00C000F2">
        <w:rPr>
          <w:sz w:val="22"/>
          <w:szCs w:val="22"/>
        </w:rPr>
        <w:tab/>
        <w:t xml:space="preserve">Type Test.  </w:t>
      </w:r>
      <w:proofErr w:type="gramStart"/>
      <w:r w:rsidR="00020B3F" w:rsidRPr="00C000F2">
        <w:rPr>
          <w:sz w:val="22"/>
          <w:szCs w:val="22"/>
        </w:rPr>
        <w:t>A test on one or more sample components of the same type and manufacturer to qualify other components of the same type and manufacturer.</w:t>
      </w:r>
      <w:proofErr w:type="gramEnd"/>
      <w:r w:rsidR="00020B3F" w:rsidRPr="00C000F2">
        <w:rPr>
          <w:sz w:val="22"/>
          <w:szCs w:val="22"/>
        </w:rPr>
        <w:t xml:space="preserve">  A type test is not necessarily a test of the as-built structures, systems or components.</w:t>
      </w:r>
    </w:p>
    <w:p w:rsidR="00020B3F" w:rsidRPr="00C000F2" w:rsidRDefault="00020B3F" w:rsidP="00932402">
      <w:pPr>
        <w:pStyle w:val="Lettered"/>
        <w:ind w:left="807" w:hanging="533"/>
        <w:jc w:val="left"/>
        <w:rPr>
          <w:sz w:val="22"/>
          <w:szCs w:val="22"/>
        </w:rPr>
      </w:pPr>
    </w:p>
    <w:p w:rsidR="009D0D82" w:rsidRPr="00C000F2" w:rsidRDefault="00A12013" w:rsidP="00932402">
      <w:pPr>
        <w:pStyle w:val="Lettered"/>
        <w:ind w:left="807" w:hanging="533"/>
        <w:jc w:val="left"/>
        <w:rPr>
          <w:sz w:val="22"/>
          <w:szCs w:val="22"/>
        </w:rPr>
      </w:pPr>
      <w:proofErr w:type="spellStart"/>
      <w:proofErr w:type="gramStart"/>
      <w:r>
        <w:rPr>
          <w:sz w:val="22"/>
          <w:szCs w:val="22"/>
        </w:rPr>
        <w:t>b</w:t>
      </w:r>
      <w:ins w:id="309" w:author="Author" w:date="2014-08-13T10:36:00Z">
        <w:r w:rsidR="00FE2AA5">
          <w:rPr>
            <w:sz w:val="22"/>
            <w:szCs w:val="22"/>
          </w:rPr>
          <w:t>s</w:t>
        </w:r>
      </w:ins>
      <w:proofErr w:type="spellEnd"/>
      <w:proofErr w:type="gramEnd"/>
      <w:r w:rsidR="00DE7F08" w:rsidRPr="00C000F2">
        <w:rPr>
          <w:sz w:val="22"/>
          <w:szCs w:val="22"/>
        </w:rPr>
        <w:t>.</w:t>
      </w:r>
      <w:r w:rsidR="009D0D82" w:rsidRPr="00C000F2">
        <w:rPr>
          <w:sz w:val="22"/>
          <w:szCs w:val="22"/>
        </w:rPr>
        <w:tab/>
      </w:r>
      <w:proofErr w:type="gramStart"/>
      <w:r w:rsidR="009D0D82" w:rsidRPr="00C000F2">
        <w:rPr>
          <w:sz w:val="22"/>
          <w:szCs w:val="22"/>
        </w:rPr>
        <w:t>Unannounced Inspection.</w:t>
      </w:r>
      <w:proofErr w:type="gramEnd"/>
      <w:r w:rsidR="009D0D82" w:rsidRPr="00C000F2">
        <w:rPr>
          <w:sz w:val="22"/>
          <w:szCs w:val="22"/>
        </w:rPr>
        <w:t xml:space="preserve"> The organization or any member of the organization is not notified by the inspector or any member of the NRC staff until the inspector arrives at the organization’s facility or at the site where the inspection is to be conducted.</w:t>
      </w:r>
    </w:p>
    <w:p w:rsidR="00B00BDE" w:rsidRPr="00C000F2" w:rsidRDefault="00B00BDE" w:rsidP="00932402">
      <w:pPr>
        <w:pStyle w:val="Lettered"/>
        <w:ind w:left="807" w:hanging="533"/>
        <w:jc w:val="left"/>
        <w:rPr>
          <w:sz w:val="22"/>
          <w:szCs w:val="22"/>
        </w:rPr>
      </w:pPr>
    </w:p>
    <w:p w:rsidR="00B00BDE" w:rsidRPr="00C000F2" w:rsidRDefault="00A12013" w:rsidP="00932402">
      <w:pPr>
        <w:pStyle w:val="Lettered"/>
        <w:ind w:left="807" w:hanging="533"/>
        <w:jc w:val="left"/>
        <w:rPr>
          <w:sz w:val="22"/>
          <w:szCs w:val="22"/>
        </w:rPr>
      </w:pPr>
      <w:proofErr w:type="spellStart"/>
      <w:proofErr w:type="gramStart"/>
      <w:r>
        <w:rPr>
          <w:sz w:val="22"/>
          <w:szCs w:val="22"/>
        </w:rPr>
        <w:t>b</w:t>
      </w:r>
      <w:ins w:id="310" w:author="Author" w:date="2014-08-13T10:36:00Z">
        <w:r w:rsidR="00FE2AA5">
          <w:rPr>
            <w:sz w:val="22"/>
            <w:szCs w:val="22"/>
          </w:rPr>
          <w:t>t</w:t>
        </w:r>
      </w:ins>
      <w:proofErr w:type="gramEnd"/>
      <w:r w:rsidR="00B00BDE" w:rsidRPr="00C000F2">
        <w:rPr>
          <w:sz w:val="22"/>
          <w:szCs w:val="22"/>
        </w:rPr>
        <w:t>.</w:t>
      </w:r>
      <w:proofErr w:type="spellEnd"/>
      <w:r w:rsidR="00B00BDE" w:rsidRPr="00C000F2">
        <w:rPr>
          <w:sz w:val="22"/>
          <w:szCs w:val="22"/>
        </w:rPr>
        <w:tab/>
        <w:t xml:space="preserve">Vendor.  </w:t>
      </w:r>
      <w:proofErr w:type="gramStart"/>
      <w:r w:rsidR="00B00BDE" w:rsidRPr="00C000F2">
        <w:rPr>
          <w:sz w:val="22"/>
          <w:szCs w:val="22"/>
        </w:rPr>
        <w:t>Any company or organization that provides products such as material, equipment, components</w:t>
      </w:r>
      <w:r w:rsidR="008917D7" w:rsidRPr="00C000F2">
        <w:rPr>
          <w:sz w:val="22"/>
          <w:szCs w:val="22"/>
        </w:rPr>
        <w:t xml:space="preserve"> </w:t>
      </w:r>
      <w:r w:rsidR="00B00BDE" w:rsidRPr="00C000F2">
        <w:rPr>
          <w:sz w:val="22"/>
          <w:szCs w:val="22"/>
        </w:rPr>
        <w:t>or services to be used in an NRC-licensed facility or activity.</w:t>
      </w:r>
      <w:proofErr w:type="gramEnd"/>
      <w:r w:rsidR="00B00BDE" w:rsidRPr="00C000F2">
        <w:rPr>
          <w:sz w:val="22"/>
          <w:szCs w:val="22"/>
        </w:rPr>
        <w:t xml:space="preserve">  In certain cases the vendor may be an NRC licensee (e.g., a nuclear fuel fabricator) or the product may have NRC certificates (e.g., a transportation cask).</w:t>
      </w:r>
    </w:p>
    <w:p w:rsidR="00C5308C" w:rsidRPr="00C000F2" w:rsidRDefault="00C5308C" w:rsidP="00932402">
      <w:pPr>
        <w:pStyle w:val="Lettered"/>
        <w:ind w:left="807" w:hanging="533"/>
        <w:jc w:val="left"/>
        <w:rPr>
          <w:sz w:val="22"/>
          <w:szCs w:val="22"/>
        </w:rPr>
      </w:pPr>
    </w:p>
    <w:p w:rsidR="00C5308C" w:rsidRPr="00C000F2" w:rsidRDefault="00A12013" w:rsidP="00932402">
      <w:pPr>
        <w:pStyle w:val="Lettered"/>
        <w:ind w:left="807" w:hanging="533"/>
        <w:jc w:val="left"/>
        <w:rPr>
          <w:sz w:val="22"/>
          <w:szCs w:val="22"/>
        </w:rPr>
      </w:pPr>
      <w:proofErr w:type="gramStart"/>
      <w:r>
        <w:rPr>
          <w:sz w:val="22"/>
          <w:szCs w:val="22"/>
        </w:rPr>
        <w:t>b</w:t>
      </w:r>
      <w:ins w:id="311" w:author="Author" w:date="2014-08-13T10:36:00Z">
        <w:r w:rsidR="00FE2AA5">
          <w:rPr>
            <w:sz w:val="22"/>
            <w:szCs w:val="22"/>
          </w:rPr>
          <w:t>u</w:t>
        </w:r>
      </w:ins>
      <w:proofErr w:type="gramEnd"/>
      <w:r w:rsidR="00C5308C" w:rsidRPr="00C000F2">
        <w:rPr>
          <w:sz w:val="22"/>
          <w:szCs w:val="22"/>
        </w:rPr>
        <w:t>.</w:t>
      </w:r>
      <w:r w:rsidR="00C5308C" w:rsidRPr="00C000F2">
        <w:rPr>
          <w:sz w:val="22"/>
          <w:szCs w:val="22"/>
        </w:rPr>
        <w:tab/>
        <w:t>Verification of ITAAC Closure, Evaluation and Status (VOICES).</w:t>
      </w:r>
      <w:r w:rsidR="00E7588B" w:rsidRPr="00C000F2">
        <w:rPr>
          <w:sz w:val="22"/>
          <w:szCs w:val="22"/>
        </w:rPr>
        <w:t xml:space="preserve">  The database that provides the means to verify, evaluate and track ITAAC closure request reviews.</w:t>
      </w:r>
      <w:r w:rsidR="00C5308C" w:rsidRPr="00C000F2">
        <w:rPr>
          <w:sz w:val="22"/>
          <w:szCs w:val="22"/>
        </w:rPr>
        <w:t xml:space="preserve">  </w:t>
      </w:r>
    </w:p>
    <w:p w:rsidR="00B00BDE" w:rsidRPr="00C000F2" w:rsidRDefault="00B00BDE" w:rsidP="00932402">
      <w:pPr>
        <w:pStyle w:val="Lettered"/>
        <w:ind w:left="807" w:hanging="533"/>
        <w:jc w:val="left"/>
        <w:rPr>
          <w:sz w:val="22"/>
          <w:szCs w:val="22"/>
        </w:rPr>
      </w:pPr>
    </w:p>
    <w:p w:rsidR="009B2909"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312" w:name="_Toc269209804"/>
      <w:bookmarkStart w:id="313" w:name="_Toc269210344"/>
      <w:bookmarkStart w:id="314" w:name="_Toc269211667"/>
      <w:bookmarkStart w:id="315" w:name="_Toc269212502"/>
      <w:bookmarkStart w:id="316" w:name="Safety"/>
      <w:r w:rsidRPr="00C000F2">
        <w:rPr>
          <w:rFonts w:cs="Arial"/>
          <w:szCs w:val="22"/>
        </w:rPr>
        <w:t>0</w:t>
      </w:r>
      <w:r w:rsidR="00DF0423" w:rsidRPr="00C000F2">
        <w:rPr>
          <w:rFonts w:cs="Arial"/>
          <w:szCs w:val="22"/>
        </w:rPr>
        <w:t>4</w:t>
      </w:r>
      <w:r w:rsidRPr="00C000F2">
        <w:rPr>
          <w:rFonts w:cs="Arial"/>
          <w:szCs w:val="22"/>
        </w:rPr>
        <w:t>.0</w:t>
      </w:r>
      <w:r w:rsidR="00DF0423" w:rsidRPr="00C000F2">
        <w:rPr>
          <w:rFonts w:cs="Arial"/>
          <w:szCs w:val="22"/>
        </w:rPr>
        <w:t>2</w:t>
      </w:r>
      <w:r w:rsidRPr="00C000F2">
        <w:rPr>
          <w:rFonts w:cs="Arial"/>
          <w:szCs w:val="22"/>
        </w:rPr>
        <w:tab/>
      </w:r>
      <w:r w:rsidR="00B00BDE" w:rsidRPr="00C000F2">
        <w:rPr>
          <w:rStyle w:val="Header02Char"/>
          <w:sz w:val="22"/>
          <w:szCs w:val="22"/>
        </w:rPr>
        <w:t xml:space="preserve">Terms </w:t>
      </w:r>
      <w:r w:rsidR="00225CF9" w:rsidRPr="00C000F2">
        <w:rPr>
          <w:rStyle w:val="Header02Char"/>
          <w:sz w:val="22"/>
          <w:szCs w:val="22"/>
        </w:rPr>
        <w:t>Associated With</w:t>
      </w:r>
      <w:r w:rsidR="00FC1700" w:rsidRPr="00C000F2">
        <w:rPr>
          <w:rStyle w:val="Header02Char"/>
          <w:sz w:val="22"/>
          <w:szCs w:val="22"/>
        </w:rPr>
        <w:t xml:space="preserve"> Safety Culture</w:t>
      </w:r>
      <w:r w:rsidR="00FD35C7" w:rsidRPr="00C000F2">
        <w:rPr>
          <w:rStyle w:val="Header02Char"/>
          <w:sz w:val="22"/>
          <w:szCs w:val="22"/>
          <w:u w:val="none"/>
        </w:rPr>
        <w:t>.</w:t>
      </w:r>
      <w:bookmarkEnd w:id="312"/>
      <w:bookmarkEnd w:id="313"/>
      <w:bookmarkEnd w:id="314"/>
      <w:bookmarkEnd w:id="315"/>
      <w:r w:rsidR="00C831B9" w:rsidRPr="00C000F2">
        <w:rPr>
          <w:rStyle w:val="Header02Char"/>
          <w:sz w:val="22"/>
          <w:szCs w:val="22"/>
          <w:u w:val="none"/>
        </w:rPr>
        <w:fldChar w:fldCharType="begin"/>
      </w:r>
      <w:r w:rsidR="005F2017" w:rsidRPr="00C000F2">
        <w:rPr>
          <w:rFonts w:cs="Arial"/>
          <w:szCs w:val="22"/>
        </w:rPr>
        <w:instrText xml:space="preserve"> TC "</w:instrText>
      </w:r>
      <w:bookmarkStart w:id="317" w:name="_Toc361140218"/>
      <w:bookmarkStart w:id="318" w:name="_Toc362608323"/>
      <w:bookmarkStart w:id="319" w:name="_Toc364854571"/>
      <w:bookmarkStart w:id="320" w:name="_Toc364854731"/>
      <w:bookmarkStart w:id="321" w:name="_Toc395690475"/>
      <w:r w:rsidR="005F2017" w:rsidRPr="00C000F2">
        <w:rPr>
          <w:rFonts w:cs="Arial"/>
          <w:szCs w:val="22"/>
        </w:rPr>
        <w:instrText>04.02</w:instrText>
      </w:r>
      <w:r w:rsidR="005F2017" w:rsidRPr="00C000F2">
        <w:rPr>
          <w:rFonts w:cs="Arial"/>
          <w:szCs w:val="22"/>
        </w:rPr>
        <w:tab/>
      </w:r>
      <w:r w:rsidR="005F2017" w:rsidRPr="00C000F2">
        <w:rPr>
          <w:rStyle w:val="Header02Char"/>
          <w:sz w:val="22"/>
          <w:szCs w:val="22"/>
        </w:rPr>
        <w:instrText>Terms Associated With Safety Culture</w:instrText>
      </w:r>
      <w:r w:rsidR="005F2017" w:rsidRPr="00C000F2">
        <w:rPr>
          <w:rStyle w:val="Header02Char"/>
          <w:sz w:val="22"/>
          <w:szCs w:val="22"/>
          <w:u w:val="none"/>
        </w:rPr>
        <w:instrText>.</w:instrText>
      </w:r>
      <w:bookmarkEnd w:id="317"/>
      <w:bookmarkEnd w:id="318"/>
      <w:bookmarkEnd w:id="319"/>
      <w:bookmarkEnd w:id="320"/>
      <w:bookmarkEnd w:id="321"/>
      <w:r w:rsidR="005F2017" w:rsidRPr="00C000F2">
        <w:rPr>
          <w:rFonts w:cs="Arial"/>
          <w:szCs w:val="22"/>
        </w:rPr>
        <w:instrText xml:space="preserve">" \f C \l "2" </w:instrText>
      </w:r>
      <w:r w:rsidR="00C831B9" w:rsidRPr="00C000F2">
        <w:rPr>
          <w:rStyle w:val="Header02Char"/>
          <w:sz w:val="22"/>
          <w:szCs w:val="22"/>
          <w:u w:val="none"/>
        </w:rPr>
        <w:fldChar w:fldCharType="end"/>
      </w:r>
    </w:p>
    <w:bookmarkEnd w:id="316"/>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F0423" w:rsidRPr="00C000F2" w:rsidRDefault="00DF0423" w:rsidP="00932402">
      <w:pPr>
        <w:pStyle w:val="Lettered"/>
        <w:ind w:left="807" w:hanging="533"/>
        <w:jc w:val="left"/>
        <w:rPr>
          <w:sz w:val="22"/>
          <w:szCs w:val="22"/>
        </w:rPr>
      </w:pPr>
      <w:r w:rsidRPr="00C000F2">
        <w:rPr>
          <w:sz w:val="22"/>
          <w:szCs w:val="22"/>
        </w:rPr>
        <w:t>a.</w:t>
      </w:r>
      <w:r w:rsidRPr="00C000F2">
        <w:rPr>
          <w:sz w:val="22"/>
          <w:szCs w:val="22"/>
        </w:rPr>
        <w:tab/>
        <w:t xml:space="preserve">Construction </w:t>
      </w:r>
      <w:r w:rsidR="0084149E" w:rsidRPr="00C000F2">
        <w:rPr>
          <w:sz w:val="22"/>
          <w:szCs w:val="22"/>
        </w:rPr>
        <w:t>Cross-Cutting</w:t>
      </w:r>
      <w:r w:rsidRPr="00C000F2">
        <w:rPr>
          <w:sz w:val="22"/>
          <w:szCs w:val="22"/>
        </w:rPr>
        <w:t xml:space="preserve"> Area.  </w:t>
      </w:r>
      <w:ins w:id="322" w:author="Author" w:date="2014-08-13T10:00:00Z">
        <w:r w:rsidR="002061B4" w:rsidRPr="002061B4">
          <w:rPr>
            <w:sz w:val="22"/>
            <w:szCs w:val="22"/>
          </w:rPr>
          <w:t xml:space="preserve">Fundamental performance attributes that extend across all of the </w:t>
        </w:r>
        <w:r w:rsidR="002061B4">
          <w:rPr>
            <w:sz w:val="22"/>
            <w:szCs w:val="22"/>
          </w:rPr>
          <w:t>c</w:t>
        </w:r>
        <w:r w:rsidR="002061B4" w:rsidRPr="002061B4">
          <w:rPr>
            <w:sz w:val="22"/>
            <w:szCs w:val="22"/>
          </w:rPr>
          <w:t xml:space="preserve">ROP cornerstones of safety.  These areas are human performance, problem identification and resolution, and safety conscious work environment </w:t>
        </w:r>
      </w:ins>
      <w:ins w:id="323" w:author="Author" w:date="2014-08-13T11:47:00Z">
        <w:r w:rsidR="00041467">
          <w:rPr>
            <w:sz w:val="22"/>
            <w:szCs w:val="22"/>
          </w:rPr>
          <w:t>(SCWE)</w:t>
        </w:r>
      </w:ins>
      <w:ins w:id="324" w:author="Author" w:date="2014-08-13T10:00:00Z">
        <w:r w:rsidR="002061B4" w:rsidRPr="002061B4">
          <w:rPr>
            <w:sz w:val="22"/>
            <w:szCs w:val="22"/>
          </w:rPr>
          <w:t>.</w:t>
        </w:r>
      </w:ins>
      <w:r w:rsidRPr="00C000F2">
        <w:rPr>
          <w:sz w:val="22"/>
          <w:szCs w:val="22"/>
        </w:rPr>
        <w:t xml:space="preserve">  </w:t>
      </w:r>
    </w:p>
    <w:p w:rsidR="00DF0423" w:rsidRPr="00C000F2" w:rsidRDefault="00DF0423" w:rsidP="00932402">
      <w:pPr>
        <w:pStyle w:val="Lettered"/>
        <w:jc w:val="left"/>
        <w:rPr>
          <w:sz w:val="22"/>
          <w:szCs w:val="22"/>
        </w:rPr>
      </w:pPr>
    </w:p>
    <w:p w:rsidR="00DF0423" w:rsidRPr="00C000F2" w:rsidRDefault="00DF0423" w:rsidP="00AD0B75">
      <w:pPr>
        <w:pStyle w:val="Lettered"/>
        <w:ind w:left="807" w:hanging="533"/>
        <w:jc w:val="left"/>
        <w:rPr>
          <w:sz w:val="22"/>
          <w:szCs w:val="22"/>
        </w:rPr>
      </w:pPr>
    </w:p>
    <w:p w:rsidR="00DF0423" w:rsidRDefault="00FE2AA5" w:rsidP="00932402">
      <w:pPr>
        <w:pStyle w:val="Lettered"/>
        <w:ind w:left="807" w:hanging="533"/>
        <w:jc w:val="left"/>
        <w:rPr>
          <w:ins w:id="325" w:author="Author" w:date="2014-08-13T10:09:00Z"/>
          <w:sz w:val="22"/>
          <w:szCs w:val="22"/>
        </w:rPr>
      </w:pPr>
      <w:ins w:id="326" w:author="Author" w:date="2014-08-13T10:36:00Z">
        <w:r>
          <w:rPr>
            <w:sz w:val="22"/>
            <w:szCs w:val="22"/>
          </w:rPr>
          <w:t>b</w:t>
        </w:r>
      </w:ins>
      <w:r w:rsidR="00DF0423" w:rsidRPr="00C000F2">
        <w:rPr>
          <w:sz w:val="22"/>
          <w:szCs w:val="22"/>
        </w:rPr>
        <w:t>.</w:t>
      </w:r>
      <w:r w:rsidR="00DF0423" w:rsidRPr="00C000F2">
        <w:rPr>
          <w:sz w:val="22"/>
          <w:szCs w:val="22"/>
        </w:rPr>
        <w:tab/>
        <w:t xml:space="preserve">Construction </w:t>
      </w:r>
      <w:r w:rsidR="0084149E" w:rsidRPr="00C000F2">
        <w:rPr>
          <w:sz w:val="22"/>
          <w:szCs w:val="22"/>
        </w:rPr>
        <w:t>Cross-Cutting</w:t>
      </w:r>
      <w:r w:rsidR="00DF0423" w:rsidRPr="00C000F2">
        <w:rPr>
          <w:sz w:val="22"/>
          <w:szCs w:val="22"/>
        </w:rPr>
        <w:t xml:space="preserve"> Aspect.  A performance characteristic </w:t>
      </w:r>
      <w:ins w:id="327" w:author="Author" w:date="2014-08-13T10:01:00Z">
        <w:r w:rsidR="0075549A" w:rsidRPr="0075549A">
          <w:rPr>
            <w:sz w:val="22"/>
            <w:szCs w:val="22"/>
          </w:rPr>
          <w:t>of a finding</w:t>
        </w:r>
      </w:ins>
      <w:ins w:id="328" w:author="Author" w:date="2014-08-13T10:03:00Z">
        <w:r w:rsidR="0075549A">
          <w:rPr>
            <w:sz w:val="22"/>
            <w:szCs w:val="22"/>
          </w:rPr>
          <w:t xml:space="preserve"> </w:t>
        </w:r>
      </w:ins>
      <w:r w:rsidR="00DF0423" w:rsidRPr="00C000F2">
        <w:rPr>
          <w:sz w:val="22"/>
          <w:szCs w:val="22"/>
        </w:rPr>
        <w:t xml:space="preserve">that is the most significant </w:t>
      </w:r>
      <w:ins w:id="329" w:author="Author" w:date="2014-08-13T10:02:00Z">
        <w:r w:rsidR="0075549A" w:rsidRPr="0075549A">
          <w:rPr>
            <w:sz w:val="22"/>
            <w:szCs w:val="22"/>
          </w:rPr>
          <w:t>causal factor of the performance deficiency</w:t>
        </w:r>
      </w:ins>
      <w:ins w:id="330" w:author="Author" w:date="2014-08-13T10:06:00Z">
        <w:r w:rsidR="0075549A">
          <w:rPr>
            <w:sz w:val="22"/>
            <w:szCs w:val="22"/>
          </w:rPr>
          <w:t xml:space="preserve"> as described in IMC </w:t>
        </w:r>
      </w:ins>
      <w:ins w:id="331" w:author="Author" w:date="2014-08-13T10:03:00Z">
        <w:r w:rsidR="0075549A" w:rsidRPr="0075549A">
          <w:rPr>
            <w:sz w:val="22"/>
            <w:szCs w:val="22"/>
          </w:rPr>
          <w:t>061</w:t>
        </w:r>
      </w:ins>
      <w:ins w:id="332" w:author="Author" w:date="2014-08-13T10:06:00Z">
        <w:r w:rsidR="0075549A">
          <w:rPr>
            <w:sz w:val="22"/>
            <w:szCs w:val="22"/>
          </w:rPr>
          <w:t>3</w:t>
        </w:r>
      </w:ins>
      <w:r w:rsidR="00DF0423" w:rsidRPr="00C000F2">
        <w:rPr>
          <w:sz w:val="22"/>
          <w:szCs w:val="22"/>
        </w:rPr>
        <w:t>.</w:t>
      </w:r>
    </w:p>
    <w:p w:rsidR="0075549A" w:rsidRDefault="0075549A" w:rsidP="00932402">
      <w:pPr>
        <w:pStyle w:val="Lettered"/>
        <w:ind w:left="807" w:hanging="533"/>
        <w:jc w:val="left"/>
        <w:rPr>
          <w:ins w:id="333" w:author="Author" w:date="2014-08-13T10:09:00Z"/>
          <w:sz w:val="22"/>
          <w:szCs w:val="22"/>
        </w:rPr>
      </w:pPr>
    </w:p>
    <w:p w:rsidR="00B23A47" w:rsidRDefault="00FE2AA5" w:rsidP="00041467">
      <w:pPr>
        <w:pStyle w:val="Lettered"/>
        <w:ind w:left="807" w:hanging="533"/>
        <w:jc w:val="left"/>
        <w:rPr>
          <w:sz w:val="22"/>
          <w:szCs w:val="22"/>
        </w:rPr>
        <w:sectPr w:rsidR="00B23A47" w:rsidSect="00232E4D">
          <w:pgSz w:w="12240" w:h="15840"/>
          <w:pgMar w:top="1440" w:right="1440" w:bottom="1440" w:left="1440" w:header="1440" w:footer="1440" w:gutter="0"/>
          <w:cols w:space="720"/>
          <w:docGrid w:linePitch="360"/>
        </w:sectPr>
      </w:pPr>
      <w:ins w:id="334" w:author="Author" w:date="2014-08-13T10:36:00Z">
        <w:r>
          <w:rPr>
            <w:sz w:val="22"/>
            <w:szCs w:val="22"/>
          </w:rPr>
          <w:t>c</w:t>
        </w:r>
      </w:ins>
      <w:ins w:id="335" w:author="Author" w:date="2014-08-13T10:09:00Z">
        <w:r w:rsidR="0075549A">
          <w:rPr>
            <w:sz w:val="22"/>
            <w:szCs w:val="22"/>
          </w:rPr>
          <w:t>.</w:t>
        </w:r>
        <w:r w:rsidR="0075549A">
          <w:rPr>
            <w:sz w:val="22"/>
            <w:szCs w:val="22"/>
          </w:rPr>
          <w:tab/>
          <w:t xml:space="preserve">Construction Cross-Cutting Theme.  </w:t>
        </w:r>
        <w:r w:rsidR="0075549A" w:rsidRPr="0075549A">
          <w:rPr>
            <w:sz w:val="22"/>
            <w:szCs w:val="22"/>
          </w:rPr>
          <w:t xml:space="preserve">For the cross-cutting areas of problem identification and resolution and human performance, a cross-cutting theme exists when at least four inspection findings are assigned the same cross-cutting aspect during a mid-cycle or end-of-cycle assessment period.  The findings should be representative of more than one cornerstone; however, given the significant inspection effort applied to the </w:t>
        </w:r>
      </w:ins>
      <w:ins w:id="336" w:author="Author" w:date="2014-08-13T10:10:00Z">
        <w:r w:rsidR="0075549A">
          <w:rPr>
            <w:sz w:val="22"/>
            <w:szCs w:val="22"/>
          </w:rPr>
          <w:t>Construction/Installation</w:t>
        </w:r>
      </w:ins>
      <w:ins w:id="337" w:author="Author" w:date="2014-08-13T10:09:00Z">
        <w:r w:rsidR="0075549A" w:rsidRPr="0075549A">
          <w:rPr>
            <w:sz w:val="22"/>
            <w:szCs w:val="22"/>
          </w:rPr>
          <w:t xml:space="preserve"> Cornerstone, a cross-cutting theme can exist consisting of inspection findings associated with only this one cornerstone.  A cross-cutting theme exists in the area of safety conscious work environment if at least one of the following three conditions exists in an 18-month period (i.e., the current mid- or end-of-cycle assessment period and the two quarters preceding that period): (1) a finding with a documented </w:t>
        </w:r>
      </w:ins>
      <w:ins w:id="338" w:author="Author" w:date="2014-08-13T11:48:00Z">
        <w:r w:rsidR="00041467">
          <w:rPr>
            <w:sz w:val="22"/>
            <w:szCs w:val="22"/>
          </w:rPr>
          <w:t>cross-cutting aspect</w:t>
        </w:r>
      </w:ins>
      <w:ins w:id="339" w:author="Author" w:date="2014-08-13T10:09:00Z">
        <w:r w:rsidR="0075549A" w:rsidRPr="0075549A">
          <w:rPr>
            <w:sz w:val="22"/>
            <w:szCs w:val="22"/>
          </w:rPr>
          <w:t xml:space="preserve"> in SCWE and the impact on SCWE was not isolated, or (2) the licensee has received a chilling effect letter, or (3) the licensee </w:t>
        </w:r>
      </w:ins>
    </w:p>
    <w:p w:rsidR="0075549A" w:rsidRPr="00C000F2" w:rsidRDefault="00B23A47" w:rsidP="00041467">
      <w:pPr>
        <w:pStyle w:val="Lettered"/>
        <w:ind w:left="807" w:hanging="533"/>
        <w:jc w:val="left"/>
        <w:rPr>
          <w:sz w:val="22"/>
          <w:szCs w:val="22"/>
        </w:rPr>
      </w:pPr>
      <w:r>
        <w:rPr>
          <w:sz w:val="22"/>
          <w:szCs w:val="22"/>
        </w:rPr>
        <w:lastRenderedPageBreak/>
        <w:tab/>
      </w:r>
      <w:proofErr w:type="gramStart"/>
      <w:ins w:id="340" w:author="Author" w:date="2014-08-13T10:09:00Z">
        <w:r w:rsidR="0075549A" w:rsidRPr="0075549A">
          <w:rPr>
            <w:sz w:val="22"/>
            <w:szCs w:val="22"/>
          </w:rPr>
          <w:t>has</w:t>
        </w:r>
        <w:proofErr w:type="gramEnd"/>
        <w:r w:rsidR="0075549A" w:rsidRPr="0075549A">
          <w:rPr>
            <w:sz w:val="22"/>
            <w:szCs w:val="22"/>
          </w:rPr>
          <w:t xml:space="preserve"> received correspondence from the NRC that transmitted an enforcement action with a Severity Level (SL) I, II, or III, and that involved discrimination, or a confirmatory order that involved discrimination.</w:t>
        </w:r>
      </w:ins>
    </w:p>
    <w:p w:rsidR="00DF0423" w:rsidRPr="00C000F2" w:rsidRDefault="00DF0423" w:rsidP="00932402">
      <w:pPr>
        <w:pStyle w:val="Lettered"/>
        <w:jc w:val="left"/>
        <w:rPr>
          <w:sz w:val="22"/>
          <w:szCs w:val="22"/>
        </w:rPr>
      </w:pPr>
    </w:p>
    <w:p w:rsidR="00FC1700" w:rsidRPr="00C000F2" w:rsidRDefault="008917D7" w:rsidP="00932402">
      <w:pPr>
        <w:pStyle w:val="Lettered"/>
        <w:ind w:left="807" w:hanging="533"/>
        <w:jc w:val="left"/>
        <w:rPr>
          <w:sz w:val="22"/>
          <w:szCs w:val="22"/>
        </w:rPr>
      </w:pPr>
      <w:proofErr w:type="gramStart"/>
      <w:r w:rsidRPr="00C000F2">
        <w:rPr>
          <w:sz w:val="22"/>
          <w:szCs w:val="22"/>
        </w:rPr>
        <w:t>d.</w:t>
      </w:r>
      <w:r w:rsidRPr="00C000F2">
        <w:rPr>
          <w:sz w:val="22"/>
          <w:szCs w:val="22"/>
        </w:rPr>
        <w:tab/>
      </w:r>
      <w:r w:rsidR="00DF0423" w:rsidRPr="00C000F2">
        <w:rPr>
          <w:sz w:val="22"/>
          <w:szCs w:val="22"/>
        </w:rPr>
        <w:t xml:space="preserve">Construction </w:t>
      </w:r>
      <w:r w:rsidR="0084149E" w:rsidRPr="00C000F2">
        <w:rPr>
          <w:sz w:val="22"/>
          <w:szCs w:val="22"/>
        </w:rPr>
        <w:t>Substantive Cross-Cutting</w:t>
      </w:r>
      <w:proofErr w:type="gramEnd"/>
      <w:r w:rsidR="00DF0423" w:rsidRPr="00C000F2">
        <w:rPr>
          <w:sz w:val="22"/>
          <w:szCs w:val="22"/>
        </w:rPr>
        <w:t xml:space="preserve"> Issue (</w:t>
      </w:r>
      <w:r w:rsidR="0084149E" w:rsidRPr="00C000F2">
        <w:rPr>
          <w:sz w:val="22"/>
          <w:szCs w:val="22"/>
        </w:rPr>
        <w:t>cSC</w:t>
      </w:r>
      <w:r w:rsidR="00DF0423" w:rsidRPr="00C000F2">
        <w:rPr>
          <w:sz w:val="22"/>
          <w:szCs w:val="22"/>
        </w:rPr>
        <w:t xml:space="preserve">CI).  </w:t>
      </w:r>
      <w:proofErr w:type="gramStart"/>
      <w:ins w:id="341" w:author="Author" w:date="2014-08-13T10:27:00Z">
        <w:r w:rsidR="00404DEB" w:rsidRPr="00404DEB">
          <w:rPr>
            <w:sz w:val="22"/>
            <w:szCs w:val="22"/>
          </w:rPr>
          <w:t>An</w:t>
        </w:r>
        <w:proofErr w:type="gramEnd"/>
        <w:r w:rsidR="00404DEB" w:rsidRPr="00404DEB">
          <w:rPr>
            <w:sz w:val="22"/>
            <w:szCs w:val="22"/>
          </w:rPr>
          <w:t xml:space="preserve"> </w:t>
        </w:r>
      </w:ins>
      <w:ins w:id="342" w:author="Author" w:date="2014-08-13T10:28:00Z">
        <w:r w:rsidR="00404DEB">
          <w:rPr>
            <w:sz w:val="22"/>
            <w:szCs w:val="22"/>
          </w:rPr>
          <w:t>c</w:t>
        </w:r>
      </w:ins>
      <w:ins w:id="343" w:author="Author" w:date="2014-08-13T10:27:00Z">
        <w:r w:rsidR="00404DEB" w:rsidRPr="00404DEB">
          <w:rPr>
            <w:sz w:val="22"/>
            <w:szCs w:val="22"/>
          </w:rPr>
          <w:t>SCCI is a cross-cutting theme about which the NRC staff has a concern with the licensee’s scope of efforts or progress in addressing.</w:t>
        </w:r>
      </w:ins>
    </w:p>
    <w:p w:rsidR="00FC1700" w:rsidRPr="00C000F2" w:rsidRDefault="00FC1700" w:rsidP="00932402">
      <w:pPr>
        <w:pStyle w:val="Lettered"/>
        <w:jc w:val="left"/>
        <w:rPr>
          <w:sz w:val="22"/>
          <w:szCs w:val="22"/>
        </w:rPr>
      </w:pPr>
    </w:p>
    <w:p w:rsidR="009B2909" w:rsidRDefault="00FC1700" w:rsidP="00932402">
      <w:pPr>
        <w:pStyle w:val="Lettered"/>
        <w:ind w:left="807" w:hanging="533"/>
        <w:jc w:val="left"/>
        <w:rPr>
          <w:sz w:val="22"/>
          <w:szCs w:val="22"/>
        </w:rPr>
      </w:pPr>
      <w:r w:rsidRPr="00C000F2">
        <w:rPr>
          <w:sz w:val="22"/>
          <w:szCs w:val="22"/>
        </w:rPr>
        <w:t>e.</w:t>
      </w:r>
      <w:r w:rsidRPr="00C000F2">
        <w:rPr>
          <w:sz w:val="22"/>
          <w:szCs w:val="22"/>
        </w:rPr>
        <w:tab/>
        <w:t>Safety-Conscious Work Environment (SCWE).  An environment in which</w:t>
      </w:r>
      <w:r w:rsidR="0069711F">
        <w:rPr>
          <w:sz w:val="22"/>
          <w:szCs w:val="22"/>
        </w:rPr>
        <w:t xml:space="preserve"> </w:t>
      </w:r>
      <w:r w:rsidR="00440B15" w:rsidRPr="00C000F2">
        <w:rPr>
          <w:sz w:val="22"/>
          <w:szCs w:val="22"/>
        </w:rPr>
        <w:t>personnel feel free to raise safety concerns without fear of retaliation,</w:t>
      </w:r>
      <w:r w:rsidR="0069711F">
        <w:rPr>
          <w:sz w:val="22"/>
          <w:szCs w:val="22"/>
        </w:rPr>
        <w:t xml:space="preserve"> </w:t>
      </w:r>
      <w:r w:rsidR="00440B15" w:rsidRPr="00C000F2">
        <w:rPr>
          <w:sz w:val="22"/>
          <w:szCs w:val="22"/>
        </w:rPr>
        <w:t>intimidation, harassment, or discrimination</w:t>
      </w:r>
      <w:r w:rsidRPr="00C000F2">
        <w:rPr>
          <w:sz w:val="22"/>
          <w:szCs w:val="22"/>
        </w:rPr>
        <w:t>.</w:t>
      </w:r>
    </w:p>
    <w:p w:rsidR="009B2909" w:rsidRDefault="009B2909" w:rsidP="00932402">
      <w:pPr>
        <w:pStyle w:val="Lettered"/>
        <w:ind w:left="807" w:hanging="533"/>
        <w:jc w:val="left"/>
        <w:rPr>
          <w:sz w:val="22"/>
          <w:szCs w:val="22"/>
        </w:rPr>
      </w:pPr>
    </w:p>
    <w:p w:rsidR="00FC1700" w:rsidRPr="00C000F2" w:rsidRDefault="00FC1700" w:rsidP="00932402">
      <w:pPr>
        <w:pStyle w:val="Lettered"/>
        <w:ind w:left="807" w:hanging="533"/>
        <w:jc w:val="left"/>
        <w:rPr>
          <w:sz w:val="22"/>
          <w:szCs w:val="22"/>
        </w:rPr>
      </w:pPr>
      <w:r w:rsidRPr="00C000F2">
        <w:rPr>
          <w:sz w:val="22"/>
          <w:szCs w:val="22"/>
        </w:rPr>
        <w:t>f.</w:t>
      </w:r>
      <w:r w:rsidRPr="00C000F2">
        <w:rPr>
          <w:sz w:val="22"/>
          <w:szCs w:val="22"/>
        </w:rPr>
        <w:tab/>
      </w:r>
      <w:ins w:id="344" w:author="Author" w:date="2014-08-08T11:19:00Z">
        <w:r w:rsidR="00601A9A">
          <w:rPr>
            <w:sz w:val="22"/>
            <w:szCs w:val="22"/>
          </w:rPr>
          <w:t xml:space="preserve">Nuclear </w:t>
        </w:r>
      </w:ins>
      <w:r w:rsidRPr="00C000F2">
        <w:rPr>
          <w:sz w:val="22"/>
          <w:szCs w:val="22"/>
        </w:rPr>
        <w:t xml:space="preserve">Safety Culture.  </w:t>
      </w:r>
      <w:proofErr w:type="gramStart"/>
      <w:r w:rsidR="00440B15" w:rsidRPr="00C000F2">
        <w:rPr>
          <w:sz w:val="22"/>
          <w:szCs w:val="22"/>
        </w:rPr>
        <w:t xml:space="preserve">The </w:t>
      </w:r>
      <w:ins w:id="345" w:author="Author" w:date="2014-08-08T11:20:00Z">
        <w:r w:rsidR="00601A9A">
          <w:rPr>
            <w:sz w:val="22"/>
            <w:szCs w:val="22"/>
          </w:rPr>
          <w:t xml:space="preserve">set of </w:t>
        </w:r>
      </w:ins>
      <w:r w:rsidR="00440B15" w:rsidRPr="00C000F2">
        <w:rPr>
          <w:sz w:val="22"/>
          <w:szCs w:val="22"/>
        </w:rPr>
        <w:t>core values and behaviors resulting from a collective commitment by leaders and individuals to emphasize safety over competing goals to ensure protection of people and the environment</w:t>
      </w:r>
      <w:r w:rsidR="00261DD4">
        <w:rPr>
          <w:sz w:val="22"/>
          <w:szCs w:val="22"/>
        </w:rPr>
        <w:t>.</w:t>
      </w:r>
      <w:proofErr w:type="gramEnd"/>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533ADC" w:rsidRPr="00533ADC" w:rsidRDefault="00FC1700" w:rsidP="00533ADC">
      <w:pPr>
        <w:pStyle w:val="Lettered"/>
        <w:ind w:left="807" w:hanging="533"/>
        <w:jc w:val="left"/>
        <w:rPr>
          <w:ins w:id="346" w:author="Author" w:date="2014-08-13T10:21:00Z"/>
          <w:sz w:val="22"/>
          <w:szCs w:val="22"/>
        </w:rPr>
      </w:pPr>
      <w:r w:rsidRPr="00C000F2">
        <w:rPr>
          <w:sz w:val="22"/>
          <w:szCs w:val="22"/>
        </w:rPr>
        <w:t>g.</w:t>
      </w:r>
      <w:r w:rsidRPr="00C000F2">
        <w:rPr>
          <w:sz w:val="22"/>
          <w:szCs w:val="22"/>
        </w:rPr>
        <w:tab/>
        <w:t>Safety Culture Assessment</w:t>
      </w:r>
      <w:r w:rsidR="00807863" w:rsidRPr="00C000F2">
        <w:rPr>
          <w:sz w:val="22"/>
          <w:szCs w:val="22"/>
        </w:rPr>
        <w:t>.</w:t>
      </w:r>
      <w:r w:rsidRPr="00C000F2">
        <w:rPr>
          <w:sz w:val="22"/>
          <w:szCs w:val="22"/>
        </w:rPr>
        <w:t xml:space="preserve"> </w:t>
      </w:r>
      <w:r w:rsidR="00261DD4">
        <w:rPr>
          <w:sz w:val="22"/>
          <w:szCs w:val="22"/>
        </w:rPr>
        <w:t xml:space="preserve"> </w:t>
      </w:r>
      <w:ins w:id="347" w:author="Author" w:date="2014-08-13T10:21:00Z">
        <w:r w:rsidR="00533ADC" w:rsidRPr="00533ADC">
          <w:rPr>
            <w:sz w:val="22"/>
            <w:szCs w:val="22"/>
          </w:rPr>
          <w:t xml:space="preserve">A comprehensive evaluation of the assembly of characteristics and attitudes related to all of the </w:t>
        </w:r>
      </w:ins>
      <w:ins w:id="348" w:author="Author" w:date="2014-08-13T11:51:00Z">
        <w:r w:rsidR="00041467">
          <w:rPr>
            <w:sz w:val="22"/>
            <w:szCs w:val="22"/>
          </w:rPr>
          <w:t>cross-cutting</w:t>
        </w:r>
      </w:ins>
      <w:ins w:id="349" w:author="Author" w:date="2014-08-13T10:21:00Z">
        <w:r w:rsidR="00533ADC" w:rsidRPr="00533ADC">
          <w:rPr>
            <w:sz w:val="22"/>
            <w:szCs w:val="22"/>
          </w:rPr>
          <w:t xml:space="preserve"> </w:t>
        </w:r>
        <w:r w:rsidR="00533ADC">
          <w:rPr>
            <w:sz w:val="22"/>
            <w:szCs w:val="22"/>
          </w:rPr>
          <w:t>aspects</w:t>
        </w:r>
        <w:r w:rsidR="00533ADC" w:rsidRPr="00533ADC">
          <w:rPr>
            <w:sz w:val="22"/>
            <w:szCs w:val="22"/>
          </w:rPr>
          <w:t xml:space="preserve"> described in IMC </w:t>
        </w:r>
        <w:r w:rsidR="00533ADC">
          <w:rPr>
            <w:sz w:val="22"/>
            <w:szCs w:val="22"/>
          </w:rPr>
          <w:t>0613</w:t>
        </w:r>
        <w:r w:rsidR="00533ADC" w:rsidRPr="00533ADC">
          <w:rPr>
            <w:sz w:val="22"/>
            <w:szCs w:val="22"/>
          </w:rPr>
          <w:t>.  Individuals performing the evaluation can be qualified through experience and formal training.</w:t>
        </w:r>
      </w:ins>
    </w:p>
    <w:p w:rsidR="00533ADC" w:rsidRPr="00533ADC" w:rsidRDefault="00533ADC" w:rsidP="00533ADC">
      <w:pPr>
        <w:pStyle w:val="Lettered"/>
        <w:ind w:left="807" w:hanging="533"/>
        <w:rPr>
          <w:ins w:id="350" w:author="Author" w:date="2014-08-13T10:21:00Z"/>
          <w:sz w:val="22"/>
          <w:szCs w:val="22"/>
        </w:rPr>
      </w:pPr>
    </w:p>
    <w:p w:rsidR="00533ADC" w:rsidRPr="00533ADC" w:rsidRDefault="00404DEB" w:rsidP="00041467">
      <w:pPr>
        <w:pStyle w:val="Lettered"/>
        <w:ind w:left="1440" w:hanging="634"/>
        <w:rPr>
          <w:ins w:id="351" w:author="Author" w:date="2014-08-13T10:21:00Z"/>
          <w:sz w:val="22"/>
          <w:szCs w:val="22"/>
        </w:rPr>
      </w:pPr>
      <w:ins w:id="352" w:author="Author" w:date="2014-08-13T10:22:00Z">
        <w:r>
          <w:rPr>
            <w:sz w:val="22"/>
            <w:szCs w:val="22"/>
          </w:rPr>
          <w:t>1</w:t>
        </w:r>
      </w:ins>
      <w:ins w:id="353" w:author="Author" w:date="2014-08-13T10:21:00Z">
        <w:r w:rsidR="00533ADC" w:rsidRPr="00533ADC">
          <w:rPr>
            <w:sz w:val="22"/>
            <w:szCs w:val="22"/>
          </w:rPr>
          <w:t>.</w:t>
        </w:r>
        <w:r w:rsidR="00533ADC" w:rsidRPr="00533ADC">
          <w:rPr>
            <w:sz w:val="22"/>
            <w:szCs w:val="22"/>
          </w:rPr>
          <w:tab/>
          <w:t>An independent safety culture assessment is one performed by qualified individuals that have no direct authority and have not been responsible for any of the areas being evaluated (for example, staff from another of the licensee’s facilities, or corporate staff who have no direct authority or direct responsibility for the areas being evaluated).</w:t>
        </w:r>
      </w:ins>
    </w:p>
    <w:p w:rsidR="00533ADC" w:rsidRPr="00533ADC" w:rsidRDefault="00533ADC" w:rsidP="00533ADC">
      <w:pPr>
        <w:pStyle w:val="Lettered"/>
        <w:ind w:left="807" w:hanging="533"/>
        <w:rPr>
          <w:ins w:id="354" w:author="Author" w:date="2014-08-13T10:21:00Z"/>
          <w:sz w:val="22"/>
          <w:szCs w:val="22"/>
        </w:rPr>
      </w:pPr>
    </w:p>
    <w:p w:rsidR="00FC1700" w:rsidRPr="00C000F2" w:rsidRDefault="00404DEB" w:rsidP="00041467">
      <w:pPr>
        <w:pStyle w:val="Lettered"/>
        <w:ind w:left="1440" w:hanging="634"/>
        <w:jc w:val="left"/>
        <w:rPr>
          <w:sz w:val="22"/>
          <w:szCs w:val="22"/>
        </w:rPr>
      </w:pPr>
      <w:ins w:id="355" w:author="Author" w:date="2014-08-13T10:22:00Z">
        <w:r>
          <w:rPr>
            <w:sz w:val="22"/>
            <w:szCs w:val="22"/>
          </w:rPr>
          <w:t>2</w:t>
        </w:r>
      </w:ins>
      <w:ins w:id="356" w:author="Author" w:date="2014-08-13T10:21:00Z">
        <w:r w:rsidR="00533ADC" w:rsidRPr="00533ADC">
          <w:rPr>
            <w:sz w:val="22"/>
            <w:szCs w:val="22"/>
          </w:rPr>
          <w:t>.</w:t>
        </w:r>
        <w:r w:rsidR="00533ADC" w:rsidRPr="00533ADC">
          <w:rPr>
            <w:sz w:val="22"/>
            <w:szCs w:val="22"/>
          </w:rPr>
          <w:tab/>
          <w:t>A third-party safety culture assessment is one performed by qualified individuals who are not members of the licensee’s organization or utility operators of the plant (licensee team liaison and support activities are not team membership).</w:t>
        </w:r>
      </w:ins>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357" w:name="_Toc269209805"/>
      <w:bookmarkStart w:id="358" w:name="_Toc269210345"/>
      <w:bookmarkStart w:id="359" w:name="_Toc269211668"/>
      <w:bookmarkStart w:id="360" w:name="_Toc269212503"/>
      <w:bookmarkStart w:id="361" w:name="Enforcement"/>
      <w:r w:rsidRPr="00C000F2">
        <w:rPr>
          <w:rFonts w:cs="Arial"/>
          <w:szCs w:val="22"/>
        </w:rPr>
        <w:t>0</w:t>
      </w:r>
      <w:r w:rsidR="00B00BDE" w:rsidRPr="00C000F2">
        <w:rPr>
          <w:rFonts w:cs="Arial"/>
          <w:szCs w:val="22"/>
        </w:rPr>
        <w:t>4</w:t>
      </w:r>
      <w:r w:rsidRPr="00C000F2">
        <w:rPr>
          <w:rFonts w:cs="Arial"/>
          <w:szCs w:val="22"/>
        </w:rPr>
        <w:t>.03</w:t>
      </w:r>
      <w:r w:rsidRPr="00C000F2">
        <w:rPr>
          <w:rFonts w:cs="Arial"/>
          <w:szCs w:val="22"/>
        </w:rPr>
        <w:tab/>
      </w:r>
      <w:r w:rsidR="00B00BDE" w:rsidRPr="00C000F2">
        <w:rPr>
          <w:rStyle w:val="Header02Char"/>
          <w:sz w:val="22"/>
          <w:szCs w:val="22"/>
        </w:rPr>
        <w:t>Enforcement Terms</w:t>
      </w:r>
      <w:r w:rsidRPr="00C000F2">
        <w:rPr>
          <w:rFonts w:cs="Arial"/>
          <w:szCs w:val="22"/>
        </w:rPr>
        <w:t>.</w:t>
      </w:r>
      <w:bookmarkEnd w:id="357"/>
      <w:bookmarkEnd w:id="358"/>
      <w:bookmarkEnd w:id="359"/>
      <w:bookmarkEnd w:id="360"/>
      <w:r w:rsidR="00C831B9" w:rsidRPr="00C000F2">
        <w:rPr>
          <w:rFonts w:cs="Arial"/>
          <w:szCs w:val="22"/>
        </w:rPr>
        <w:fldChar w:fldCharType="begin"/>
      </w:r>
      <w:r w:rsidR="005F2017" w:rsidRPr="00C000F2">
        <w:rPr>
          <w:rFonts w:cs="Arial"/>
          <w:szCs w:val="22"/>
        </w:rPr>
        <w:instrText xml:space="preserve"> TC "</w:instrText>
      </w:r>
      <w:bookmarkStart w:id="362" w:name="_Toc361140219"/>
      <w:bookmarkStart w:id="363" w:name="_Toc362608324"/>
      <w:bookmarkStart w:id="364" w:name="_Toc364854572"/>
      <w:bookmarkStart w:id="365" w:name="_Toc364854732"/>
      <w:bookmarkStart w:id="366" w:name="_Toc395690476"/>
      <w:r w:rsidR="005F2017" w:rsidRPr="00C000F2">
        <w:rPr>
          <w:rFonts w:cs="Arial"/>
          <w:szCs w:val="22"/>
        </w:rPr>
        <w:instrText>04.03</w:instrText>
      </w:r>
      <w:r w:rsidR="005F2017" w:rsidRPr="00C000F2">
        <w:rPr>
          <w:rFonts w:cs="Arial"/>
          <w:szCs w:val="22"/>
        </w:rPr>
        <w:tab/>
      </w:r>
      <w:r w:rsidR="005F2017" w:rsidRPr="00C000F2">
        <w:rPr>
          <w:rStyle w:val="Header02Char"/>
          <w:sz w:val="22"/>
          <w:szCs w:val="22"/>
        </w:rPr>
        <w:instrText>Enforcement Terms</w:instrText>
      </w:r>
      <w:r w:rsidR="005F2017" w:rsidRPr="00C000F2">
        <w:rPr>
          <w:rFonts w:cs="Arial"/>
          <w:szCs w:val="22"/>
        </w:rPr>
        <w:instrText>.</w:instrText>
      </w:r>
      <w:bookmarkEnd w:id="362"/>
      <w:bookmarkEnd w:id="363"/>
      <w:bookmarkEnd w:id="364"/>
      <w:bookmarkEnd w:id="365"/>
      <w:bookmarkEnd w:id="366"/>
      <w:r w:rsidR="005F2017" w:rsidRPr="00C000F2">
        <w:rPr>
          <w:rFonts w:cs="Arial"/>
          <w:szCs w:val="22"/>
        </w:rPr>
        <w:instrText xml:space="preserve">" \f C \l "2" </w:instrText>
      </w:r>
      <w:r w:rsidR="00C831B9" w:rsidRPr="00C000F2">
        <w:rPr>
          <w:rFonts w:cs="Arial"/>
          <w:szCs w:val="22"/>
        </w:rPr>
        <w:fldChar w:fldCharType="end"/>
      </w:r>
    </w:p>
    <w:bookmarkEnd w:id="361"/>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82297" w:rsidRDefault="00DE7F08" w:rsidP="00034CB4">
      <w:pPr>
        <w:pStyle w:val="Lettered"/>
        <w:numPr>
          <w:ilvl w:val="0"/>
          <w:numId w:val="3"/>
        </w:numPr>
        <w:ind w:left="807" w:hanging="533"/>
        <w:jc w:val="left"/>
        <w:rPr>
          <w:sz w:val="22"/>
          <w:szCs w:val="22"/>
        </w:rPr>
      </w:pPr>
      <w:r w:rsidRPr="00C000F2">
        <w:rPr>
          <w:sz w:val="22"/>
          <w:szCs w:val="22"/>
        </w:rPr>
        <w:t>Accept-as-is.  A hardware disposition which may be imposed for a nonconformance when it can be established that the discrepancy will result in no adverse condition and that the item under consideration will continue to meet all engineering functional requirements including performance, maintainability, fit, and safety. A design change may be required as a result of the accept-as-is disposition. For the purposes of this definition, a nonconformance is a deficiency in characteristics, documentation, or procedures which renders the quality of an item unacceptable or indeterminate. Examples of a nonconformance include physical defects, test failures, incorrect or inadequate documentation or deviation from prescribed manufacturing processing, inspection, or test procedures.</w:t>
      </w:r>
    </w:p>
    <w:p w:rsidR="009B2909" w:rsidRDefault="009B2909" w:rsidP="00932402">
      <w:pPr>
        <w:pStyle w:val="Lettered"/>
        <w:ind w:left="807" w:firstLine="0"/>
        <w:jc w:val="left"/>
        <w:rPr>
          <w:sz w:val="22"/>
          <w:szCs w:val="22"/>
        </w:rPr>
      </w:pPr>
    </w:p>
    <w:p w:rsidR="00B00BDE" w:rsidRPr="00C000F2" w:rsidRDefault="00DE7F08" w:rsidP="00932402">
      <w:pPr>
        <w:pStyle w:val="Lettered"/>
        <w:ind w:left="807" w:hanging="533"/>
        <w:jc w:val="left"/>
        <w:rPr>
          <w:sz w:val="22"/>
          <w:szCs w:val="22"/>
        </w:rPr>
      </w:pPr>
      <w:r w:rsidRPr="0069711F">
        <w:rPr>
          <w:sz w:val="22"/>
          <w:szCs w:val="22"/>
        </w:rPr>
        <w:t>b</w:t>
      </w:r>
      <w:r w:rsidR="009B016A" w:rsidRPr="0069711F">
        <w:rPr>
          <w:sz w:val="22"/>
          <w:szCs w:val="22"/>
        </w:rPr>
        <w:t>.</w:t>
      </w:r>
      <w:r w:rsidRPr="00C000F2">
        <w:rPr>
          <w:sz w:val="22"/>
          <w:szCs w:val="22"/>
        </w:rPr>
        <w:tab/>
      </w:r>
      <w:r w:rsidR="00B00BDE" w:rsidRPr="00C000F2">
        <w:rPr>
          <w:sz w:val="22"/>
          <w:szCs w:val="22"/>
        </w:rPr>
        <w:t xml:space="preserve">Apparent Violation (AV).  </w:t>
      </w:r>
      <w:proofErr w:type="gramStart"/>
      <w:r w:rsidR="00B00BDE" w:rsidRPr="00C000F2">
        <w:rPr>
          <w:sz w:val="22"/>
          <w:szCs w:val="22"/>
        </w:rPr>
        <w:t>A violation of regulatory requirements that is being considered for potential escalated enforcement action.</w:t>
      </w:r>
      <w:proofErr w:type="gramEnd"/>
    </w:p>
    <w:p w:rsidR="00B00BDE" w:rsidRPr="00C000F2" w:rsidRDefault="00B00BDE" w:rsidP="00932402">
      <w:pPr>
        <w:pStyle w:val="Lettered"/>
        <w:jc w:val="left"/>
        <w:rPr>
          <w:sz w:val="22"/>
          <w:szCs w:val="22"/>
        </w:rPr>
      </w:pPr>
    </w:p>
    <w:p w:rsidR="00B23A47" w:rsidRDefault="00DE7F08" w:rsidP="00932402">
      <w:pPr>
        <w:pStyle w:val="Lettered"/>
        <w:ind w:left="807" w:hanging="533"/>
        <w:jc w:val="left"/>
        <w:rPr>
          <w:sz w:val="22"/>
          <w:szCs w:val="22"/>
        </w:rPr>
        <w:sectPr w:rsidR="00B23A47" w:rsidSect="00232E4D">
          <w:pgSz w:w="12240" w:h="15840"/>
          <w:pgMar w:top="1440" w:right="1440" w:bottom="1440" w:left="1440" w:header="1440" w:footer="1440" w:gutter="0"/>
          <w:cols w:space="720"/>
          <w:docGrid w:linePitch="360"/>
        </w:sectPr>
      </w:pPr>
      <w:r w:rsidRPr="0069711F">
        <w:rPr>
          <w:sz w:val="22"/>
          <w:szCs w:val="22"/>
        </w:rPr>
        <w:t>c</w:t>
      </w:r>
      <w:r w:rsidR="00B00BDE" w:rsidRPr="0069711F">
        <w:rPr>
          <w:sz w:val="22"/>
          <w:szCs w:val="22"/>
        </w:rPr>
        <w:t>.</w:t>
      </w:r>
      <w:r w:rsidR="00B00BDE" w:rsidRPr="00C000F2">
        <w:rPr>
          <w:sz w:val="22"/>
          <w:szCs w:val="22"/>
        </w:rPr>
        <w:tab/>
        <w:t xml:space="preserve">Closed Item.  A matter previously reported as an inspection finding, a deviation, a non-conformance, an item reported by the licensee (e.g., 10 CFR Part 21 report, an ITAAC </w:t>
      </w:r>
    </w:p>
    <w:p w:rsidR="00B00BDE" w:rsidRPr="00C000F2" w:rsidRDefault="00B23A47" w:rsidP="00932402">
      <w:pPr>
        <w:pStyle w:val="Lettered"/>
        <w:ind w:left="807" w:hanging="533"/>
        <w:jc w:val="left"/>
        <w:rPr>
          <w:sz w:val="22"/>
          <w:szCs w:val="22"/>
        </w:rPr>
      </w:pPr>
      <w:r>
        <w:rPr>
          <w:sz w:val="22"/>
          <w:szCs w:val="22"/>
        </w:rPr>
        <w:lastRenderedPageBreak/>
        <w:tab/>
      </w:r>
      <w:proofErr w:type="gramStart"/>
      <w:r w:rsidR="00B00BDE" w:rsidRPr="00C000F2">
        <w:rPr>
          <w:sz w:val="22"/>
          <w:szCs w:val="22"/>
        </w:rPr>
        <w:t>maintenance</w:t>
      </w:r>
      <w:proofErr w:type="gramEnd"/>
      <w:r w:rsidR="00B00BDE" w:rsidRPr="00C000F2">
        <w:rPr>
          <w:sz w:val="22"/>
          <w:szCs w:val="22"/>
        </w:rPr>
        <w:t xml:space="preserve"> item, 10 CFR Part 50.55(e) construction deficiency report or licensee event report), or an unresolved item that the inspector concludes has been satisfactorily resolved based on information obtained during the current inspection.</w:t>
      </w:r>
    </w:p>
    <w:p w:rsidR="0073224C" w:rsidRPr="00C000F2" w:rsidRDefault="0073224C" w:rsidP="00932402">
      <w:pPr>
        <w:pStyle w:val="Lettered"/>
        <w:ind w:left="807" w:hanging="533"/>
        <w:jc w:val="left"/>
        <w:rPr>
          <w:sz w:val="22"/>
          <w:szCs w:val="22"/>
        </w:rPr>
      </w:pPr>
    </w:p>
    <w:p w:rsidR="0073224C" w:rsidRPr="00C000F2" w:rsidRDefault="00DE7F08" w:rsidP="00932402">
      <w:pPr>
        <w:pStyle w:val="Lettered"/>
        <w:ind w:left="807" w:hanging="533"/>
        <w:jc w:val="left"/>
        <w:rPr>
          <w:sz w:val="22"/>
          <w:szCs w:val="22"/>
        </w:rPr>
      </w:pPr>
      <w:r w:rsidRPr="0069711F">
        <w:rPr>
          <w:sz w:val="22"/>
          <w:szCs w:val="22"/>
        </w:rPr>
        <w:t>d</w:t>
      </w:r>
      <w:r w:rsidR="000E2684" w:rsidRPr="0069711F">
        <w:rPr>
          <w:sz w:val="22"/>
          <w:szCs w:val="22"/>
        </w:rPr>
        <w:t>.</w:t>
      </w:r>
      <w:r w:rsidR="0073224C" w:rsidRPr="00C000F2">
        <w:rPr>
          <w:sz w:val="22"/>
          <w:szCs w:val="22"/>
        </w:rPr>
        <w:tab/>
        <w:t xml:space="preserve">Common Cause.  </w:t>
      </w:r>
      <w:proofErr w:type="gramStart"/>
      <w:r w:rsidR="0073224C" w:rsidRPr="00C000F2">
        <w:rPr>
          <w:sz w:val="22"/>
          <w:szCs w:val="22"/>
        </w:rPr>
        <w:t>Multiple failures (i.e., two or more) of proper installation of equipment, construction of structures or processes attributable to a shared cause.</w:t>
      </w:r>
      <w:proofErr w:type="gramEnd"/>
    </w:p>
    <w:p w:rsidR="0073224C" w:rsidRPr="00C000F2" w:rsidRDefault="0073224C" w:rsidP="00932402">
      <w:pPr>
        <w:pStyle w:val="Lettered"/>
        <w:ind w:left="807" w:hanging="533"/>
        <w:jc w:val="left"/>
        <w:rPr>
          <w:sz w:val="22"/>
          <w:szCs w:val="22"/>
        </w:rPr>
      </w:pPr>
    </w:p>
    <w:p w:rsidR="00B00BDE" w:rsidRPr="00C000F2" w:rsidRDefault="00DE7F08" w:rsidP="00932402">
      <w:pPr>
        <w:pStyle w:val="Lettered"/>
        <w:ind w:left="807" w:hanging="533"/>
        <w:jc w:val="left"/>
        <w:rPr>
          <w:sz w:val="22"/>
          <w:szCs w:val="22"/>
        </w:rPr>
      </w:pPr>
      <w:r w:rsidRPr="0069711F">
        <w:rPr>
          <w:sz w:val="22"/>
          <w:szCs w:val="22"/>
        </w:rPr>
        <w:t>e</w:t>
      </w:r>
      <w:r w:rsidR="000E2684" w:rsidRPr="0069711F">
        <w:rPr>
          <w:sz w:val="22"/>
          <w:szCs w:val="22"/>
        </w:rPr>
        <w:t>.</w:t>
      </w:r>
      <w:r w:rsidR="0073224C" w:rsidRPr="00C000F2">
        <w:rPr>
          <w:sz w:val="22"/>
          <w:szCs w:val="22"/>
        </w:rPr>
        <w:tab/>
        <w:t xml:space="preserve">Consequence.  </w:t>
      </w:r>
      <w:proofErr w:type="gramStart"/>
      <w:r w:rsidR="0073224C" w:rsidRPr="00C000F2">
        <w:rPr>
          <w:sz w:val="22"/>
          <w:szCs w:val="22"/>
        </w:rPr>
        <w:t>The actual or potential outcome of an identified problem or condition.</w:t>
      </w:r>
      <w:proofErr w:type="gramEnd"/>
    </w:p>
    <w:p w:rsidR="00B00BDE" w:rsidRPr="00C000F2" w:rsidRDefault="00B00BDE" w:rsidP="00932402">
      <w:pPr>
        <w:pStyle w:val="Lettered"/>
        <w:ind w:left="807" w:hanging="533"/>
        <w:jc w:val="left"/>
        <w:rPr>
          <w:sz w:val="22"/>
          <w:szCs w:val="22"/>
        </w:rPr>
      </w:pPr>
    </w:p>
    <w:p w:rsidR="00B00BDE" w:rsidRPr="00C000F2" w:rsidRDefault="00DE7F08" w:rsidP="00932402">
      <w:pPr>
        <w:pStyle w:val="Lettered"/>
        <w:ind w:left="807" w:hanging="533"/>
        <w:jc w:val="left"/>
        <w:rPr>
          <w:sz w:val="22"/>
          <w:szCs w:val="22"/>
        </w:rPr>
      </w:pPr>
      <w:r w:rsidRPr="0069711F">
        <w:rPr>
          <w:sz w:val="22"/>
          <w:szCs w:val="22"/>
        </w:rPr>
        <w:t>f</w:t>
      </w:r>
      <w:r w:rsidR="00B00BDE" w:rsidRPr="0069711F">
        <w:rPr>
          <w:sz w:val="22"/>
          <w:szCs w:val="22"/>
        </w:rPr>
        <w:t>.</w:t>
      </w:r>
      <w:r w:rsidR="00B00BDE" w:rsidRPr="00C000F2">
        <w:rPr>
          <w:sz w:val="22"/>
          <w:szCs w:val="22"/>
        </w:rPr>
        <w:tab/>
        <w:t xml:space="preserve">Construction Issue.  An inspection result that is dispositioned in accordance with the guidance in </w:t>
      </w:r>
      <w:r w:rsidR="0003416F" w:rsidRPr="00C000F2">
        <w:rPr>
          <w:sz w:val="22"/>
          <w:szCs w:val="22"/>
        </w:rPr>
        <w:t xml:space="preserve">IMC </w:t>
      </w:r>
      <w:r w:rsidR="00B00BDE" w:rsidRPr="00C000F2">
        <w:rPr>
          <w:sz w:val="22"/>
          <w:szCs w:val="22"/>
        </w:rPr>
        <w:t>0613</w:t>
      </w:r>
      <w:r w:rsidR="00575E24">
        <w:rPr>
          <w:sz w:val="22"/>
          <w:szCs w:val="22"/>
        </w:rPr>
        <w:t xml:space="preserve"> (also referred to as Issue of Concern)</w:t>
      </w:r>
      <w:r w:rsidR="00B00BDE" w:rsidRPr="00C000F2">
        <w:rPr>
          <w:sz w:val="22"/>
          <w:szCs w:val="22"/>
        </w:rPr>
        <w:t>.</w:t>
      </w:r>
    </w:p>
    <w:p w:rsidR="0073224C" w:rsidRPr="00C000F2" w:rsidRDefault="0073224C" w:rsidP="00932402">
      <w:pPr>
        <w:pStyle w:val="Lettered"/>
        <w:ind w:left="807" w:hanging="533"/>
        <w:jc w:val="left"/>
        <w:rPr>
          <w:sz w:val="22"/>
          <w:szCs w:val="22"/>
        </w:rPr>
      </w:pPr>
    </w:p>
    <w:p w:rsidR="0073224C" w:rsidRPr="00C000F2" w:rsidRDefault="00DE7F08" w:rsidP="00932402">
      <w:pPr>
        <w:pStyle w:val="Lettered"/>
        <w:ind w:left="807" w:hanging="533"/>
        <w:jc w:val="left"/>
        <w:rPr>
          <w:sz w:val="22"/>
          <w:szCs w:val="22"/>
        </w:rPr>
      </w:pPr>
      <w:r w:rsidRPr="0069711F">
        <w:rPr>
          <w:sz w:val="22"/>
          <w:szCs w:val="22"/>
        </w:rPr>
        <w:t>g</w:t>
      </w:r>
      <w:r w:rsidR="00EA4244" w:rsidRPr="0069711F">
        <w:rPr>
          <w:sz w:val="22"/>
          <w:szCs w:val="22"/>
        </w:rPr>
        <w:t>.</w:t>
      </w:r>
      <w:r w:rsidR="00EA4244" w:rsidRPr="00C000F2">
        <w:rPr>
          <w:sz w:val="22"/>
          <w:szCs w:val="22"/>
        </w:rPr>
        <w:tab/>
      </w:r>
      <w:r w:rsidR="0073224C" w:rsidRPr="00C000F2">
        <w:rPr>
          <w:sz w:val="22"/>
          <w:szCs w:val="22"/>
        </w:rPr>
        <w:t xml:space="preserve">Contributing Cause.  </w:t>
      </w:r>
      <w:proofErr w:type="gramStart"/>
      <w:r w:rsidR="0073224C" w:rsidRPr="00C000F2">
        <w:rPr>
          <w:sz w:val="22"/>
          <w:szCs w:val="22"/>
        </w:rPr>
        <w:t>The cause(s) that by themselves would not create the problem but are important enough to be recognized as needing corrective action.</w:t>
      </w:r>
      <w:proofErr w:type="gramEnd"/>
      <w:r w:rsidR="0073224C" w:rsidRPr="00C000F2">
        <w:rPr>
          <w:sz w:val="22"/>
          <w:szCs w:val="22"/>
        </w:rPr>
        <w:t xml:space="preserve">  Contributing causes are sometimes referred to as causal factors.  Causal factors are those actions, conditions, or events which directly or indirectly influence the outcome of a situation or problem.</w:t>
      </w:r>
    </w:p>
    <w:p w:rsidR="00B00BDE" w:rsidRPr="00C000F2" w:rsidRDefault="00B00BDE" w:rsidP="00932402">
      <w:pPr>
        <w:pStyle w:val="Lettered"/>
        <w:ind w:left="807" w:hanging="533"/>
        <w:jc w:val="left"/>
        <w:rPr>
          <w:sz w:val="22"/>
          <w:szCs w:val="22"/>
        </w:rPr>
      </w:pPr>
    </w:p>
    <w:p w:rsidR="00B00BDE" w:rsidRPr="00C000F2" w:rsidRDefault="00DE7F08" w:rsidP="00932402">
      <w:pPr>
        <w:pStyle w:val="Lettered"/>
        <w:ind w:left="807" w:hanging="533"/>
        <w:jc w:val="left"/>
        <w:rPr>
          <w:sz w:val="22"/>
          <w:szCs w:val="22"/>
        </w:rPr>
      </w:pPr>
      <w:r w:rsidRPr="0069711F">
        <w:rPr>
          <w:sz w:val="22"/>
          <w:szCs w:val="22"/>
        </w:rPr>
        <w:t>h</w:t>
      </w:r>
      <w:r w:rsidR="00B00BDE" w:rsidRPr="0069711F">
        <w:rPr>
          <w:sz w:val="22"/>
          <w:szCs w:val="22"/>
        </w:rPr>
        <w:t>.</w:t>
      </w:r>
      <w:r w:rsidR="00B00BDE" w:rsidRPr="00C000F2">
        <w:rPr>
          <w:sz w:val="22"/>
          <w:szCs w:val="22"/>
        </w:rPr>
        <w:tab/>
        <w:t xml:space="preserve">Escalated Enforcement Action.  </w:t>
      </w:r>
      <w:r w:rsidR="00912FB5" w:rsidRPr="00C000F2">
        <w:rPr>
          <w:sz w:val="22"/>
          <w:szCs w:val="22"/>
        </w:rPr>
        <w:t xml:space="preserve">Severity Level I, II, and III </w:t>
      </w:r>
      <w:r w:rsidR="007D2874" w:rsidRPr="00C000F2">
        <w:rPr>
          <w:sz w:val="22"/>
          <w:szCs w:val="22"/>
        </w:rPr>
        <w:t>Notice of Violation (</w:t>
      </w:r>
      <w:r w:rsidR="00912FB5" w:rsidRPr="00C000F2">
        <w:rPr>
          <w:sz w:val="22"/>
          <w:szCs w:val="22"/>
        </w:rPr>
        <w:t>NOV</w:t>
      </w:r>
      <w:r w:rsidR="007D2874" w:rsidRPr="00C000F2">
        <w:rPr>
          <w:sz w:val="22"/>
          <w:szCs w:val="22"/>
        </w:rPr>
        <w:t>)</w:t>
      </w:r>
      <w:r w:rsidR="00912FB5" w:rsidRPr="00C000F2">
        <w:rPr>
          <w:sz w:val="22"/>
          <w:szCs w:val="22"/>
        </w:rPr>
        <w:t>; civil penalties; NOVs to individuals; Orders to modify, suspend, or revoke NRC licenses or the authority to engage in NRC-licensed activities; and Orders issued to impose civil penalties.</w:t>
      </w:r>
    </w:p>
    <w:p w:rsidR="0073224C" w:rsidRPr="00C000F2" w:rsidRDefault="0073224C" w:rsidP="00932402">
      <w:pPr>
        <w:pStyle w:val="Lettered"/>
        <w:ind w:left="807" w:hanging="533"/>
        <w:jc w:val="left"/>
        <w:rPr>
          <w:sz w:val="22"/>
          <w:szCs w:val="22"/>
        </w:rPr>
      </w:pPr>
    </w:p>
    <w:p w:rsidR="0073224C" w:rsidRPr="00C000F2" w:rsidRDefault="00DE7F08" w:rsidP="00932402">
      <w:pPr>
        <w:pStyle w:val="Lettered"/>
        <w:ind w:left="807" w:hanging="533"/>
        <w:jc w:val="left"/>
        <w:rPr>
          <w:sz w:val="22"/>
          <w:szCs w:val="22"/>
        </w:rPr>
      </w:pPr>
      <w:proofErr w:type="spellStart"/>
      <w:r w:rsidRPr="0069711F">
        <w:rPr>
          <w:sz w:val="22"/>
          <w:szCs w:val="22"/>
        </w:rPr>
        <w:t>i</w:t>
      </w:r>
      <w:proofErr w:type="spellEnd"/>
      <w:r w:rsidR="000E2684" w:rsidRPr="0069711F">
        <w:rPr>
          <w:sz w:val="22"/>
          <w:szCs w:val="22"/>
        </w:rPr>
        <w:t>.</w:t>
      </w:r>
      <w:r w:rsidR="0073224C" w:rsidRPr="00C000F2">
        <w:rPr>
          <w:sz w:val="22"/>
          <w:szCs w:val="22"/>
        </w:rPr>
        <w:tab/>
        <w:t>Extent of Cause</w:t>
      </w:r>
      <w:r w:rsidR="00807863" w:rsidRPr="00C000F2">
        <w:rPr>
          <w:sz w:val="22"/>
          <w:szCs w:val="22"/>
        </w:rPr>
        <w:t xml:space="preserve">.  </w:t>
      </w:r>
      <w:proofErr w:type="gramStart"/>
      <w:r w:rsidR="00807863" w:rsidRPr="00C000F2">
        <w:rPr>
          <w:sz w:val="22"/>
          <w:szCs w:val="22"/>
        </w:rPr>
        <w:t>T</w:t>
      </w:r>
      <w:r w:rsidR="0073224C" w:rsidRPr="00C000F2">
        <w:rPr>
          <w:sz w:val="22"/>
          <w:szCs w:val="22"/>
        </w:rPr>
        <w:t>he extent to which the root causes of an identified problem have impacted other plant construction processes, equipment, or human performance.</w:t>
      </w:r>
      <w:proofErr w:type="gramEnd"/>
    </w:p>
    <w:p w:rsidR="0073224C" w:rsidRPr="00C000F2" w:rsidRDefault="0073224C" w:rsidP="00932402">
      <w:pPr>
        <w:pStyle w:val="Lettered"/>
        <w:ind w:left="807" w:hanging="533"/>
        <w:jc w:val="left"/>
        <w:rPr>
          <w:sz w:val="22"/>
          <w:szCs w:val="22"/>
        </w:rPr>
      </w:pPr>
    </w:p>
    <w:p w:rsidR="0073224C" w:rsidRPr="00C000F2" w:rsidRDefault="00DE7F08" w:rsidP="00932402">
      <w:pPr>
        <w:pStyle w:val="Lettered"/>
        <w:ind w:left="807" w:hanging="533"/>
        <w:jc w:val="left"/>
        <w:rPr>
          <w:sz w:val="22"/>
          <w:szCs w:val="22"/>
        </w:rPr>
      </w:pPr>
      <w:r w:rsidRPr="0069711F">
        <w:rPr>
          <w:sz w:val="22"/>
          <w:szCs w:val="22"/>
        </w:rPr>
        <w:t>j</w:t>
      </w:r>
      <w:r w:rsidR="000E2684" w:rsidRPr="0069711F">
        <w:rPr>
          <w:sz w:val="22"/>
          <w:szCs w:val="22"/>
        </w:rPr>
        <w:t>.</w:t>
      </w:r>
      <w:r w:rsidR="0073224C" w:rsidRPr="00C000F2">
        <w:rPr>
          <w:sz w:val="22"/>
          <w:szCs w:val="22"/>
        </w:rPr>
        <w:tab/>
        <w:t>Extent of Condition</w:t>
      </w:r>
      <w:r w:rsidR="00807863" w:rsidRPr="00C000F2">
        <w:rPr>
          <w:sz w:val="22"/>
          <w:szCs w:val="22"/>
        </w:rPr>
        <w:t xml:space="preserve">.  </w:t>
      </w:r>
      <w:proofErr w:type="gramStart"/>
      <w:r w:rsidR="00807863" w:rsidRPr="00C000F2">
        <w:rPr>
          <w:sz w:val="22"/>
          <w:szCs w:val="22"/>
        </w:rPr>
        <w:t>T</w:t>
      </w:r>
      <w:r w:rsidR="0073224C" w:rsidRPr="00C000F2">
        <w:rPr>
          <w:sz w:val="22"/>
          <w:szCs w:val="22"/>
        </w:rPr>
        <w:t>he extent to which the actual condition exists with other plant construction processes, equipment, or human performance.</w:t>
      </w:r>
      <w:proofErr w:type="gramEnd"/>
    </w:p>
    <w:p w:rsidR="00B00BDE" w:rsidRPr="00C000F2" w:rsidRDefault="00B00BDE" w:rsidP="00932402">
      <w:pPr>
        <w:pStyle w:val="Lettered"/>
        <w:jc w:val="left"/>
        <w:rPr>
          <w:sz w:val="22"/>
          <w:szCs w:val="22"/>
        </w:rPr>
      </w:pPr>
    </w:p>
    <w:p w:rsidR="00B00BDE" w:rsidRDefault="00DE7F08" w:rsidP="00932402">
      <w:pPr>
        <w:pStyle w:val="Lettered"/>
        <w:ind w:left="807" w:hanging="533"/>
        <w:jc w:val="left"/>
        <w:rPr>
          <w:sz w:val="22"/>
          <w:szCs w:val="22"/>
        </w:rPr>
      </w:pPr>
      <w:r w:rsidRPr="0069711F">
        <w:rPr>
          <w:sz w:val="22"/>
          <w:szCs w:val="22"/>
        </w:rPr>
        <w:t>k</w:t>
      </w:r>
      <w:r w:rsidR="00B00BDE" w:rsidRPr="0069711F">
        <w:rPr>
          <w:sz w:val="22"/>
          <w:szCs w:val="22"/>
        </w:rPr>
        <w:t>.</w:t>
      </w:r>
      <w:r w:rsidR="00B00BDE" w:rsidRPr="00C000F2">
        <w:rPr>
          <w:sz w:val="22"/>
          <w:szCs w:val="22"/>
        </w:rPr>
        <w:tab/>
      </w:r>
      <w:r w:rsidR="00B00BDE" w:rsidRPr="00282DC1">
        <w:rPr>
          <w:sz w:val="22"/>
          <w:szCs w:val="22"/>
        </w:rPr>
        <w:t xml:space="preserve">Finding.  </w:t>
      </w:r>
      <w:proofErr w:type="gramStart"/>
      <w:r w:rsidR="006C6F94" w:rsidRPr="00282DC1">
        <w:rPr>
          <w:sz w:val="22"/>
          <w:szCs w:val="22"/>
        </w:rPr>
        <w:t>A performance deficiency of more than minor significance.</w:t>
      </w:r>
      <w:proofErr w:type="gramEnd"/>
      <w:r w:rsidR="006C6F94" w:rsidRPr="00282DC1">
        <w:rPr>
          <w:sz w:val="22"/>
          <w:szCs w:val="22"/>
        </w:rPr>
        <w:t xml:space="preserve">  A finding may or may not be associated with regulatory non-compliance and, therefore, may or may not result in a violation.</w:t>
      </w:r>
      <w:r w:rsidR="00B00BDE" w:rsidRPr="00282DC1">
        <w:rPr>
          <w:sz w:val="22"/>
          <w:szCs w:val="22"/>
        </w:rPr>
        <w:t xml:space="preserve">  </w:t>
      </w:r>
      <w:r w:rsidR="0069711F">
        <w:rPr>
          <w:sz w:val="22"/>
          <w:szCs w:val="22"/>
        </w:rPr>
        <w:t>There are two types of findings</w:t>
      </w:r>
      <w:r w:rsidR="001A6530">
        <w:rPr>
          <w:sz w:val="22"/>
          <w:szCs w:val="22"/>
        </w:rPr>
        <w:t xml:space="preserve"> that can be identified through the implementation of the construction inspection program</w:t>
      </w:r>
      <w:r w:rsidR="0069711F">
        <w:rPr>
          <w:sz w:val="22"/>
          <w:szCs w:val="22"/>
        </w:rPr>
        <w:t>:</w:t>
      </w:r>
      <w:r w:rsidR="001A6530">
        <w:rPr>
          <w:sz w:val="22"/>
          <w:szCs w:val="22"/>
        </w:rPr>
        <w:t xml:space="preserve"> </w:t>
      </w:r>
      <w:r w:rsidR="0069711F">
        <w:rPr>
          <w:sz w:val="22"/>
          <w:szCs w:val="22"/>
        </w:rPr>
        <w:t>ITAAC Finding and Construction Finding.</w:t>
      </w:r>
    </w:p>
    <w:p w:rsidR="0069711F" w:rsidRDefault="0069711F" w:rsidP="00932402">
      <w:pPr>
        <w:pStyle w:val="Lettered"/>
        <w:ind w:left="807" w:hanging="533"/>
        <w:jc w:val="left"/>
        <w:rPr>
          <w:sz w:val="22"/>
          <w:szCs w:val="22"/>
        </w:rPr>
      </w:pPr>
    </w:p>
    <w:p w:rsidR="0069711F" w:rsidRDefault="00041467" w:rsidP="00041467">
      <w:pPr>
        <w:pStyle w:val="Lettered"/>
        <w:ind w:left="1440" w:hanging="634"/>
        <w:jc w:val="left"/>
        <w:rPr>
          <w:sz w:val="22"/>
          <w:szCs w:val="22"/>
        </w:rPr>
      </w:pPr>
      <w:r>
        <w:rPr>
          <w:sz w:val="22"/>
          <w:szCs w:val="22"/>
        </w:rPr>
        <w:t>1.</w:t>
      </w:r>
      <w:r>
        <w:rPr>
          <w:sz w:val="22"/>
          <w:szCs w:val="22"/>
        </w:rPr>
        <w:tab/>
      </w:r>
      <w:r w:rsidR="001A6530">
        <w:rPr>
          <w:sz w:val="22"/>
          <w:szCs w:val="22"/>
        </w:rPr>
        <w:t xml:space="preserve">An </w:t>
      </w:r>
      <w:r w:rsidR="0069711F" w:rsidRPr="0069711F">
        <w:rPr>
          <w:sz w:val="22"/>
          <w:szCs w:val="22"/>
        </w:rPr>
        <w:t xml:space="preserve">ITAAC </w:t>
      </w:r>
      <w:r w:rsidR="001A6530">
        <w:rPr>
          <w:sz w:val="22"/>
          <w:szCs w:val="22"/>
        </w:rPr>
        <w:t>F</w:t>
      </w:r>
      <w:r w:rsidR="0069711F" w:rsidRPr="0069711F">
        <w:rPr>
          <w:sz w:val="22"/>
          <w:szCs w:val="22"/>
        </w:rPr>
        <w:t xml:space="preserve">inding is a finding </w:t>
      </w:r>
      <w:r w:rsidR="001A6530">
        <w:rPr>
          <w:sz w:val="22"/>
          <w:szCs w:val="22"/>
        </w:rPr>
        <w:t xml:space="preserve">that is identified through the implementation of the construction inspection program </w:t>
      </w:r>
      <w:r w:rsidR="0069711F" w:rsidRPr="0069711F">
        <w:rPr>
          <w:sz w:val="22"/>
          <w:szCs w:val="22"/>
        </w:rPr>
        <w:t>that is associated with a specific ITAAC and is material to the ITAAC acceptance criteria.</w:t>
      </w:r>
    </w:p>
    <w:p w:rsidR="001A6530" w:rsidRDefault="001A6530" w:rsidP="00932402">
      <w:pPr>
        <w:pStyle w:val="Lettered"/>
        <w:ind w:left="807" w:hanging="533"/>
        <w:jc w:val="left"/>
        <w:rPr>
          <w:sz w:val="22"/>
          <w:szCs w:val="22"/>
        </w:rPr>
      </w:pPr>
    </w:p>
    <w:p w:rsidR="001A6530" w:rsidRPr="00282DC1" w:rsidRDefault="00041467" w:rsidP="00041467">
      <w:pPr>
        <w:pStyle w:val="Lettered"/>
        <w:ind w:left="1440" w:hanging="634"/>
        <w:jc w:val="left"/>
        <w:rPr>
          <w:sz w:val="22"/>
          <w:szCs w:val="22"/>
        </w:rPr>
      </w:pPr>
      <w:r>
        <w:rPr>
          <w:sz w:val="22"/>
          <w:szCs w:val="22"/>
        </w:rPr>
        <w:t>2.</w:t>
      </w:r>
      <w:r>
        <w:rPr>
          <w:sz w:val="22"/>
          <w:szCs w:val="22"/>
        </w:rPr>
        <w:tab/>
      </w:r>
      <w:r w:rsidR="001A6530">
        <w:rPr>
          <w:sz w:val="22"/>
          <w:szCs w:val="22"/>
        </w:rPr>
        <w:t>A Construction Finding is a finding that is identified through implementation of the construction inspection program that is not an ITAAC finding.</w:t>
      </w:r>
    </w:p>
    <w:p w:rsidR="000E2684" w:rsidRPr="009D6246" w:rsidRDefault="000E2684" w:rsidP="00932402">
      <w:pPr>
        <w:pStyle w:val="Lettered"/>
        <w:ind w:left="807" w:hanging="533"/>
        <w:jc w:val="left"/>
        <w:rPr>
          <w:sz w:val="22"/>
        </w:rPr>
      </w:pPr>
    </w:p>
    <w:p w:rsidR="000E2684" w:rsidRPr="00282DC1" w:rsidRDefault="00DE7F08" w:rsidP="00932402">
      <w:pPr>
        <w:pStyle w:val="Lettered"/>
        <w:ind w:left="807" w:hanging="533"/>
        <w:jc w:val="left"/>
        <w:rPr>
          <w:sz w:val="22"/>
          <w:szCs w:val="22"/>
        </w:rPr>
      </w:pPr>
      <w:r w:rsidRPr="0069711F">
        <w:rPr>
          <w:sz w:val="22"/>
          <w:szCs w:val="22"/>
        </w:rPr>
        <w:t>l</w:t>
      </w:r>
      <w:r w:rsidR="000E2684" w:rsidRPr="0069711F">
        <w:rPr>
          <w:sz w:val="22"/>
          <w:szCs w:val="22"/>
        </w:rPr>
        <w:t>.</w:t>
      </w:r>
      <w:r w:rsidR="000A00E6" w:rsidRPr="000A00E6">
        <w:rPr>
          <w:color w:val="FF0000"/>
          <w:sz w:val="22"/>
        </w:rPr>
        <w:tab/>
      </w:r>
      <w:r w:rsidR="000E2684" w:rsidRPr="00282DC1">
        <w:rPr>
          <w:sz w:val="22"/>
          <w:szCs w:val="22"/>
        </w:rPr>
        <w:t xml:space="preserve">Issue of Concern.  </w:t>
      </w:r>
      <w:proofErr w:type="gramStart"/>
      <w:r w:rsidR="000E2684" w:rsidRPr="00282DC1">
        <w:rPr>
          <w:sz w:val="22"/>
          <w:szCs w:val="22"/>
        </w:rPr>
        <w:t>An inspection result that is dispositioned in accordance with the guidance in IMC 0613.</w:t>
      </w:r>
      <w:proofErr w:type="gramEnd"/>
    </w:p>
    <w:p w:rsidR="009B2909" w:rsidRPr="008C5F34"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p>
    <w:p w:rsidR="00B23A47" w:rsidRDefault="00DE7F08" w:rsidP="00932402">
      <w:pPr>
        <w:pStyle w:val="Lettered"/>
        <w:ind w:left="807" w:hanging="533"/>
        <w:jc w:val="left"/>
        <w:rPr>
          <w:sz w:val="22"/>
          <w:szCs w:val="22"/>
        </w:rPr>
        <w:sectPr w:rsidR="00B23A47" w:rsidSect="00232E4D">
          <w:pgSz w:w="12240" w:h="15840"/>
          <w:pgMar w:top="1440" w:right="1440" w:bottom="1440" w:left="1440" w:header="1440" w:footer="1440" w:gutter="0"/>
          <w:cols w:space="720"/>
          <w:docGrid w:linePitch="360"/>
        </w:sectPr>
      </w:pPr>
      <w:proofErr w:type="gramStart"/>
      <w:r w:rsidRPr="0069711F">
        <w:rPr>
          <w:sz w:val="22"/>
          <w:szCs w:val="22"/>
        </w:rPr>
        <w:t>m</w:t>
      </w:r>
      <w:proofErr w:type="gramEnd"/>
      <w:r w:rsidR="00030AA7" w:rsidRPr="0069711F">
        <w:rPr>
          <w:sz w:val="22"/>
          <w:szCs w:val="22"/>
        </w:rPr>
        <w:t>.</w:t>
      </w:r>
      <w:r w:rsidR="000A00E6" w:rsidRPr="000A00E6">
        <w:rPr>
          <w:color w:val="FF0000"/>
          <w:sz w:val="22"/>
        </w:rPr>
        <w:tab/>
      </w:r>
      <w:r w:rsidR="00030AA7" w:rsidRPr="00282DC1">
        <w:rPr>
          <w:sz w:val="22"/>
          <w:szCs w:val="22"/>
        </w:rPr>
        <w:t xml:space="preserve">Licensee-Identified.  For cROP, licensee-identified findings are those findings that are not NRC-identified or self-revealing.  Most, but not all, licensee-identified findings are discovered through a licensee program or process.  Some examples of licensee </w:t>
      </w:r>
    </w:p>
    <w:p w:rsidR="00030AA7" w:rsidRPr="00282DC1" w:rsidRDefault="00B23A47" w:rsidP="00932402">
      <w:pPr>
        <w:pStyle w:val="Lettered"/>
        <w:ind w:left="807" w:hanging="533"/>
        <w:jc w:val="left"/>
        <w:rPr>
          <w:sz w:val="22"/>
          <w:szCs w:val="22"/>
        </w:rPr>
      </w:pPr>
      <w:r>
        <w:rPr>
          <w:sz w:val="22"/>
          <w:szCs w:val="22"/>
        </w:rPr>
        <w:lastRenderedPageBreak/>
        <w:tab/>
      </w:r>
      <w:r w:rsidR="00030AA7" w:rsidRPr="00282DC1">
        <w:rPr>
          <w:sz w:val="22"/>
          <w:szCs w:val="22"/>
        </w:rPr>
        <w:t>programs or processes that will likely result in such findings are the identification and documentation of findings (e.g., procedural violations, procedure inadequacies, etc.) by craft workers and/or licensee/contractor supervision during routine construction activities, construction quality assurance activities, self-assessments, independent assessments, audits and surveillances.  Additional examples may include preoperational testing, start-up testing, hydrostatic testing, non-destructive testing, EP drills, and critiques conducted by or for the licensee.</w:t>
      </w:r>
    </w:p>
    <w:p w:rsidR="006C6F94" w:rsidRPr="008C5F34" w:rsidRDefault="006C6F94" w:rsidP="00932402">
      <w:pPr>
        <w:pStyle w:val="Lettered"/>
        <w:ind w:left="807" w:hanging="533"/>
        <w:jc w:val="left"/>
        <w:rPr>
          <w:sz w:val="22"/>
        </w:rPr>
      </w:pPr>
    </w:p>
    <w:p w:rsidR="00030AA7" w:rsidRDefault="00DE7F08" w:rsidP="00594F9B">
      <w:pPr>
        <w:pStyle w:val="Lettered"/>
        <w:ind w:left="807" w:hanging="533"/>
        <w:rPr>
          <w:sz w:val="22"/>
          <w:szCs w:val="22"/>
        </w:rPr>
      </w:pPr>
      <w:r w:rsidRPr="0069711F">
        <w:rPr>
          <w:sz w:val="22"/>
          <w:szCs w:val="22"/>
        </w:rPr>
        <w:t>n</w:t>
      </w:r>
      <w:r w:rsidR="00030AA7" w:rsidRPr="0069711F">
        <w:rPr>
          <w:sz w:val="22"/>
          <w:szCs w:val="22"/>
        </w:rPr>
        <w:t>.</w:t>
      </w:r>
      <w:r w:rsidR="000A00E6" w:rsidRPr="000A00E6">
        <w:rPr>
          <w:color w:val="FF0000"/>
          <w:sz w:val="22"/>
        </w:rPr>
        <w:tab/>
      </w:r>
      <w:r w:rsidR="00030AA7" w:rsidRPr="00282DC1">
        <w:rPr>
          <w:sz w:val="22"/>
          <w:szCs w:val="22"/>
        </w:rPr>
        <w:t>Minor Violation</w:t>
      </w:r>
      <w:r w:rsidR="00807863" w:rsidRPr="00282DC1">
        <w:rPr>
          <w:sz w:val="22"/>
          <w:szCs w:val="22"/>
        </w:rPr>
        <w:t>.</w:t>
      </w:r>
      <w:r w:rsidR="00030AA7" w:rsidRPr="00282DC1">
        <w:rPr>
          <w:sz w:val="22"/>
          <w:szCs w:val="22"/>
        </w:rPr>
        <w:t xml:space="preserve">  A violation </w:t>
      </w:r>
      <w:ins w:id="367" w:author="Author" w:date="2014-08-08T11:46:00Z">
        <w:r w:rsidR="00594F9B" w:rsidRPr="00594F9B">
          <w:rPr>
            <w:sz w:val="22"/>
            <w:szCs w:val="22"/>
          </w:rPr>
          <w:t xml:space="preserve">that </w:t>
        </w:r>
        <w:r w:rsidR="00594F9B">
          <w:rPr>
            <w:sz w:val="22"/>
            <w:szCs w:val="22"/>
          </w:rPr>
          <w:t>is</w:t>
        </w:r>
        <w:r w:rsidR="00594F9B" w:rsidRPr="00594F9B">
          <w:rPr>
            <w:sz w:val="22"/>
            <w:szCs w:val="22"/>
          </w:rPr>
          <w:t xml:space="preserve"> less significant than a SL IV violation. </w:t>
        </w:r>
      </w:ins>
      <w:ins w:id="368" w:author="Author" w:date="2014-08-08T11:47:00Z">
        <w:r w:rsidR="00594F9B">
          <w:rPr>
            <w:sz w:val="22"/>
            <w:szCs w:val="22"/>
          </w:rPr>
          <w:t xml:space="preserve"> </w:t>
        </w:r>
      </w:ins>
      <w:ins w:id="369" w:author="Author" w:date="2014-08-08T11:46:00Z">
        <w:r w:rsidR="00594F9B" w:rsidRPr="00594F9B">
          <w:rPr>
            <w:sz w:val="22"/>
            <w:szCs w:val="22"/>
          </w:rPr>
          <w:t>Minor</w:t>
        </w:r>
      </w:ins>
      <w:ins w:id="370" w:author="Author" w:date="2014-08-08T11:47:00Z">
        <w:r w:rsidR="00594F9B">
          <w:rPr>
            <w:sz w:val="22"/>
            <w:szCs w:val="22"/>
          </w:rPr>
          <w:t xml:space="preserve"> </w:t>
        </w:r>
      </w:ins>
      <w:ins w:id="371" w:author="Author" w:date="2014-08-08T11:46:00Z">
        <w:r w:rsidR="00594F9B" w:rsidRPr="00594F9B">
          <w:rPr>
            <w:sz w:val="22"/>
            <w:szCs w:val="22"/>
          </w:rPr>
          <w:t>violations do not warrant enforcement action and are not normally documented in</w:t>
        </w:r>
      </w:ins>
      <w:ins w:id="372" w:author="Author" w:date="2014-08-08T11:47:00Z">
        <w:r w:rsidR="00594F9B">
          <w:rPr>
            <w:sz w:val="22"/>
            <w:szCs w:val="22"/>
          </w:rPr>
          <w:t xml:space="preserve"> </w:t>
        </w:r>
      </w:ins>
      <w:ins w:id="373" w:author="Author" w:date="2014-08-08T11:46:00Z">
        <w:r w:rsidR="00594F9B" w:rsidRPr="00594F9B">
          <w:rPr>
            <w:sz w:val="22"/>
            <w:szCs w:val="22"/>
          </w:rPr>
          <w:t xml:space="preserve">inspection reports. </w:t>
        </w:r>
      </w:ins>
      <w:ins w:id="374" w:author="Author" w:date="2014-08-08T11:47:00Z">
        <w:r w:rsidR="00594F9B">
          <w:rPr>
            <w:sz w:val="22"/>
            <w:szCs w:val="22"/>
          </w:rPr>
          <w:t xml:space="preserve"> </w:t>
        </w:r>
      </w:ins>
      <w:ins w:id="375" w:author="Author" w:date="2014-08-08T11:46:00Z">
        <w:r w:rsidR="00594F9B" w:rsidRPr="00594F9B">
          <w:rPr>
            <w:sz w:val="22"/>
            <w:szCs w:val="22"/>
          </w:rPr>
          <w:t>However, minor violations must be corrected</w:t>
        </w:r>
      </w:ins>
      <w:r w:rsidR="00030AA7" w:rsidRPr="00282DC1">
        <w:rPr>
          <w:sz w:val="22"/>
          <w:szCs w:val="22"/>
        </w:rPr>
        <w:t>.</w:t>
      </w:r>
    </w:p>
    <w:p w:rsidR="001A6530" w:rsidRPr="008C5F34" w:rsidRDefault="001A6530" w:rsidP="00932402">
      <w:pPr>
        <w:pStyle w:val="Lettered"/>
        <w:ind w:left="807" w:hanging="533"/>
        <w:jc w:val="left"/>
        <w:rPr>
          <w:sz w:val="22"/>
        </w:rPr>
      </w:pPr>
    </w:p>
    <w:p w:rsidR="00575E24" w:rsidRDefault="00DE7F08" w:rsidP="00575E24">
      <w:pPr>
        <w:ind w:left="810" w:hanging="540"/>
        <w:rPr>
          <w:szCs w:val="22"/>
        </w:rPr>
      </w:pPr>
      <w:proofErr w:type="gramStart"/>
      <w:r w:rsidRPr="0069711F">
        <w:rPr>
          <w:szCs w:val="22"/>
        </w:rPr>
        <w:t>o</w:t>
      </w:r>
      <w:proofErr w:type="gramEnd"/>
      <w:r w:rsidR="00030AA7" w:rsidRPr="0069711F">
        <w:rPr>
          <w:szCs w:val="22"/>
        </w:rPr>
        <w:t>.</w:t>
      </w:r>
      <w:r w:rsidR="000A00E6" w:rsidRPr="000A00E6">
        <w:rPr>
          <w:color w:val="FF0000"/>
        </w:rPr>
        <w:tab/>
      </w:r>
      <w:r w:rsidR="00030AA7" w:rsidRPr="00282DC1">
        <w:rPr>
          <w:szCs w:val="22"/>
        </w:rPr>
        <w:t xml:space="preserve">Non-Cited Violation (NCV).  </w:t>
      </w:r>
      <w:r w:rsidR="00912FB5" w:rsidRPr="00282DC1">
        <w:rPr>
          <w:szCs w:val="22"/>
        </w:rPr>
        <w:t>A non-recurring, typically non-willful, Severity Level IV violation that is not subject to formal enforcement action if, for a reactor licensee, the licensee places the violation in a corrective action program to address recurrence and restores compliance within a reasonable period of time and, for all other licensees, the licensee corrects or commits to correcting the violation within a reasonable period of time.</w:t>
      </w:r>
    </w:p>
    <w:p w:rsidR="00575E24" w:rsidRDefault="00575E24" w:rsidP="00575E24">
      <w:pPr>
        <w:ind w:left="810" w:hanging="540"/>
        <w:rPr>
          <w:szCs w:val="22"/>
        </w:rPr>
      </w:pPr>
    </w:p>
    <w:p w:rsidR="00030AA7" w:rsidRPr="00282DC1" w:rsidRDefault="006A38C9" w:rsidP="00575E24">
      <w:pPr>
        <w:ind w:left="806"/>
        <w:rPr>
          <w:szCs w:val="22"/>
        </w:rPr>
      </w:pPr>
      <w:r w:rsidRPr="00282DC1">
        <w:rPr>
          <w:szCs w:val="22"/>
        </w:rPr>
        <w:t xml:space="preserve">The use of NCVs </w:t>
      </w:r>
      <w:r w:rsidR="008B1AC9" w:rsidRPr="00282DC1">
        <w:rPr>
          <w:szCs w:val="22"/>
        </w:rPr>
        <w:t xml:space="preserve">for self-revealing and NRC-identified violations </w:t>
      </w:r>
      <w:r w:rsidRPr="00282DC1">
        <w:rPr>
          <w:szCs w:val="22"/>
        </w:rPr>
        <w:t>as part of the enforcement process is predicated on a licensee having an adequate CAP into which identified issues are entered and effectively resolved in a timely manner.  Because the</w:t>
      </w:r>
      <w:r w:rsidR="000A00E6" w:rsidRPr="000A00E6">
        <w:rPr>
          <w:color w:val="FF0000"/>
        </w:rPr>
        <w:t xml:space="preserve"> </w:t>
      </w:r>
      <w:r w:rsidRPr="00282DC1">
        <w:rPr>
          <w:szCs w:val="22"/>
        </w:rPr>
        <w:t xml:space="preserve">CAP at construction sites will be new and implemented initially by individuals with limited experience with the new program and because construction will involve program implementation by contractors, the NRC will delay the use of NCVs </w:t>
      </w:r>
      <w:r w:rsidR="008B1AC9" w:rsidRPr="00282DC1">
        <w:rPr>
          <w:szCs w:val="22"/>
        </w:rPr>
        <w:t xml:space="preserve">for self-revealing and NRC-identified violations </w:t>
      </w:r>
      <w:r w:rsidRPr="00282DC1">
        <w:rPr>
          <w:szCs w:val="22"/>
        </w:rPr>
        <w:t>pending confirmation that the new program is adequate and being effectively implemented</w:t>
      </w:r>
      <w:r w:rsidR="00575E24">
        <w:rPr>
          <w:szCs w:val="22"/>
        </w:rPr>
        <w:t>.</w:t>
      </w:r>
    </w:p>
    <w:p w:rsidR="00030AA7" w:rsidRPr="008C5F34" w:rsidRDefault="00030AA7" w:rsidP="00932402">
      <w:pPr>
        <w:pStyle w:val="Lettered"/>
        <w:ind w:left="807" w:hanging="533"/>
        <w:jc w:val="left"/>
        <w:rPr>
          <w:sz w:val="22"/>
        </w:rPr>
      </w:pPr>
    </w:p>
    <w:p w:rsidR="00030AA7" w:rsidRPr="00CF2C5C" w:rsidRDefault="00DE7F08" w:rsidP="00932402">
      <w:pPr>
        <w:pStyle w:val="Lettered"/>
        <w:ind w:left="807" w:hanging="533"/>
        <w:jc w:val="left"/>
        <w:rPr>
          <w:sz w:val="22"/>
          <w:szCs w:val="22"/>
        </w:rPr>
      </w:pPr>
      <w:r w:rsidRPr="0069711F">
        <w:rPr>
          <w:sz w:val="22"/>
          <w:szCs w:val="22"/>
        </w:rPr>
        <w:t>p</w:t>
      </w:r>
      <w:r w:rsidR="00030AA7" w:rsidRPr="0069711F">
        <w:rPr>
          <w:sz w:val="22"/>
          <w:szCs w:val="22"/>
        </w:rPr>
        <w:t>.</w:t>
      </w:r>
      <w:r w:rsidR="000A00E6" w:rsidRPr="000A00E6">
        <w:rPr>
          <w:color w:val="FF0000"/>
          <w:sz w:val="22"/>
        </w:rPr>
        <w:tab/>
      </w:r>
      <w:r w:rsidR="00912FB5" w:rsidRPr="00CF2C5C">
        <w:rPr>
          <w:sz w:val="22"/>
          <w:szCs w:val="22"/>
        </w:rPr>
        <w:t>Notice of Deviation</w:t>
      </w:r>
      <w:r w:rsidR="007D2874" w:rsidRPr="00CF2C5C">
        <w:rPr>
          <w:sz w:val="22"/>
          <w:szCs w:val="22"/>
        </w:rPr>
        <w:t xml:space="preserve"> (NOD)</w:t>
      </w:r>
      <w:r w:rsidR="00912FB5" w:rsidRPr="00CF2C5C">
        <w:rPr>
          <w:sz w:val="22"/>
          <w:szCs w:val="22"/>
        </w:rPr>
        <w:t>.  A written notice describing a licensee’s failure to satisfy a commitment where the commitment involved has not been made a legally binding requirement.</w:t>
      </w:r>
      <w:r w:rsidR="007D2874" w:rsidRPr="00CF2C5C">
        <w:rPr>
          <w:sz w:val="22"/>
          <w:szCs w:val="22"/>
        </w:rPr>
        <w:t xml:space="preserve">  </w:t>
      </w:r>
      <w:r w:rsidR="00912FB5" w:rsidRPr="00CF2C5C">
        <w:rPr>
          <w:sz w:val="22"/>
          <w:szCs w:val="22"/>
        </w:rPr>
        <w:t>A</w:t>
      </w:r>
      <w:r w:rsidR="007D2874" w:rsidRPr="00CF2C5C">
        <w:rPr>
          <w:sz w:val="22"/>
          <w:szCs w:val="22"/>
        </w:rPr>
        <w:t>n</w:t>
      </w:r>
      <w:r w:rsidR="00912FB5" w:rsidRPr="00CF2C5C">
        <w:rPr>
          <w:sz w:val="22"/>
          <w:szCs w:val="22"/>
        </w:rPr>
        <w:t xml:space="preserve"> NOD requests that a licensee provide a written explanation or statement describing corrective steps taken (or planned), the results achieved, and the date when corrective action</w:t>
      </w:r>
      <w:r w:rsidR="007D2874" w:rsidRPr="00CF2C5C">
        <w:rPr>
          <w:sz w:val="22"/>
          <w:szCs w:val="22"/>
        </w:rPr>
        <w:t xml:space="preserve"> </w:t>
      </w:r>
      <w:r w:rsidR="00912FB5" w:rsidRPr="00CF2C5C">
        <w:rPr>
          <w:sz w:val="22"/>
          <w:szCs w:val="22"/>
        </w:rPr>
        <w:t xml:space="preserve">will be completed.  </w:t>
      </w:r>
    </w:p>
    <w:p w:rsidR="00030AA7" w:rsidRPr="008C5F34" w:rsidRDefault="00030AA7" w:rsidP="00932402">
      <w:pPr>
        <w:pStyle w:val="Lettered"/>
        <w:ind w:left="807" w:hanging="533"/>
        <w:jc w:val="left"/>
        <w:rPr>
          <w:sz w:val="22"/>
        </w:rPr>
      </w:pPr>
    </w:p>
    <w:p w:rsidR="00030AA7" w:rsidRPr="00CF2C5C" w:rsidRDefault="00DE7F08" w:rsidP="00932402">
      <w:pPr>
        <w:pStyle w:val="Lettered"/>
        <w:ind w:left="807" w:hanging="533"/>
        <w:jc w:val="left"/>
        <w:rPr>
          <w:sz w:val="22"/>
          <w:szCs w:val="22"/>
        </w:rPr>
      </w:pPr>
      <w:r w:rsidRPr="0069711F">
        <w:rPr>
          <w:sz w:val="22"/>
          <w:szCs w:val="22"/>
        </w:rPr>
        <w:t>q</w:t>
      </w:r>
      <w:r w:rsidR="00030AA7" w:rsidRPr="0069711F">
        <w:rPr>
          <w:sz w:val="22"/>
          <w:szCs w:val="22"/>
        </w:rPr>
        <w:t>.</w:t>
      </w:r>
      <w:r w:rsidR="000A00E6" w:rsidRPr="000A00E6">
        <w:rPr>
          <w:color w:val="FF0000"/>
          <w:sz w:val="22"/>
        </w:rPr>
        <w:tab/>
      </w:r>
      <w:r w:rsidR="00912FB5" w:rsidRPr="00CF2C5C">
        <w:rPr>
          <w:sz w:val="22"/>
          <w:szCs w:val="22"/>
        </w:rPr>
        <w:t>Notice of Nonconformance</w:t>
      </w:r>
      <w:r w:rsidR="007D2874" w:rsidRPr="00CF2C5C">
        <w:rPr>
          <w:sz w:val="22"/>
          <w:szCs w:val="22"/>
        </w:rPr>
        <w:t xml:space="preserve"> (</w:t>
      </w:r>
      <w:proofErr w:type="gramStart"/>
      <w:r w:rsidR="007D2874" w:rsidRPr="00CF2C5C">
        <w:rPr>
          <w:sz w:val="22"/>
          <w:szCs w:val="22"/>
        </w:rPr>
        <w:t>NON</w:t>
      </w:r>
      <w:proofErr w:type="gramEnd"/>
      <w:r w:rsidR="007D2874" w:rsidRPr="00CF2C5C">
        <w:rPr>
          <w:sz w:val="22"/>
          <w:szCs w:val="22"/>
        </w:rPr>
        <w:t>)</w:t>
      </w:r>
      <w:r w:rsidR="00912FB5" w:rsidRPr="00CF2C5C">
        <w:rPr>
          <w:sz w:val="22"/>
          <w:szCs w:val="22"/>
        </w:rPr>
        <w:t xml:space="preserve">.  </w:t>
      </w:r>
      <w:proofErr w:type="gramStart"/>
      <w:r w:rsidR="00912FB5" w:rsidRPr="00CF2C5C">
        <w:rPr>
          <w:sz w:val="22"/>
          <w:szCs w:val="22"/>
        </w:rPr>
        <w:t>A written notice describing the failure of a licensee’s contractor to meet commitments that have not been made legally binding requirements by the NRC (e.g., a commitment made in a procurement contract with a licensee or applicant as required by 10 CFR Part 50, Appendix B).</w:t>
      </w:r>
      <w:proofErr w:type="gramEnd"/>
      <w:r w:rsidR="00912FB5" w:rsidRPr="00CF2C5C">
        <w:rPr>
          <w:sz w:val="22"/>
          <w:szCs w:val="22"/>
        </w:rPr>
        <w:t xml:space="preserve"> (If the contractor deliberately fails to meet the terms of a procurement contract, the NRC may issue a violation under the Deliberate</w:t>
      </w:r>
      <w:r w:rsidR="002E5BE6">
        <w:rPr>
          <w:sz w:val="22"/>
          <w:szCs w:val="22"/>
        </w:rPr>
        <w:t xml:space="preserve"> Misconduct Rule in 10 CFR 50.5</w:t>
      </w:r>
      <w:r w:rsidR="00912FB5" w:rsidRPr="00CF2C5C">
        <w:rPr>
          <w:sz w:val="22"/>
          <w:szCs w:val="22"/>
        </w:rPr>
        <w:t>)</w:t>
      </w:r>
      <w:r w:rsidR="002E5BE6">
        <w:rPr>
          <w:sz w:val="22"/>
          <w:szCs w:val="22"/>
        </w:rPr>
        <w:t xml:space="preserve">.  </w:t>
      </w:r>
      <w:r w:rsidR="00912FB5" w:rsidRPr="00CF2C5C">
        <w:rPr>
          <w:sz w:val="22"/>
          <w:szCs w:val="22"/>
        </w:rPr>
        <w:t>NONs request that non-licensees provide written explanations or statements describing</w:t>
      </w:r>
      <w:r w:rsidR="00FB5C6A">
        <w:rPr>
          <w:sz w:val="22"/>
          <w:szCs w:val="22"/>
        </w:rPr>
        <w:t>:</w:t>
      </w:r>
      <w:r w:rsidR="008C5F34">
        <w:rPr>
          <w:sz w:val="22"/>
          <w:szCs w:val="22"/>
        </w:rPr>
        <w:t xml:space="preserve"> </w:t>
      </w:r>
      <w:r w:rsidR="00912FB5" w:rsidRPr="00CF2C5C">
        <w:rPr>
          <w:sz w:val="22"/>
          <w:szCs w:val="22"/>
        </w:rPr>
        <w:t xml:space="preserve"> </w:t>
      </w:r>
      <w:r w:rsidR="00FB5C6A" w:rsidRPr="00FB5C6A">
        <w:rPr>
          <w:sz w:val="22"/>
          <w:szCs w:val="22"/>
        </w:rPr>
        <w:t>(1) the reason for the noncompliance, or if contested, the basis for disputing the noncompliance; (2) the corrective steps that have been taken and the results achieved; (3) the corrective steps that will be taken; and (4) the date when corrective action</w:t>
      </w:r>
      <w:r w:rsidR="00FB5C6A">
        <w:rPr>
          <w:sz w:val="22"/>
          <w:szCs w:val="22"/>
        </w:rPr>
        <w:t>s</w:t>
      </w:r>
      <w:r w:rsidR="00FB5C6A" w:rsidRPr="00FB5C6A">
        <w:rPr>
          <w:sz w:val="22"/>
          <w:szCs w:val="22"/>
        </w:rPr>
        <w:t xml:space="preserve"> will be completed</w:t>
      </w:r>
      <w:r w:rsidR="00912FB5" w:rsidRPr="00CF2C5C">
        <w:rPr>
          <w:sz w:val="22"/>
          <w:szCs w:val="22"/>
        </w:rPr>
        <w:t>.</w:t>
      </w:r>
    </w:p>
    <w:p w:rsidR="00030AA7" w:rsidRPr="00CF2C5C" w:rsidRDefault="00030AA7" w:rsidP="00932402">
      <w:pPr>
        <w:pStyle w:val="Lettered"/>
        <w:ind w:left="807" w:hanging="533"/>
        <w:jc w:val="left"/>
        <w:rPr>
          <w:sz w:val="22"/>
          <w:szCs w:val="22"/>
        </w:rPr>
      </w:pPr>
    </w:p>
    <w:p w:rsidR="00030AA7" w:rsidRPr="00CF2C5C" w:rsidRDefault="00DE7F08" w:rsidP="00932402">
      <w:pPr>
        <w:pStyle w:val="Lettered"/>
        <w:ind w:left="807" w:hanging="533"/>
        <w:jc w:val="left"/>
        <w:rPr>
          <w:sz w:val="22"/>
          <w:szCs w:val="22"/>
        </w:rPr>
      </w:pPr>
      <w:r w:rsidRPr="0069711F">
        <w:rPr>
          <w:sz w:val="22"/>
          <w:szCs w:val="22"/>
        </w:rPr>
        <w:t>r</w:t>
      </w:r>
      <w:r w:rsidR="00030AA7" w:rsidRPr="0069711F">
        <w:rPr>
          <w:sz w:val="22"/>
          <w:szCs w:val="22"/>
        </w:rPr>
        <w:t>.</w:t>
      </w:r>
      <w:r w:rsidR="00030AA7" w:rsidRPr="00C000F2">
        <w:rPr>
          <w:sz w:val="22"/>
          <w:szCs w:val="22"/>
        </w:rPr>
        <w:tab/>
      </w:r>
      <w:r w:rsidR="00030AA7" w:rsidRPr="00CF2C5C">
        <w:rPr>
          <w:sz w:val="22"/>
          <w:szCs w:val="22"/>
        </w:rPr>
        <w:t xml:space="preserve">Notice of Violation.  </w:t>
      </w:r>
      <w:proofErr w:type="gramStart"/>
      <w:r w:rsidR="00030AA7" w:rsidRPr="00CF2C5C">
        <w:rPr>
          <w:sz w:val="22"/>
          <w:szCs w:val="22"/>
        </w:rPr>
        <w:t>A formal, written citation in accordance with 10 CFR 2.201 that sets forth one or more violations of a regulatory requirement.</w:t>
      </w:r>
      <w:proofErr w:type="gramEnd"/>
    </w:p>
    <w:p w:rsidR="00B23A47" w:rsidRDefault="00B23A47" w:rsidP="00932402">
      <w:pPr>
        <w:pStyle w:val="Lettered"/>
        <w:ind w:left="807" w:hanging="533"/>
        <w:jc w:val="left"/>
        <w:rPr>
          <w:sz w:val="22"/>
        </w:rPr>
        <w:sectPr w:rsidR="00B23A47" w:rsidSect="00232E4D">
          <w:pgSz w:w="12240" w:h="15840"/>
          <w:pgMar w:top="1440" w:right="1440" w:bottom="1440" w:left="1440" w:header="1440" w:footer="1440" w:gutter="0"/>
          <w:cols w:space="720"/>
          <w:docGrid w:linePitch="360"/>
        </w:sectPr>
      </w:pPr>
    </w:p>
    <w:p w:rsidR="00030AA7" w:rsidRPr="008C5F34" w:rsidRDefault="00030AA7" w:rsidP="00932402">
      <w:pPr>
        <w:pStyle w:val="Lettered"/>
        <w:ind w:left="807" w:hanging="533"/>
        <w:jc w:val="left"/>
        <w:rPr>
          <w:sz w:val="22"/>
        </w:rPr>
      </w:pPr>
    </w:p>
    <w:p w:rsidR="00030AA7" w:rsidRPr="00CF2C5C" w:rsidRDefault="00DE7F08" w:rsidP="00932402">
      <w:pPr>
        <w:pStyle w:val="Lettered"/>
        <w:ind w:left="807" w:hanging="533"/>
        <w:jc w:val="left"/>
        <w:rPr>
          <w:sz w:val="22"/>
          <w:szCs w:val="22"/>
        </w:rPr>
      </w:pPr>
      <w:proofErr w:type="gramStart"/>
      <w:r w:rsidRPr="0069711F">
        <w:rPr>
          <w:sz w:val="22"/>
          <w:szCs w:val="22"/>
        </w:rPr>
        <w:t>s</w:t>
      </w:r>
      <w:proofErr w:type="gramEnd"/>
      <w:r w:rsidR="00030AA7" w:rsidRPr="0069711F">
        <w:rPr>
          <w:sz w:val="22"/>
          <w:szCs w:val="22"/>
        </w:rPr>
        <w:t>.</w:t>
      </w:r>
      <w:r w:rsidR="000A00E6" w:rsidRPr="000A00E6">
        <w:rPr>
          <w:color w:val="FF0000"/>
          <w:sz w:val="22"/>
        </w:rPr>
        <w:tab/>
      </w:r>
      <w:r w:rsidR="00030AA7" w:rsidRPr="00CF2C5C">
        <w:rPr>
          <w:sz w:val="22"/>
          <w:szCs w:val="22"/>
        </w:rPr>
        <w:t>NRC-Identified</w:t>
      </w:r>
      <w:r w:rsidR="006C6F94" w:rsidRPr="00CF2C5C">
        <w:rPr>
          <w:sz w:val="22"/>
          <w:szCs w:val="22"/>
        </w:rPr>
        <w:t>.</w:t>
      </w:r>
      <w:r w:rsidR="00030AA7" w:rsidRPr="00CF2C5C">
        <w:rPr>
          <w:sz w:val="22"/>
          <w:szCs w:val="22"/>
        </w:rPr>
        <w:t xml:space="preserve">  For the </w:t>
      </w:r>
      <w:r w:rsidR="0003416F" w:rsidRPr="00CF2C5C">
        <w:rPr>
          <w:sz w:val="22"/>
          <w:szCs w:val="22"/>
        </w:rPr>
        <w:t>cROP</w:t>
      </w:r>
      <w:r w:rsidR="00030AA7" w:rsidRPr="00CF2C5C">
        <w:rPr>
          <w:sz w:val="22"/>
          <w:szCs w:val="22"/>
        </w:rPr>
        <w:t>, NRC-Identified findings are those that are found by NRC inspectors that the licensee was not previously aware of or had not been previously documented in the licensee’s corrective action program.  NRC-identified findings also include previously documented licensee findings to which the inspector has significantly added value.  Added value means that the inspector has identified a previously unknown significant weakness in the licensee’s classification, evaluation, or corrective actions associated with the licensee’s correction of a finding.</w:t>
      </w:r>
    </w:p>
    <w:p w:rsidR="006C6F94" w:rsidRPr="008C5F34" w:rsidRDefault="006C6F94" w:rsidP="00932402">
      <w:pPr>
        <w:pStyle w:val="Lettered"/>
        <w:ind w:left="807" w:hanging="533"/>
        <w:jc w:val="left"/>
        <w:rPr>
          <w:sz w:val="22"/>
        </w:rPr>
      </w:pPr>
    </w:p>
    <w:p w:rsidR="006C6F94" w:rsidRPr="00CF2C5C" w:rsidRDefault="00DE7F08" w:rsidP="00932402">
      <w:pPr>
        <w:pStyle w:val="Lettered"/>
        <w:ind w:left="807" w:hanging="533"/>
        <w:jc w:val="left"/>
        <w:rPr>
          <w:sz w:val="22"/>
          <w:szCs w:val="22"/>
        </w:rPr>
      </w:pPr>
      <w:r w:rsidRPr="0069711F">
        <w:rPr>
          <w:sz w:val="22"/>
          <w:szCs w:val="22"/>
        </w:rPr>
        <w:t>t</w:t>
      </w:r>
      <w:r w:rsidR="00974AE5" w:rsidRPr="0069711F">
        <w:rPr>
          <w:sz w:val="22"/>
          <w:szCs w:val="22"/>
        </w:rPr>
        <w:t>.</w:t>
      </w:r>
      <w:r w:rsidR="000A00E6" w:rsidRPr="000A00E6">
        <w:rPr>
          <w:color w:val="FF0000"/>
        </w:rPr>
        <w:tab/>
      </w:r>
      <w:r w:rsidR="006C6F94" w:rsidRPr="00CF2C5C">
        <w:rPr>
          <w:sz w:val="22"/>
          <w:szCs w:val="22"/>
        </w:rPr>
        <w:t xml:space="preserve">Performance Deficiency (PD).  An issue that is the result of a licensee not meeting a requirement or standard where the cause was reasonably within the licensee’s ability to foresee and correct, and therefore should have been prevented. </w:t>
      </w:r>
      <w:r w:rsidR="00575E24">
        <w:rPr>
          <w:sz w:val="22"/>
          <w:szCs w:val="22"/>
        </w:rPr>
        <w:t xml:space="preserve"> </w:t>
      </w:r>
      <w:r w:rsidR="006C6F94" w:rsidRPr="00CF2C5C">
        <w:rPr>
          <w:sz w:val="22"/>
          <w:szCs w:val="22"/>
        </w:rPr>
        <w:t>A performance</w:t>
      </w:r>
      <w:r w:rsidR="0069711F">
        <w:rPr>
          <w:sz w:val="22"/>
          <w:szCs w:val="22"/>
        </w:rPr>
        <w:t xml:space="preserve"> </w:t>
      </w:r>
      <w:r w:rsidR="006C6F94" w:rsidRPr="00CF2C5C">
        <w:rPr>
          <w:sz w:val="22"/>
          <w:szCs w:val="22"/>
        </w:rPr>
        <w:t>deficiency can exist if a licensee fails to meet a self-imposed standard or a standard required by regulation, thus a performance deficiency may exist independently of whether a regulatory requirement was violated.  Additional discussion can be found in Appendix B, 'Issue Screening,' of IMC 0613.</w:t>
      </w:r>
    </w:p>
    <w:p w:rsidR="006C6F94" w:rsidRPr="008C5F34" w:rsidRDefault="006C6F94" w:rsidP="00932402">
      <w:pPr>
        <w:pStyle w:val="Lettered"/>
        <w:ind w:left="807" w:hanging="533"/>
        <w:jc w:val="left"/>
        <w:rPr>
          <w:sz w:val="22"/>
          <w:szCs w:val="22"/>
        </w:rPr>
      </w:pPr>
    </w:p>
    <w:p w:rsidR="009B2909" w:rsidRDefault="0069711F" w:rsidP="00575E24">
      <w:pPr>
        <w:pStyle w:val="Lettered"/>
        <w:ind w:left="807" w:hanging="533"/>
        <w:jc w:val="left"/>
        <w:rPr>
          <w:sz w:val="22"/>
          <w:szCs w:val="22"/>
        </w:rPr>
      </w:pPr>
      <w:r w:rsidRPr="00D32609">
        <w:rPr>
          <w:sz w:val="22"/>
          <w:szCs w:val="22"/>
        </w:rPr>
        <w:t>u</w:t>
      </w:r>
      <w:r w:rsidR="00974AE5" w:rsidRPr="00D32609">
        <w:rPr>
          <w:sz w:val="22"/>
          <w:szCs w:val="22"/>
        </w:rPr>
        <w:t>.</w:t>
      </w:r>
      <w:r w:rsidR="000A00E6" w:rsidRPr="000A00E6">
        <w:rPr>
          <w:color w:val="FF0000"/>
          <w:sz w:val="22"/>
        </w:rPr>
        <w:tab/>
      </w:r>
      <w:r w:rsidR="006C6F94" w:rsidRPr="00CF2C5C">
        <w:rPr>
          <w:sz w:val="22"/>
          <w:szCs w:val="22"/>
        </w:rPr>
        <w:t xml:space="preserve">Program critical attribute.  </w:t>
      </w:r>
      <w:proofErr w:type="gramStart"/>
      <w:r w:rsidR="006C6F94" w:rsidRPr="00CF2C5C">
        <w:rPr>
          <w:sz w:val="22"/>
          <w:szCs w:val="22"/>
        </w:rPr>
        <w:t>An element of a program that is established to ensure that a regulatory requirement is met.</w:t>
      </w:r>
      <w:proofErr w:type="gramEnd"/>
      <w:r w:rsidR="006C6F94" w:rsidRPr="00CF2C5C">
        <w:rPr>
          <w:sz w:val="22"/>
          <w:szCs w:val="22"/>
        </w:rPr>
        <w:t xml:space="preserve">  Program descriptions are contained in the final safety analysis report.</w:t>
      </w:r>
    </w:p>
    <w:p w:rsidR="00575E24" w:rsidRPr="008C5F34" w:rsidRDefault="00575E24" w:rsidP="00575E24">
      <w:pPr>
        <w:pStyle w:val="Lettered"/>
        <w:ind w:left="807" w:hanging="533"/>
        <w:jc w:val="left"/>
      </w:pPr>
    </w:p>
    <w:p w:rsidR="00030AA7" w:rsidRPr="00CF2C5C" w:rsidRDefault="00D32609" w:rsidP="00932402">
      <w:pPr>
        <w:pStyle w:val="Lettered"/>
        <w:ind w:left="807" w:hanging="533"/>
        <w:jc w:val="left"/>
        <w:rPr>
          <w:sz w:val="22"/>
          <w:szCs w:val="22"/>
        </w:rPr>
      </w:pPr>
      <w:r w:rsidRPr="00D32609">
        <w:rPr>
          <w:sz w:val="22"/>
          <w:szCs w:val="22"/>
        </w:rPr>
        <w:t>v.</w:t>
      </w:r>
      <w:r w:rsidR="000A00E6" w:rsidRPr="000A00E6">
        <w:rPr>
          <w:color w:val="FF0000"/>
          <w:sz w:val="22"/>
        </w:rPr>
        <w:tab/>
      </w:r>
      <w:r w:rsidR="00030AA7" w:rsidRPr="00CF2C5C">
        <w:rPr>
          <w:sz w:val="22"/>
          <w:szCs w:val="22"/>
        </w:rPr>
        <w:t>Regulatory Commitment.  An explicit statement of “intent” or “agreement” to take a specific action agreed to or volunteered by a licensee, where the statement has been submitted in writing on the docket to the NRC.  This may include a commitment in the licensee’s application, a response to a Notice of Violation, etc.</w:t>
      </w:r>
    </w:p>
    <w:p w:rsidR="0073224C" w:rsidRPr="008C5F34" w:rsidRDefault="0073224C" w:rsidP="00932402">
      <w:pPr>
        <w:pStyle w:val="Lettered"/>
        <w:ind w:left="807" w:hanging="533"/>
        <w:jc w:val="left"/>
        <w:rPr>
          <w:sz w:val="22"/>
        </w:rPr>
      </w:pPr>
    </w:p>
    <w:p w:rsidR="0073224C" w:rsidRPr="00CF2C5C" w:rsidRDefault="00D32609" w:rsidP="00586D6E">
      <w:pPr>
        <w:pStyle w:val="Lettered"/>
        <w:ind w:left="807" w:hanging="533"/>
        <w:rPr>
          <w:sz w:val="22"/>
          <w:szCs w:val="22"/>
        </w:rPr>
      </w:pPr>
      <w:r w:rsidRPr="00D32609">
        <w:rPr>
          <w:sz w:val="22"/>
          <w:szCs w:val="22"/>
        </w:rPr>
        <w:t>w.</w:t>
      </w:r>
      <w:r w:rsidR="000A00E6" w:rsidRPr="000A00E6">
        <w:rPr>
          <w:color w:val="FF0000"/>
          <w:sz w:val="22"/>
        </w:rPr>
        <w:tab/>
      </w:r>
      <w:r w:rsidR="00FB5C6A" w:rsidRPr="00FB5C6A">
        <w:rPr>
          <w:sz w:val="22"/>
          <w:szCs w:val="22"/>
        </w:rPr>
        <w:t>Repetitive Violation</w:t>
      </w:r>
      <w:r w:rsidR="00FB5C6A">
        <w:rPr>
          <w:sz w:val="22"/>
          <w:szCs w:val="22"/>
        </w:rPr>
        <w:t xml:space="preserve">.  </w:t>
      </w:r>
      <w:r w:rsidR="00586D6E">
        <w:rPr>
          <w:sz w:val="22"/>
          <w:szCs w:val="22"/>
        </w:rPr>
        <w:t>See definition in the NRC Enforcement Policy.</w:t>
      </w:r>
    </w:p>
    <w:p w:rsidR="00CF2C5C" w:rsidRPr="008C5F34" w:rsidRDefault="00CF2C5C" w:rsidP="00932402">
      <w:pPr>
        <w:pStyle w:val="Lettered"/>
        <w:ind w:left="807" w:hanging="533"/>
        <w:jc w:val="left"/>
        <w:rPr>
          <w:sz w:val="22"/>
        </w:rPr>
      </w:pPr>
    </w:p>
    <w:p w:rsidR="00030AA7" w:rsidRPr="00CF2C5C" w:rsidRDefault="00D32609" w:rsidP="00932402">
      <w:pPr>
        <w:pStyle w:val="Lettered"/>
        <w:ind w:left="807" w:hanging="533"/>
        <w:jc w:val="left"/>
        <w:rPr>
          <w:sz w:val="22"/>
          <w:szCs w:val="22"/>
        </w:rPr>
      </w:pPr>
      <w:r w:rsidRPr="00D32609">
        <w:rPr>
          <w:sz w:val="22"/>
          <w:szCs w:val="22"/>
        </w:rPr>
        <w:t>x.</w:t>
      </w:r>
      <w:r w:rsidR="000A00E6" w:rsidRPr="000A00E6">
        <w:rPr>
          <w:color w:val="FF0000"/>
          <w:sz w:val="22"/>
        </w:rPr>
        <w:tab/>
      </w:r>
      <w:r w:rsidR="00030AA7" w:rsidRPr="00CF2C5C">
        <w:rPr>
          <w:sz w:val="22"/>
          <w:szCs w:val="22"/>
        </w:rPr>
        <w:t xml:space="preserve">Requirement.  </w:t>
      </w:r>
      <w:proofErr w:type="gramStart"/>
      <w:r w:rsidR="00030AA7" w:rsidRPr="00CF2C5C">
        <w:rPr>
          <w:sz w:val="22"/>
          <w:szCs w:val="22"/>
        </w:rPr>
        <w:t>A legally binding obligation such as a statute, regulation, license condition, technical specification, or an order.</w:t>
      </w:r>
      <w:proofErr w:type="gramEnd"/>
    </w:p>
    <w:p w:rsidR="0073224C" w:rsidRPr="008C5F34" w:rsidRDefault="0073224C" w:rsidP="00932402">
      <w:pPr>
        <w:pStyle w:val="Lettered"/>
        <w:ind w:left="807" w:hanging="533"/>
        <w:jc w:val="left"/>
        <w:rPr>
          <w:sz w:val="22"/>
        </w:rPr>
      </w:pPr>
    </w:p>
    <w:p w:rsidR="0073224C" w:rsidRDefault="00D32609" w:rsidP="00932402">
      <w:pPr>
        <w:pStyle w:val="Lettered"/>
        <w:ind w:left="807" w:hanging="533"/>
        <w:jc w:val="left"/>
        <w:rPr>
          <w:ins w:id="376" w:author="Author" w:date="2014-08-13T10:23:00Z"/>
          <w:sz w:val="22"/>
          <w:szCs w:val="22"/>
        </w:rPr>
      </w:pPr>
      <w:r w:rsidRPr="00D32609">
        <w:rPr>
          <w:sz w:val="22"/>
          <w:szCs w:val="22"/>
        </w:rPr>
        <w:t>y.</w:t>
      </w:r>
      <w:r w:rsidR="000A00E6" w:rsidRPr="000A00E6">
        <w:rPr>
          <w:color w:val="FF0000"/>
          <w:sz w:val="22"/>
        </w:rPr>
        <w:tab/>
      </w:r>
      <w:r w:rsidR="004C0F22" w:rsidRPr="00CF2C5C">
        <w:rPr>
          <w:sz w:val="22"/>
          <w:szCs w:val="22"/>
        </w:rPr>
        <w:t xml:space="preserve">Root Cause.  </w:t>
      </w:r>
      <w:proofErr w:type="gramStart"/>
      <w:r w:rsidR="0073224C" w:rsidRPr="008C5F34">
        <w:rPr>
          <w:sz w:val="22"/>
          <w:szCs w:val="22"/>
        </w:rPr>
        <w:t>T</w:t>
      </w:r>
      <w:r w:rsidR="0073224C" w:rsidRPr="00CF2C5C">
        <w:rPr>
          <w:sz w:val="22"/>
          <w:szCs w:val="22"/>
        </w:rPr>
        <w:t>he basic reason(s) (i.e., hardware, process, or human performance) for a problem, which if corrected, will prevent recurrence of that problem.</w:t>
      </w:r>
      <w:proofErr w:type="gramEnd"/>
    </w:p>
    <w:p w:rsidR="00404DEB" w:rsidRDefault="00404DEB" w:rsidP="00932402">
      <w:pPr>
        <w:pStyle w:val="Lettered"/>
        <w:ind w:left="807" w:hanging="533"/>
        <w:jc w:val="left"/>
        <w:rPr>
          <w:ins w:id="377" w:author="Author" w:date="2014-08-13T10:23:00Z"/>
          <w:sz w:val="22"/>
          <w:szCs w:val="22"/>
        </w:rPr>
      </w:pPr>
    </w:p>
    <w:p w:rsidR="00404DEB" w:rsidRPr="00CF2C5C" w:rsidRDefault="00404DEB" w:rsidP="00932402">
      <w:pPr>
        <w:pStyle w:val="Lettered"/>
        <w:ind w:left="807" w:hanging="533"/>
        <w:jc w:val="left"/>
        <w:rPr>
          <w:sz w:val="22"/>
          <w:szCs w:val="22"/>
        </w:rPr>
      </w:pPr>
      <w:ins w:id="378" w:author="Author" w:date="2014-08-13T10:23:00Z">
        <w:r>
          <w:rPr>
            <w:sz w:val="22"/>
            <w:szCs w:val="22"/>
          </w:rPr>
          <w:t>z.</w:t>
        </w:r>
        <w:r>
          <w:rPr>
            <w:sz w:val="22"/>
            <w:szCs w:val="22"/>
          </w:rPr>
          <w:tab/>
        </w:r>
        <w:r w:rsidRPr="00404DEB">
          <w:rPr>
            <w:sz w:val="22"/>
            <w:szCs w:val="22"/>
          </w:rPr>
          <w:t>Safety-Significant.  Having greater than very low (i.e., green) safety significance.</w:t>
        </w:r>
      </w:ins>
    </w:p>
    <w:p w:rsidR="00030AA7" w:rsidRPr="00C000F2" w:rsidRDefault="00030AA7" w:rsidP="00932402">
      <w:pPr>
        <w:pStyle w:val="Lettered"/>
        <w:ind w:left="807" w:hanging="533"/>
        <w:jc w:val="left"/>
        <w:rPr>
          <w:sz w:val="22"/>
          <w:szCs w:val="22"/>
        </w:rPr>
      </w:pPr>
    </w:p>
    <w:p w:rsidR="00B23A47" w:rsidRDefault="00FE2AA5" w:rsidP="00932402">
      <w:pPr>
        <w:pStyle w:val="Lettered"/>
        <w:ind w:left="807" w:hanging="533"/>
        <w:jc w:val="left"/>
        <w:rPr>
          <w:sz w:val="22"/>
          <w:szCs w:val="22"/>
        </w:rPr>
        <w:sectPr w:rsidR="00B23A47" w:rsidSect="00232E4D">
          <w:pgSz w:w="12240" w:h="15840"/>
          <w:pgMar w:top="1440" w:right="1440" w:bottom="1440" w:left="1440" w:header="1440" w:footer="1440" w:gutter="0"/>
          <w:cols w:space="720"/>
          <w:docGrid w:linePitch="360"/>
        </w:sectPr>
      </w:pPr>
      <w:proofErr w:type="gramStart"/>
      <w:ins w:id="379" w:author="Author" w:date="2014-08-13T10:37:00Z">
        <w:r>
          <w:rPr>
            <w:sz w:val="22"/>
            <w:szCs w:val="22"/>
          </w:rPr>
          <w:t>aa</w:t>
        </w:r>
      </w:ins>
      <w:proofErr w:type="gramEnd"/>
      <w:r w:rsidR="00D32609" w:rsidRPr="00D32609">
        <w:rPr>
          <w:sz w:val="22"/>
          <w:szCs w:val="22"/>
        </w:rPr>
        <w:t>.</w:t>
      </w:r>
      <w:r w:rsidR="000A00E6" w:rsidRPr="000A00E6">
        <w:rPr>
          <w:color w:val="FF0000"/>
          <w:sz w:val="22"/>
        </w:rPr>
        <w:tab/>
      </w:r>
      <w:proofErr w:type="gramStart"/>
      <w:r w:rsidR="00030AA7" w:rsidRPr="00CF2C5C">
        <w:rPr>
          <w:sz w:val="22"/>
          <w:szCs w:val="22"/>
        </w:rPr>
        <w:t>Self-Revealing.</w:t>
      </w:r>
      <w:proofErr w:type="gramEnd"/>
      <w:r w:rsidR="00030AA7" w:rsidRPr="00CF2C5C">
        <w:rPr>
          <w:sz w:val="22"/>
          <w:szCs w:val="22"/>
        </w:rPr>
        <w:t xml:space="preserve">  For the cROP, self-revealing findings are those that become self-evident and require no active and deliberate observation by the licensee or NRC inspectors to determine whether a change in process or equipment capability or function has occurred.  Self-revealing findings become </w:t>
      </w:r>
      <w:r w:rsidR="007D2874" w:rsidRPr="00CF2C5C">
        <w:rPr>
          <w:sz w:val="22"/>
          <w:szCs w:val="22"/>
        </w:rPr>
        <w:t xml:space="preserve">readily </w:t>
      </w:r>
      <w:r w:rsidR="00030AA7" w:rsidRPr="00CF2C5C">
        <w:rPr>
          <w:sz w:val="22"/>
          <w:szCs w:val="22"/>
        </w:rPr>
        <w:t>apparent to either NRC or licensee personnel through a readily detectable degradation in the material condition, capability, or functionality of equipment and require minimal analysis to detect.</w:t>
      </w:r>
      <w:r w:rsidR="007D2874" w:rsidRPr="00CF2C5C">
        <w:rPr>
          <w:sz w:val="22"/>
          <w:szCs w:val="22"/>
        </w:rPr>
        <w:t xml:space="preserve">  Some examples of self-revealing findings include failure of equipment or instrumentation to operate properly during testing that was not related to the purpose of the test (e.g., inadequate foreign material controls cause the failure) and violation of radiography exclusion area requirements that are subsequently identified through an electronic dosimeter alarm.</w:t>
      </w:r>
    </w:p>
    <w:p w:rsidR="00404DEB" w:rsidRDefault="00404DEB" w:rsidP="00932402">
      <w:pPr>
        <w:pStyle w:val="Lettered"/>
        <w:ind w:left="807" w:hanging="533"/>
        <w:jc w:val="left"/>
        <w:rPr>
          <w:ins w:id="380" w:author="Author" w:date="2014-08-13T10:25:00Z"/>
          <w:sz w:val="22"/>
          <w:szCs w:val="22"/>
        </w:rPr>
      </w:pPr>
    </w:p>
    <w:p w:rsidR="00404DEB" w:rsidRPr="00CF2C5C" w:rsidRDefault="00404DEB" w:rsidP="00932402">
      <w:pPr>
        <w:pStyle w:val="Lettered"/>
        <w:ind w:left="807" w:hanging="533"/>
        <w:jc w:val="left"/>
        <w:rPr>
          <w:sz w:val="22"/>
          <w:szCs w:val="22"/>
        </w:rPr>
      </w:pPr>
      <w:proofErr w:type="gramStart"/>
      <w:ins w:id="381" w:author="Author" w:date="2014-08-13T10:25:00Z">
        <w:r>
          <w:rPr>
            <w:sz w:val="22"/>
            <w:szCs w:val="22"/>
          </w:rPr>
          <w:t>a</w:t>
        </w:r>
      </w:ins>
      <w:ins w:id="382" w:author="Author" w:date="2014-08-13T10:37:00Z">
        <w:r w:rsidR="00FE2AA5">
          <w:rPr>
            <w:sz w:val="22"/>
            <w:szCs w:val="22"/>
          </w:rPr>
          <w:t>b</w:t>
        </w:r>
      </w:ins>
      <w:proofErr w:type="gramEnd"/>
      <w:ins w:id="383" w:author="Author" w:date="2014-08-13T10:25:00Z">
        <w:r>
          <w:rPr>
            <w:sz w:val="22"/>
            <w:szCs w:val="22"/>
          </w:rPr>
          <w:t>.</w:t>
        </w:r>
        <w:r>
          <w:rPr>
            <w:sz w:val="22"/>
            <w:szCs w:val="22"/>
          </w:rPr>
          <w:tab/>
        </w:r>
        <w:r w:rsidRPr="00404DEB">
          <w:rPr>
            <w:sz w:val="22"/>
            <w:szCs w:val="22"/>
          </w:rPr>
          <w:t xml:space="preserve">Significance Determination Process (SDP).  </w:t>
        </w:r>
        <w:proofErr w:type="gramStart"/>
        <w:r w:rsidRPr="00404DEB">
          <w:rPr>
            <w:sz w:val="22"/>
            <w:szCs w:val="22"/>
          </w:rPr>
          <w:t>A characterization process that is applied to inspection findings to determine their safety significance.</w:t>
        </w:r>
      </w:ins>
      <w:proofErr w:type="gramEnd"/>
    </w:p>
    <w:p w:rsidR="006C6F94" w:rsidRPr="00C000F2" w:rsidRDefault="006C6F94" w:rsidP="00932402">
      <w:pPr>
        <w:pStyle w:val="Lettered"/>
        <w:ind w:left="807" w:hanging="533"/>
        <w:jc w:val="left"/>
        <w:rPr>
          <w:sz w:val="22"/>
          <w:szCs w:val="22"/>
        </w:rPr>
      </w:pPr>
    </w:p>
    <w:p w:rsidR="00030AA7" w:rsidRPr="00C000F2" w:rsidRDefault="00D32609" w:rsidP="00932402">
      <w:pPr>
        <w:pStyle w:val="Lettered"/>
        <w:ind w:left="807" w:hanging="533"/>
        <w:jc w:val="left"/>
        <w:rPr>
          <w:sz w:val="22"/>
          <w:szCs w:val="22"/>
        </w:rPr>
      </w:pPr>
      <w:proofErr w:type="gramStart"/>
      <w:r>
        <w:rPr>
          <w:sz w:val="22"/>
          <w:szCs w:val="22"/>
        </w:rPr>
        <w:t>a</w:t>
      </w:r>
      <w:ins w:id="384" w:author="Author" w:date="2014-08-13T10:37:00Z">
        <w:r w:rsidR="00FE2AA5">
          <w:rPr>
            <w:sz w:val="22"/>
            <w:szCs w:val="22"/>
          </w:rPr>
          <w:t>c</w:t>
        </w:r>
      </w:ins>
      <w:proofErr w:type="gramEnd"/>
      <w:r>
        <w:rPr>
          <w:sz w:val="22"/>
          <w:szCs w:val="22"/>
        </w:rPr>
        <w:t>.</w:t>
      </w:r>
      <w:r w:rsidR="00030AA7" w:rsidRPr="00C000F2">
        <w:rPr>
          <w:sz w:val="22"/>
          <w:szCs w:val="22"/>
        </w:rPr>
        <w:tab/>
        <w:t xml:space="preserve">Unresolved Item (URI).  </w:t>
      </w:r>
      <w:proofErr w:type="gramStart"/>
      <w:r w:rsidR="00030AA7" w:rsidRPr="00C000F2">
        <w:rPr>
          <w:sz w:val="22"/>
          <w:szCs w:val="22"/>
        </w:rPr>
        <w:t xml:space="preserve">An issue of concern about which more information is required to determine </w:t>
      </w:r>
      <w:r w:rsidR="001A6530">
        <w:rPr>
          <w:sz w:val="22"/>
          <w:szCs w:val="22"/>
        </w:rPr>
        <w:t xml:space="preserve">(a) </w:t>
      </w:r>
      <w:r w:rsidR="00030AA7" w:rsidRPr="00C000F2">
        <w:rPr>
          <w:sz w:val="22"/>
          <w:szCs w:val="22"/>
        </w:rPr>
        <w:t xml:space="preserve">if a </w:t>
      </w:r>
      <w:r w:rsidR="001A6530">
        <w:rPr>
          <w:sz w:val="22"/>
          <w:szCs w:val="22"/>
        </w:rPr>
        <w:t>performance deficiency</w:t>
      </w:r>
      <w:r w:rsidR="001A6530" w:rsidRPr="00C000F2">
        <w:rPr>
          <w:sz w:val="22"/>
          <w:szCs w:val="22"/>
        </w:rPr>
        <w:t xml:space="preserve"> </w:t>
      </w:r>
      <w:r w:rsidR="00030AA7" w:rsidRPr="00C000F2">
        <w:rPr>
          <w:sz w:val="22"/>
          <w:szCs w:val="22"/>
        </w:rPr>
        <w:t>exists</w:t>
      </w:r>
      <w:r w:rsidR="001A6530">
        <w:rPr>
          <w:sz w:val="22"/>
          <w:szCs w:val="22"/>
        </w:rPr>
        <w:t xml:space="preserve">, (b) if the performance deficiency </w:t>
      </w:r>
      <w:r w:rsidR="00030AA7" w:rsidRPr="00C000F2">
        <w:rPr>
          <w:sz w:val="22"/>
          <w:szCs w:val="22"/>
        </w:rPr>
        <w:t xml:space="preserve">is </w:t>
      </w:r>
      <w:r w:rsidR="001A6530">
        <w:rPr>
          <w:sz w:val="22"/>
          <w:szCs w:val="22"/>
        </w:rPr>
        <w:t>More</w:t>
      </w:r>
      <w:r w:rsidR="00030AA7" w:rsidRPr="00C000F2">
        <w:rPr>
          <w:sz w:val="22"/>
          <w:szCs w:val="22"/>
        </w:rPr>
        <w:t>-than-</w:t>
      </w:r>
      <w:r w:rsidR="001A6530">
        <w:rPr>
          <w:sz w:val="22"/>
          <w:szCs w:val="22"/>
        </w:rPr>
        <w:t>M</w:t>
      </w:r>
      <w:r w:rsidR="00030AA7" w:rsidRPr="00C000F2">
        <w:rPr>
          <w:sz w:val="22"/>
          <w:szCs w:val="22"/>
        </w:rPr>
        <w:t>inor</w:t>
      </w:r>
      <w:r w:rsidR="001A6530">
        <w:rPr>
          <w:sz w:val="22"/>
          <w:szCs w:val="22"/>
        </w:rPr>
        <w:t>, or (c) if the issue of concern constitutes a violation</w:t>
      </w:r>
      <w:r w:rsidR="00030AA7" w:rsidRPr="00C000F2">
        <w:rPr>
          <w:sz w:val="22"/>
          <w:szCs w:val="22"/>
        </w:rPr>
        <w:t>.</w:t>
      </w:r>
      <w:proofErr w:type="gramEnd"/>
      <w:r w:rsidR="00030AA7" w:rsidRPr="00C000F2">
        <w:rPr>
          <w:sz w:val="22"/>
          <w:szCs w:val="22"/>
        </w:rPr>
        <w:t xml:space="preserve"> </w:t>
      </w:r>
      <w:r w:rsidR="00575E24">
        <w:rPr>
          <w:sz w:val="22"/>
          <w:szCs w:val="22"/>
        </w:rPr>
        <w:t xml:space="preserve"> </w:t>
      </w:r>
      <w:r w:rsidR="00030AA7" w:rsidRPr="00C000F2">
        <w:rPr>
          <w:sz w:val="22"/>
          <w:szCs w:val="22"/>
        </w:rPr>
        <w:t>Such a matter may require additional information from the licensee or cannot be resolved without additional guidance or clarification/interpretation of the existing guidance.</w:t>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30AA7" w:rsidRPr="00C000F2" w:rsidRDefault="000E2684" w:rsidP="00932402">
      <w:pPr>
        <w:pStyle w:val="Lettered"/>
        <w:ind w:left="807" w:hanging="533"/>
        <w:jc w:val="left"/>
        <w:rPr>
          <w:sz w:val="22"/>
          <w:szCs w:val="22"/>
        </w:rPr>
      </w:pPr>
      <w:proofErr w:type="gramStart"/>
      <w:r w:rsidRPr="00C000F2">
        <w:rPr>
          <w:sz w:val="22"/>
          <w:szCs w:val="22"/>
        </w:rPr>
        <w:t>a</w:t>
      </w:r>
      <w:ins w:id="385" w:author="Author" w:date="2014-08-13T10:37:00Z">
        <w:r w:rsidR="00FE2AA5">
          <w:rPr>
            <w:sz w:val="22"/>
            <w:szCs w:val="22"/>
          </w:rPr>
          <w:t>d</w:t>
        </w:r>
      </w:ins>
      <w:proofErr w:type="gramEnd"/>
      <w:r w:rsidR="00030AA7" w:rsidRPr="00C000F2">
        <w:rPr>
          <w:sz w:val="22"/>
          <w:szCs w:val="22"/>
        </w:rPr>
        <w:t>.</w:t>
      </w:r>
      <w:r w:rsidR="00030AA7" w:rsidRPr="00C000F2">
        <w:rPr>
          <w:sz w:val="22"/>
          <w:szCs w:val="22"/>
        </w:rPr>
        <w:tab/>
      </w:r>
      <w:proofErr w:type="gramStart"/>
      <w:r w:rsidR="00030AA7" w:rsidRPr="00C000F2">
        <w:rPr>
          <w:sz w:val="22"/>
          <w:szCs w:val="22"/>
        </w:rPr>
        <w:t>Violation.</w:t>
      </w:r>
      <w:proofErr w:type="gramEnd"/>
      <w:r w:rsidR="00030AA7" w:rsidRPr="00C000F2">
        <w:rPr>
          <w:sz w:val="22"/>
          <w:szCs w:val="22"/>
        </w:rPr>
        <w:t xml:space="preserve">  </w:t>
      </w:r>
      <w:proofErr w:type="gramStart"/>
      <w:r w:rsidR="007D2874" w:rsidRPr="00C000F2">
        <w:rPr>
          <w:sz w:val="22"/>
          <w:szCs w:val="22"/>
        </w:rPr>
        <w:t xml:space="preserve">The failure to comply with a </w:t>
      </w:r>
      <w:r w:rsidR="001A6530">
        <w:rPr>
          <w:sz w:val="22"/>
          <w:szCs w:val="22"/>
        </w:rPr>
        <w:t xml:space="preserve">legally binding </w:t>
      </w:r>
      <w:r w:rsidR="007D2874" w:rsidRPr="00C000F2">
        <w:rPr>
          <w:sz w:val="22"/>
          <w:szCs w:val="22"/>
        </w:rPr>
        <w:t>requirement</w:t>
      </w:r>
      <w:r w:rsidR="001A6530">
        <w:rPr>
          <w:sz w:val="22"/>
          <w:szCs w:val="22"/>
        </w:rPr>
        <w:t xml:space="preserve">, </w:t>
      </w:r>
      <w:r w:rsidR="001A6530" w:rsidRPr="001A6530">
        <w:rPr>
          <w:sz w:val="22"/>
          <w:szCs w:val="22"/>
        </w:rPr>
        <w:t xml:space="preserve">such as a statute, regulation, order, license condition, </w:t>
      </w:r>
      <w:r w:rsidR="001A6530">
        <w:rPr>
          <w:sz w:val="22"/>
          <w:szCs w:val="22"/>
        </w:rPr>
        <w:t xml:space="preserve">or </w:t>
      </w:r>
      <w:r w:rsidR="001A6530" w:rsidRPr="001A6530">
        <w:rPr>
          <w:sz w:val="22"/>
          <w:szCs w:val="22"/>
        </w:rPr>
        <w:t>technical specification</w:t>
      </w:r>
      <w:r w:rsidR="007D2874" w:rsidRPr="00C000F2">
        <w:rPr>
          <w:sz w:val="22"/>
          <w:szCs w:val="22"/>
        </w:rPr>
        <w:t>.</w:t>
      </w:r>
      <w:proofErr w:type="gramEnd"/>
    </w:p>
    <w:p w:rsidR="006C6F94" w:rsidRPr="00C000F2" w:rsidRDefault="006C6F94" w:rsidP="00932402">
      <w:pPr>
        <w:pStyle w:val="Lettered"/>
        <w:ind w:left="807" w:hanging="533"/>
        <w:jc w:val="left"/>
        <w:rPr>
          <w:sz w:val="22"/>
          <w:szCs w:val="22"/>
        </w:rPr>
      </w:pPr>
    </w:p>
    <w:p w:rsidR="006C6F94" w:rsidRPr="00C000F2" w:rsidRDefault="000E2684" w:rsidP="00932402">
      <w:pPr>
        <w:pStyle w:val="Lettered"/>
        <w:ind w:left="807" w:hanging="533"/>
        <w:jc w:val="left"/>
        <w:rPr>
          <w:sz w:val="22"/>
          <w:szCs w:val="22"/>
        </w:rPr>
      </w:pPr>
      <w:proofErr w:type="gramStart"/>
      <w:r w:rsidRPr="00C000F2">
        <w:rPr>
          <w:sz w:val="22"/>
          <w:szCs w:val="22"/>
        </w:rPr>
        <w:t>a</w:t>
      </w:r>
      <w:ins w:id="386" w:author="Author" w:date="2014-08-13T10:37:00Z">
        <w:r w:rsidR="00FE2AA5">
          <w:rPr>
            <w:sz w:val="22"/>
            <w:szCs w:val="22"/>
          </w:rPr>
          <w:t>e</w:t>
        </w:r>
      </w:ins>
      <w:proofErr w:type="gramEnd"/>
      <w:r w:rsidRPr="00C000F2">
        <w:rPr>
          <w:sz w:val="22"/>
          <w:szCs w:val="22"/>
        </w:rPr>
        <w:t>.</w:t>
      </w:r>
      <w:r w:rsidR="006C6F94" w:rsidRPr="00C000F2">
        <w:rPr>
          <w:sz w:val="22"/>
          <w:szCs w:val="22"/>
        </w:rPr>
        <w:tab/>
        <w:t>Work activity.  Processes implemented during the construction of the facility in areas such as but not limited to structural, piping, electrical, and foundations.</w:t>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575E24" w:rsidRDefault="00575E24"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3B29FE"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387" w:name="_Toc165868881"/>
      <w:bookmarkStart w:id="388" w:name="_Toc165869797"/>
      <w:bookmarkStart w:id="389" w:name="_Toc165879932"/>
      <w:bookmarkStart w:id="390" w:name="_Toc165974677"/>
      <w:bookmarkStart w:id="391" w:name="_Toc165975389"/>
      <w:bookmarkStart w:id="392" w:name="_Toc165976072"/>
      <w:bookmarkStart w:id="393" w:name="_Toc166397185"/>
      <w:bookmarkStart w:id="394" w:name="_Toc166397394"/>
      <w:bookmarkStart w:id="395" w:name="_Toc166397542"/>
      <w:bookmarkStart w:id="396" w:name="_Toc166398228"/>
      <w:bookmarkStart w:id="397" w:name="_Toc166398238"/>
      <w:bookmarkStart w:id="398" w:name="_Toc168308352"/>
      <w:bookmarkStart w:id="399" w:name="_Toc168308480"/>
      <w:bookmarkStart w:id="400" w:name="_Toc237151094"/>
      <w:bookmarkStart w:id="401" w:name="_Toc269209806"/>
      <w:bookmarkStart w:id="402" w:name="_Toc269210346"/>
      <w:bookmarkStart w:id="403" w:name="_Toc269211669"/>
      <w:bookmarkStart w:id="404" w:name="_Toc269212504"/>
      <w:bookmarkStart w:id="405" w:name="responsibilities"/>
      <w:r w:rsidRPr="00C000F2">
        <w:rPr>
          <w:sz w:val="22"/>
          <w:szCs w:val="22"/>
        </w:rPr>
        <w:t>2506</w:t>
      </w:r>
      <w:r w:rsidR="00D169D1" w:rsidRPr="00C000F2">
        <w:rPr>
          <w:sz w:val="22"/>
          <w:szCs w:val="22"/>
        </w:rPr>
        <w:t>-0</w:t>
      </w:r>
      <w:r w:rsidR="00861F74" w:rsidRPr="00C000F2">
        <w:rPr>
          <w:sz w:val="22"/>
          <w:szCs w:val="22"/>
        </w:rPr>
        <w:t>5</w:t>
      </w:r>
      <w:r w:rsidR="00D169D1" w:rsidRPr="00C000F2">
        <w:rPr>
          <w:sz w:val="22"/>
          <w:szCs w:val="22"/>
        </w:rPr>
        <w:tab/>
        <w:t>RESPONSIBILITIES AND AUTHORITIES</w:t>
      </w:r>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rsidR="00C831B9">
        <w:rPr>
          <w:sz w:val="22"/>
          <w:szCs w:val="22"/>
        </w:rPr>
        <w:fldChar w:fldCharType="begin"/>
      </w:r>
      <w:r w:rsidR="00DF6475">
        <w:instrText xml:space="preserve"> TC "</w:instrText>
      </w:r>
      <w:bookmarkStart w:id="406" w:name="_Toc361140220"/>
      <w:bookmarkStart w:id="407" w:name="_Toc362608325"/>
      <w:bookmarkStart w:id="408" w:name="_Toc364854573"/>
      <w:bookmarkStart w:id="409" w:name="_Toc364854733"/>
      <w:bookmarkStart w:id="410" w:name="_Toc395690477"/>
      <w:r w:rsidR="00DF6475" w:rsidRPr="001F3824">
        <w:rPr>
          <w:sz w:val="22"/>
          <w:szCs w:val="22"/>
        </w:rPr>
        <w:instrText>2506-05</w:instrText>
      </w:r>
      <w:r w:rsidR="00DF6475" w:rsidRPr="001F3824">
        <w:rPr>
          <w:sz w:val="22"/>
          <w:szCs w:val="22"/>
        </w:rPr>
        <w:tab/>
        <w:instrText>RESPONSIBILITIES AND AUTHORITIES</w:instrText>
      </w:r>
      <w:bookmarkEnd w:id="406"/>
      <w:bookmarkEnd w:id="407"/>
      <w:bookmarkEnd w:id="408"/>
      <w:bookmarkEnd w:id="409"/>
      <w:bookmarkEnd w:id="410"/>
      <w:r w:rsidR="00DF6475">
        <w:instrText xml:space="preserve">" \f C \l "1" </w:instrText>
      </w:r>
      <w:r w:rsidR="00C831B9">
        <w:rPr>
          <w:sz w:val="22"/>
          <w:szCs w:val="22"/>
        </w:rPr>
        <w:fldChar w:fldCharType="end"/>
      </w:r>
    </w:p>
    <w:bookmarkEnd w:id="405"/>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D169D1" w:rsidRPr="00C000F2"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411" w:name="_Toc269209807"/>
      <w:bookmarkStart w:id="412" w:name="_Toc269210347"/>
      <w:bookmarkStart w:id="413" w:name="_Toc269211670"/>
      <w:bookmarkStart w:id="414" w:name="_Toc269212505"/>
      <w:bookmarkStart w:id="415" w:name="directornro"/>
      <w:r w:rsidRPr="00C000F2">
        <w:rPr>
          <w:rFonts w:cs="Arial"/>
          <w:szCs w:val="22"/>
        </w:rPr>
        <w:t>0</w:t>
      </w:r>
      <w:r w:rsidR="00861F74" w:rsidRPr="00C000F2">
        <w:rPr>
          <w:rFonts w:cs="Arial"/>
          <w:szCs w:val="22"/>
        </w:rPr>
        <w:t>5</w:t>
      </w:r>
      <w:r w:rsidRPr="00C000F2">
        <w:rPr>
          <w:rFonts w:cs="Arial"/>
          <w:szCs w:val="22"/>
        </w:rPr>
        <w:t>.01</w:t>
      </w:r>
      <w:r w:rsidRPr="00C000F2">
        <w:rPr>
          <w:rFonts w:cs="Arial"/>
          <w:szCs w:val="22"/>
        </w:rPr>
        <w:tab/>
      </w:r>
      <w:r w:rsidR="00861F74" w:rsidRPr="00C000F2">
        <w:rPr>
          <w:rStyle w:val="Header02Char"/>
          <w:sz w:val="22"/>
          <w:szCs w:val="22"/>
        </w:rPr>
        <w:t>Director, Office of New Reactors</w:t>
      </w:r>
      <w:r w:rsidR="0003416F" w:rsidRPr="00C000F2">
        <w:rPr>
          <w:rStyle w:val="Header02Char"/>
          <w:sz w:val="22"/>
          <w:szCs w:val="22"/>
        </w:rPr>
        <w:t xml:space="preserve"> (NRO)</w:t>
      </w:r>
      <w:r w:rsidRPr="00C000F2">
        <w:rPr>
          <w:rFonts w:cs="Arial"/>
          <w:szCs w:val="22"/>
        </w:rPr>
        <w:t>.</w:t>
      </w:r>
      <w:bookmarkEnd w:id="411"/>
      <w:bookmarkEnd w:id="412"/>
      <w:bookmarkEnd w:id="413"/>
      <w:bookmarkEnd w:id="414"/>
      <w:r w:rsidR="00C831B9" w:rsidRPr="00C000F2">
        <w:rPr>
          <w:rFonts w:cs="Arial"/>
          <w:szCs w:val="22"/>
        </w:rPr>
        <w:fldChar w:fldCharType="begin"/>
      </w:r>
      <w:r w:rsidR="005F2017" w:rsidRPr="00C000F2">
        <w:rPr>
          <w:rFonts w:cs="Arial"/>
          <w:szCs w:val="22"/>
        </w:rPr>
        <w:instrText xml:space="preserve"> TC "</w:instrText>
      </w:r>
      <w:bookmarkStart w:id="416" w:name="_Toc361140221"/>
      <w:bookmarkStart w:id="417" w:name="_Toc362608326"/>
      <w:bookmarkStart w:id="418" w:name="_Toc364854574"/>
      <w:bookmarkStart w:id="419" w:name="_Toc364854734"/>
      <w:bookmarkStart w:id="420" w:name="_Toc395690478"/>
      <w:r w:rsidR="005F2017" w:rsidRPr="00C000F2">
        <w:rPr>
          <w:rFonts w:cs="Arial"/>
          <w:szCs w:val="22"/>
        </w:rPr>
        <w:instrText>05.01</w:instrText>
      </w:r>
      <w:r w:rsidR="005F2017" w:rsidRPr="00C000F2">
        <w:rPr>
          <w:rFonts w:cs="Arial"/>
          <w:szCs w:val="22"/>
        </w:rPr>
        <w:tab/>
      </w:r>
      <w:r w:rsidR="005F2017" w:rsidRPr="00C000F2">
        <w:rPr>
          <w:rStyle w:val="Header02Char"/>
          <w:sz w:val="22"/>
          <w:szCs w:val="22"/>
        </w:rPr>
        <w:instrText>Director, Office of New Reactors (NRO)</w:instrText>
      </w:r>
      <w:r w:rsidR="005F2017" w:rsidRPr="00C000F2">
        <w:rPr>
          <w:rFonts w:cs="Arial"/>
          <w:szCs w:val="22"/>
        </w:rPr>
        <w:instrText>.</w:instrText>
      </w:r>
      <w:bookmarkEnd w:id="416"/>
      <w:bookmarkEnd w:id="417"/>
      <w:bookmarkEnd w:id="418"/>
      <w:bookmarkEnd w:id="419"/>
      <w:bookmarkEnd w:id="420"/>
      <w:r w:rsidR="005F2017" w:rsidRPr="00C000F2">
        <w:rPr>
          <w:rFonts w:cs="Arial"/>
          <w:szCs w:val="22"/>
        </w:rPr>
        <w:instrText xml:space="preserve">" \f C \l "2" </w:instrText>
      </w:r>
      <w:r w:rsidR="00C831B9" w:rsidRPr="00C000F2">
        <w:rPr>
          <w:rFonts w:cs="Arial"/>
          <w:szCs w:val="22"/>
        </w:rPr>
        <w:fldChar w:fldCharType="end"/>
      </w:r>
      <w:r w:rsidRPr="00C000F2">
        <w:rPr>
          <w:rFonts w:cs="Arial"/>
          <w:szCs w:val="22"/>
        </w:rPr>
        <w:t xml:space="preserve"> </w:t>
      </w:r>
      <w:r w:rsidR="00AB50BB" w:rsidRPr="00C000F2">
        <w:rPr>
          <w:rFonts w:cs="Arial"/>
          <w:szCs w:val="22"/>
        </w:rPr>
        <w:t xml:space="preserve"> </w:t>
      </w:r>
    </w:p>
    <w:bookmarkEnd w:id="415"/>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4277E" w:rsidRPr="00C000F2" w:rsidRDefault="00D169D1" w:rsidP="00932402">
      <w:pPr>
        <w:pStyle w:val="Lettered"/>
        <w:ind w:left="807" w:hanging="533"/>
        <w:jc w:val="left"/>
        <w:rPr>
          <w:sz w:val="22"/>
          <w:szCs w:val="22"/>
        </w:rPr>
      </w:pPr>
      <w:r w:rsidRPr="00C000F2">
        <w:rPr>
          <w:sz w:val="22"/>
          <w:szCs w:val="22"/>
        </w:rPr>
        <w:t xml:space="preserve">a. </w:t>
      </w:r>
      <w:r w:rsidRPr="00C000F2">
        <w:rPr>
          <w:sz w:val="22"/>
          <w:szCs w:val="22"/>
        </w:rPr>
        <w:tab/>
      </w:r>
      <w:r w:rsidR="00861F74" w:rsidRPr="00C000F2">
        <w:rPr>
          <w:sz w:val="22"/>
          <w:szCs w:val="22"/>
        </w:rPr>
        <w:t>Provides overall program direction for the cROP.</w:t>
      </w:r>
    </w:p>
    <w:p w:rsidR="00134A9E" w:rsidRPr="00C000F2" w:rsidRDefault="00D169D1" w:rsidP="00932402">
      <w:pPr>
        <w:pStyle w:val="Lettered"/>
        <w:ind w:left="807" w:hanging="533"/>
        <w:jc w:val="left"/>
        <w:rPr>
          <w:sz w:val="22"/>
          <w:szCs w:val="22"/>
        </w:rPr>
      </w:pPr>
      <w:r w:rsidRPr="00C000F2">
        <w:rPr>
          <w:sz w:val="22"/>
          <w:szCs w:val="22"/>
        </w:rPr>
        <w:t>b.</w:t>
      </w:r>
      <w:r w:rsidRPr="00C000F2">
        <w:rPr>
          <w:sz w:val="22"/>
          <w:szCs w:val="22"/>
        </w:rPr>
        <w:tab/>
      </w:r>
      <w:r w:rsidR="00861F74" w:rsidRPr="00C000F2">
        <w:rPr>
          <w:sz w:val="22"/>
          <w:szCs w:val="22"/>
        </w:rPr>
        <w:t>Develops and directs the implementation of policies, programs, and procedures for inspecting applicants, licensees, and other entities subject to NRC jurisdiction.</w:t>
      </w:r>
    </w:p>
    <w:p w:rsidR="00861F74" w:rsidRPr="00C000F2" w:rsidRDefault="00861F74" w:rsidP="00932402">
      <w:pPr>
        <w:pStyle w:val="Lettered"/>
        <w:ind w:left="807" w:hanging="533"/>
        <w:jc w:val="left"/>
        <w:rPr>
          <w:sz w:val="22"/>
          <w:szCs w:val="22"/>
        </w:rPr>
      </w:pPr>
    </w:p>
    <w:p w:rsidR="00D169D1" w:rsidRPr="00C000F2" w:rsidRDefault="00D169D1" w:rsidP="00932402">
      <w:pPr>
        <w:pStyle w:val="Lettered"/>
        <w:ind w:left="807" w:hanging="533"/>
        <w:jc w:val="left"/>
        <w:rPr>
          <w:sz w:val="22"/>
          <w:szCs w:val="22"/>
        </w:rPr>
      </w:pPr>
      <w:r w:rsidRPr="00C000F2">
        <w:rPr>
          <w:sz w:val="22"/>
          <w:szCs w:val="22"/>
        </w:rPr>
        <w:t>c.</w:t>
      </w:r>
      <w:r w:rsidRPr="00C000F2">
        <w:rPr>
          <w:sz w:val="22"/>
          <w:szCs w:val="22"/>
        </w:rPr>
        <w:tab/>
      </w:r>
      <w:r w:rsidR="00861F74" w:rsidRPr="00C000F2">
        <w:rPr>
          <w:sz w:val="22"/>
          <w:szCs w:val="22"/>
        </w:rPr>
        <w:t>Assesses the effectiveness, uniformity, and completeness of implementation of the cROP.</w:t>
      </w:r>
    </w:p>
    <w:p w:rsidR="00E629D1" w:rsidRPr="00C000F2" w:rsidRDefault="00E629D1" w:rsidP="00932402">
      <w:pPr>
        <w:pStyle w:val="Lettered"/>
        <w:ind w:left="807" w:hanging="533"/>
        <w:jc w:val="left"/>
        <w:rPr>
          <w:sz w:val="22"/>
          <w:szCs w:val="22"/>
        </w:rPr>
      </w:pPr>
    </w:p>
    <w:p w:rsidR="00E629D1" w:rsidRPr="00C000F2" w:rsidRDefault="00E629D1" w:rsidP="00932402">
      <w:pPr>
        <w:pStyle w:val="Lettered"/>
        <w:ind w:left="807" w:hanging="533"/>
        <w:jc w:val="left"/>
        <w:rPr>
          <w:sz w:val="22"/>
          <w:szCs w:val="22"/>
        </w:rPr>
      </w:pPr>
      <w:r w:rsidRPr="00C000F2">
        <w:rPr>
          <w:sz w:val="22"/>
          <w:szCs w:val="22"/>
        </w:rPr>
        <w:t>d.</w:t>
      </w:r>
      <w:r w:rsidRPr="00C000F2">
        <w:rPr>
          <w:sz w:val="22"/>
          <w:szCs w:val="22"/>
        </w:rPr>
        <w:tab/>
        <w:t>Provides overall direction for the NRC vendor inspection program.</w:t>
      </w:r>
    </w:p>
    <w:p w:rsidR="006A38C9" w:rsidRPr="00C000F2" w:rsidRDefault="006A38C9" w:rsidP="00932402">
      <w:pPr>
        <w:pStyle w:val="Lettered"/>
        <w:ind w:left="807" w:hanging="533"/>
        <w:jc w:val="left"/>
        <w:rPr>
          <w:sz w:val="22"/>
          <w:szCs w:val="22"/>
        </w:rPr>
      </w:pPr>
    </w:p>
    <w:p w:rsidR="0045520A" w:rsidRPr="005D473E" w:rsidRDefault="006A38C9" w:rsidP="00932402">
      <w:pPr>
        <w:pStyle w:val="Lettered"/>
        <w:ind w:left="807" w:hanging="533"/>
        <w:jc w:val="left"/>
        <w:rPr>
          <w:sz w:val="22"/>
        </w:rPr>
      </w:pPr>
      <w:r w:rsidRPr="00C000F2">
        <w:rPr>
          <w:sz w:val="22"/>
          <w:szCs w:val="22"/>
        </w:rPr>
        <w:t>e.</w:t>
      </w:r>
      <w:r w:rsidRPr="00C000F2">
        <w:rPr>
          <w:sz w:val="22"/>
          <w:szCs w:val="22"/>
        </w:rPr>
        <w:tab/>
        <w:t>In the event of a pandemic, concurs on the regions’ recommendations to the modification to the inspection program in accordance with the direction provided under Appendix A of this IMC.</w:t>
      </w:r>
    </w:p>
    <w:p w:rsidR="00647F00" w:rsidRPr="005D473E" w:rsidRDefault="00647F00" w:rsidP="00932402">
      <w:pPr>
        <w:pStyle w:val="Lettered"/>
        <w:ind w:left="807" w:hanging="533"/>
        <w:jc w:val="left"/>
        <w:rPr>
          <w:sz w:val="22"/>
        </w:rPr>
      </w:pPr>
    </w:p>
    <w:p w:rsidR="00E228D4"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421" w:name="_Toc269209808"/>
      <w:bookmarkStart w:id="422" w:name="_Toc269210348"/>
      <w:bookmarkStart w:id="423" w:name="_Toc269211671"/>
      <w:bookmarkStart w:id="424" w:name="_Toc269212506"/>
      <w:bookmarkStart w:id="425" w:name="DCIP"/>
      <w:r w:rsidRPr="00C000F2">
        <w:rPr>
          <w:rFonts w:cs="Arial"/>
          <w:szCs w:val="22"/>
        </w:rPr>
        <w:t>0</w:t>
      </w:r>
      <w:r w:rsidR="00861F74" w:rsidRPr="00C000F2">
        <w:rPr>
          <w:rFonts w:cs="Arial"/>
          <w:szCs w:val="22"/>
        </w:rPr>
        <w:t>5</w:t>
      </w:r>
      <w:r w:rsidRPr="00C000F2">
        <w:rPr>
          <w:rFonts w:cs="Arial"/>
          <w:szCs w:val="22"/>
        </w:rPr>
        <w:t>.02</w:t>
      </w:r>
      <w:r w:rsidRPr="00C000F2">
        <w:rPr>
          <w:rFonts w:cs="Arial"/>
          <w:szCs w:val="22"/>
        </w:rPr>
        <w:tab/>
      </w:r>
      <w:r w:rsidR="00861F74" w:rsidRPr="00C000F2">
        <w:rPr>
          <w:rStyle w:val="Header02Char"/>
          <w:sz w:val="22"/>
          <w:szCs w:val="22"/>
        </w:rPr>
        <w:t>Director, Division of Construction Inspection and Operational Programs (DCIP)</w:t>
      </w:r>
      <w:r w:rsidRPr="00C000F2">
        <w:rPr>
          <w:rFonts w:cs="Arial"/>
          <w:szCs w:val="22"/>
        </w:rPr>
        <w:t>.</w:t>
      </w:r>
      <w:bookmarkEnd w:id="421"/>
      <w:bookmarkEnd w:id="422"/>
      <w:bookmarkEnd w:id="423"/>
      <w:bookmarkEnd w:id="424"/>
    </w:p>
    <w:p w:rsidR="00D169D1" w:rsidRPr="00C000F2" w:rsidRDefault="00C831B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C000F2">
        <w:rPr>
          <w:rFonts w:cs="Arial"/>
          <w:szCs w:val="22"/>
        </w:rPr>
        <w:fldChar w:fldCharType="begin"/>
      </w:r>
      <w:r w:rsidR="005F2017" w:rsidRPr="00C000F2">
        <w:rPr>
          <w:rFonts w:cs="Arial"/>
          <w:szCs w:val="22"/>
        </w:rPr>
        <w:instrText xml:space="preserve"> TC "</w:instrText>
      </w:r>
      <w:bookmarkStart w:id="426" w:name="_Toc361140222"/>
      <w:bookmarkStart w:id="427" w:name="_Toc362608327"/>
      <w:bookmarkStart w:id="428" w:name="_Toc364854575"/>
      <w:bookmarkStart w:id="429" w:name="_Toc364854735"/>
      <w:bookmarkStart w:id="430" w:name="_Toc395690479"/>
      <w:r w:rsidR="005F2017" w:rsidRPr="00C000F2">
        <w:rPr>
          <w:rFonts w:cs="Arial"/>
          <w:szCs w:val="22"/>
        </w:rPr>
        <w:instrText>05.02</w:instrText>
      </w:r>
      <w:r w:rsidR="005F2017" w:rsidRPr="00C000F2">
        <w:rPr>
          <w:rFonts w:cs="Arial"/>
          <w:szCs w:val="22"/>
        </w:rPr>
        <w:tab/>
      </w:r>
      <w:r w:rsidR="005F2017" w:rsidRPr="00C000F2">
        <w:rPr>
          <w:rStyle w:val="Header02Char"/>
          <w:sz w:val="22"/>
          <w:szCs w:val="22"/>
        </w:rPr>
        <w:instrText>Director, Division of Construction Inspection and Operational Programs (DCIP)</w:instrText>
      </w:r>
      <w:r w:rsidR="005F2017" w:rsidRPr="00C000F2">
        <w:rPr>
          <w:rFonts w:cs="Arial"/>
          <w:szCs w:val="22"/>
        </w:rPr>
        <w:instrText>.</w:instrText>
      </w:r>
      <w:bookmarkEnd w:id="426"/>
      <w:bookmarkEnd w:id="427"/>
      <w:bookmarkEnd w:id="428"/>
      <w:bookmarkEnd w:id="429"/>
      <w:bookmarkEnd w:id="430"/>
      <w:r w:rsidR="005F2017" w:rsidRPr="00C000F2">
        <w:rPr>
          <w:rFonts w:cs="Arial"/>
          <w:szCs w:val="22"/>
        </w:rPr>
        <w:instrText xml:space="preserve">" \f C \l "2" </w:instrText>
      </w:r>
      <w:r w:rsidRPr="00C000F2">
        <w:rPr>
          <w:rFonts w:cs="Arial"/>
          <w:szCs w:val="22"/>
        </w:rPr>
        <w:fldChar w:fldCharType="end"/>
      </w:r>
    </w:p>
    <w:bookmarkEnd w:id="425"/>
    <w:p w:rsidR="00D169D1" w:rsidRPr="00C000F2" w:rsidRDefault="001B5F83" w:rsidP="00932402">
      <w:pPr>
        <w:pStyle w:val="Lettered"/>
        <w:ind w:left="0" w:firstLine="0"/>
        <w:jc w:val="left"/>
        <w:rPr>
          <w:sz w:val="22"/>
          <w:szCs w:val="22"/>
        </w:rPr>
      </w:pPr>
      <w:r w:rsidRPr="00C000F2">
        <w:rPr>
          <w:sz w:val="22"/>
          <w:szCs w:val="22"/>
        </w:rPr>
        <w:t xml:space="preserve">Manages </w:t>
      </w:r>
      <w:r w:rsidR="00861F74" w:rsidRPr="00C000F2">
        <w:rPr>
          <w:sz w:val="22"/>
          <w:szCs w:val="22"/>
        </w:rPr>
        <w:t>inspection program development within NRO, develops and prepares revisions to the cROP, oversees regional implementation, and serves as the NRO contact with the regional offices for program development and implementation.</w:t>
      </w:r>
    </w:p>
    <w:p w:rsidR="00861F74" w:rsidRPr="00C000F2" w:rsidRDefault="00861F74" w:rsidP="00932402">
      <w:pPr>
        <w:pStyle w:val="Lettered"/>
        <w:ind w:left="807" w:hanging="533"/>
        <w:jc w:val="left"/>
        <w:rPr>
          <w:sz w:val="22"/>
          <w:szCs w:val="22"/>
        </w:rPr>
      </w:pPr>
    </w:p>
    <w:p w:rsidR="009B2909"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431" w:name="_Toc269209809"/>
      <w:bookmarkStart w:id="432" w:name="_Toc269210349"/>
      <w:bookmarkStart w:id="433" w:name="_Toc269211672"/>
      <w:bookmarkStart w:id="434" w:name="_Toc269212507"/>
      <w:bookmarkStart w:id="435" w:name="directortechdiv"/>
      <w:r w:rsidRPr="00C000F2">
        <w:rPr>
          <w:rFonts w:cs="Arial"/>
          <w:szCs w:val="22"/>
        </w:rPr>
        <w:t>0</w:t>
      </w:r>
      <w:r w:rsidR="00861F74" w:rsidRPr="00C000F2">
        <w:rPr>
          <w:rFonts w:cs="Arial"/>
          <w:szCs w:val="22"/>
        </w:rPr>
        <w:t>5</w:t>
      </w:r>
      <w:r w:rsidRPr="00C000F2">
        <w:rPr>
          <w:rFonts w:cs="Arial"/>
          <w:szCs w:val="22"/>
        </w:rPr>
        <w:t>.03</w:t>
      </w:r>
      <w:r w:rsidRPr="00C000F2">
        <w:rPr>
          <w:rFonts w:cs="Arial"/>
          <w:szCs w:val="22"/>
        </w:rPr>
        <w:tab/>
      </w:r>
      <w:r w:rsidR="00861F74" w:rsidRPr="00C000F2">
        <w:rPr>
          <w:rStyle w:val="Header02Char"/>
          <w:sz w:val="22"/>
          <w:szCs w:val="22"/>
        </w:rPr>
        <w:t>Directors, Technical Divisions, NRO</w:t>
      </w:r>
      <w:r w:rsidR="00C831B9">
        <w:rPr>
          <w:rStyle w:val="Header02Char"/>
          <w:sz w:val="22"/>
          <w:szCs w:val="22"/>
        </w:rPr>
        <w:fldChar w:fldCharType="begin"/>
      </w:r>
      <w:r w:rsidR="00BD15F7">
        <w:instrText xml:space="preserve"> TC "</w:instrText>
      </w:r>
      <w:bookmarkStart w:id="436" w:name="_Toc362608328"/>
      <w:bookmarkStart w:id="437" w:name="_Toc364854576"/>
      <w:bookmarkStart w:id="438" w:name="_Toc364854736"/>
      <w:bookmarkStart w:id="439" w:name="_Toc395690480"/>
      <w:r w:rsidR="00BD15F7" w:rsidRPr="00B26D89">
        <w:rPr>
          <w:rFonts w:cs="Arial"/>
          <w:szCs w:val="22"/>
        </w:rPr>
        <w:instrText>05.03</w:instrText>
      </w:r>
      <w:r w:rsidR="00BD15F7" w:rsidRPr="00B26D89">
        <w:rPr>
          <w:rFonts w:cs="Arial"/>
          <w:szCs w:val="22"/>
        </w:rPr>
        <w:tab/>
      </w:r>
      <w:r w:rsidR="00BD15F7" w:rsidRPr="00B26D89">
        <w:rPr>
          <w:rStyle w:val="Header02Char"/>
          <w:sz w:val="22"/>
          <w:szCs w:val="22"/>
        </w:rPr>
        <w:instrText>Directors, Technical Divisions, NRO</w:instrText>
      </w:r>
      <w:bookmarkEnd w:id="436"/>
      <w:bookmarkEnd w:id="437"/>
      <w:bookmarkEnd w:id="438"/>
      <w:bookmarkEnd w:id="439"/>
      <w:r w:rsidR="00BD15F7">
        <w:instrText xml:space="preserve">" \f C \l "2" </w:instrText>
      </w:r>
      <w:r w:rsidR="00C831B9">
        <w:rPr>
          <w:rStyle w:val="Header02Char"/>
          <w:sz w:val="22"/>
          <w:szCs w:val="22"/>
        </w:rPr>
        <w:fldChar w:fldCharType="end"/>
      </w:r>
      <w:r w:rsidRPr="00C000F2">
        <w:rPr>
          <w:rFonts w:cs="Arial"/>
          <w:szCs w:val="22"/>
        </w:rPr>
        <w:t>.</w:t>
      </w:r>
      <w:bookmarkEnd w:id="431"/>
      <w:bookmarkEnd w:id="432"/>
      <w:bookmarkEnd w:id="433"/>
      <w:bookmarkEnd w:id="434"/>
    </w:p>
    <w:bookmarkEnd w:id="435"/>
    <w:p w:rsidR="009C1AE2" w:rsidRPr="00C000F2" w:rsidRDefault="009C1AE2" w:rsidP="00932402">
      <w:pPr>
        <w:pStyle w:val="Lettered"/>
        <w:jc w:val="left"/>
        <w:rPr>
          <w:sz w:val="22"/>
          <w:szCs w:val="22"/>
        </w:rPr>
      </w:pPr>
    </w:p>
    <w:p w:rsidR="00B23A47" w:rsidRDefault="00D169D1" w:rsidP="00932402">
      <w:pPr>
        <w:pStyle w:val="Lettered"/>
        <w:ind w:left="807" w:hanging="533"/>
        <w:jc w:val="left"/>
        <w:rPr>
          <w:sz w:val="22"/>
          <w:szCs w:val="22"/>
        </w:rPr>
        <w:sectPr w:rsidR="00B23A47" w:rsidSect="00232E4D">
          <w:pgSz w:w="12240" w:h="15840"/>
          <w:pgMar w:top="1440" w:right="1440" w:bottom="1440" w:left="1440" w:header="1440" w:footer="1440" w:gutter="0"/>
          <w:cols w:space="720"/>
          <w:docGrid w:linePitch="360"/>
        </w:sectPr>
      </w:pPr>
      <w:r w:rsidRPr="00C000F2">
        <w:rPr>
          <w:sz w:val="22"/>
          <w:szCs w:val="22"/>
        </w:rPr>
        <w:t>a.</w:t>
      </w:r>
      <w:r w:rsidRPr="00C000F2">
        <w:rPr>
          <w:sz w:val="22"/>
          <w:szCs w:val="22"/>
        </w:rPr>
        <w:tab/>
      </w:r>
      <w:r w:rsidR="00861F74" w:rsidRPr="00C000F2">
        <w:rPr>
          <w:sz w:val="22"/>
          <w:szCs w:val="22"/>
        </w:rPr>
        <w:t>Assists the Director, DCIP in developing the technical content of and reviewing periodic revisions to the requirements and guidance contained in inspection procedures related to their areas of technical expertise.</w:t>
      </w:r>
    </w:p>
    <w:p w:rsidR="005F31D0" w:rsidRPr="00C000F2" w:rsidRDefault="005F31D0" w:rsidP="00932402">
      <w:pPr>
        <w:pStyle w:val="Lettered"/>
        <w:ind w:left="807" w:hanging="533"/>
        <w:jc w:val="left"/>
        <w:rPr>
          <w:sz w:val="22"/>
          <w:szCs w:val="22"/>
        </w:rPr>
      </w:pPr>
    </w:p>
    <w:p w:rsidR="005F31D0" w:rsidRPr="00C000F2" w:rsidRDefault="005F31D0" w:rsidP="00932402">
      <w:pPr>
        <w:pStyle w:val="Lettered"/>
        <w:ind w:left="807" w:hanging="533"/>
        <w:jc w:val="left"/>
        <w:rPr>
          <w:sz w:val="22"/>
          <w:szCs w:val="22"/>
        </w:rPr>
      </w:pPr>
      <w:r w:rsidRPr="00C000F2">
        <w:rPr>
          <w:sz w:val="22"/>
          <w:szCs w:val="22"/>
        </w:rPr>
        <w:t>b.</w:t>
      </w:r>
      <w:r w:rsidRPr="00C000F2">
        <w:rPr>
          <w:sz w:val="22"/>
          <w:szCs w:val="22"/>
        </w:rPr>
        <w:tab/>
        <w:t xml:space="preserve">Ensures their staff </w:t>
      </w:r>
      <w:r w:rsidR="009568BB" w:rsidRPr="00C000F2">
        <w:rPr>
          <w:sz w:val="22"/>
          <w:szCs w:val="22"/>
        </w:rPr>
        <w:t>inspects</w:t>
      </w:r>
      <w:r w:rsidRPr="00C000F2">
        <w:rPr>
          <w:sz w:val="22"/>
          <w:szCs w:val="22"/>
        </w:rPr>
        <w:t xml:space="preserve"> technical documents in support of ITAAC closure and other inspection activities.</w:t>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440" w:name="_Toc269209810"/>
      <w:bookmarkStart w:id="441" w:name="_Toc269210350"/>
      <w:bookmarkStart w:id="442" w:name="_Toc269211673"/>
      <w:bookmarkStart w:id="443" w:name="_Toc269212508"/>
      <w:bookmarkStart w:id="444" w:name="dra"/>
      <w:proofErr w:type="gramStart"/>
      <w:r w:rsidRPr="00C000F2">
        <w:rPr>
          <w:rFonts w:cs="Arial"/>
          <w:szCs w:val="22"/>
        </w:rPr>
        <w:t>0</w:t>
      </w:r>
      <w:r w:rsidR="00861F74" w:rsidRPr="00C000F2">
        <w:rPr>
          <w:rFonts w:cs="Arial"/>
          <w:szCs w:val="22"/>
        </w:rPr>
        <w:t>5</w:t>
      </w:r>
      <w:r w:rsidRPr="00C000F2">
        <w:rPr>
          <w:rFonts w:cs="Arial"/>
          <w:szCs w:val="22"/>
        </w:rPr>
        <w:t>.04</w:t>
      </w:r>
      <w:r w:rsidRPr="00C000F2">
        <w:rPr>
          <w:rFonts w:cs="Arial"/>
          <w:szCs w:val="22"/>
        </w:rPr>
        <w:tab/>
      </w:r>
      <w:r w:rsidR="00861F74" w:rsidRPr="00C000F2">
        <w:rPr>
          <w:rStyle w:val="Header02Char"/>
          <w:sz w:val="22"/>
          <w:szCs w:val="22"/>
        </w:rPr>
        <w:t>Deputy Regional Administrator for Construction, Region II</w:t>
      </w:r>
      <w:r w:rsidRPr="00C000F2">
        <w:rPr>
          <w:rFonts w:cs="Arial"/>
          <w:szCs w:val="22"/>
        </w:rPr>
        <w:t>.</w:t>
      </w:r>
      <w:bookmarkEnd w:id="440"/>
      <w:bookmarkEnd w:id="441"/>
      <w:bookmarkEnd w:id="442"/>
      <w:bookmarkEnd w:id="443"/>
      <w:proofErr w:type="gramEnd"/>
      <w:r w:rsidR="00C831B9" w:rsidRPr="00C000F2">
        <w:rPr>
          <w:rFonts w:cs="Arial"/>
          <w:szCs w:val="22"/>
        </w:rPr>
        <w:fldChar w:fldCharType="begin"/>
      </w:r>
      <w:r w:rsidR="005F2017" w:rsidRPr="00C000F2">
        <w:rPr>
          <w:rFonts w:cs="Arial"/>
          <w:szCs w:val="22"/>
        </w:rPr>
        <w:instrText xml:space="preserve"> TC "</w:instrText>
      </w:r>
      <w:bookmarkStart w:id="445" w:name="_Toc361140224"/>
      <w:bookmarkStart w:id="446" w:name="_Toc362608329"/>
      <w:bookmarkStart w:id="447" w:name="_Toc364854577"/>
      <w:bookmarkStart w:id="448" w:name="_Toc364854737"/>
      <w:bookmarkStart w:id="449" w:name="_Toc395690481"/>
      <w:r w:rsidR="005F2017" w:rsidRPr="00C000F2">
        <w:rPr>
          <w:rFonts w:cs="Arial"/>
          <w:szCs w:val="22"/>
        </w:rPr>
        <w:instrText>05.04</w:instrText>
      </w:r>
      <w:r w:rsidR="005F2017" w:rsidRPr="00C000F2">
        <w:rPr>
          <w:rFonts w:cs="Arial"/>
          <w:szCs w:val="22"/>
        </w:rPr>
        <w:tab/>
      </w:r>
      <w:r w:rsidR="005F2017" w:rsidRPr="00C000F2">
        <w:rPr>
          <w:rStyle w:val="Header02Char"/>
          <w:sz w:val="22"/>
          <w:szCs w:val="22"/>
        </w:rPr>
        <w:instrText>Deputy Regional Administrator for Construction, Region II</w:instrText>
      </w:r>
      <w:r w:rsidR="005F2017" w:rsidRPr="00C000F2">
        <w:rPr>
          <w:rFonts w:cs="Arial"/>
          <w:szCs w:val="22"/>
        </w:rPr>
        <w:instrText>.</w:instrText>
      </w:r>
      <w:bookmarkEnd w:id="445"/>
      <w:bookmarkEnd w:id="446"/>
      <w:bookmarkEnd w:id="447"/>
      <w:bookmarkEnd w:id="448"/>
      <w:bookmarkEnd w:id="449"/>
      <w:r w:rsidR="005F2017" w:rsidRPr="00C000F2">
        <w:rPr>
          <w:rFonts w:cs="Arial"/>
          <w:szCs w:val="22"/>
        </w:rPr>
        <w:instrText xml:space="preserve">" \f C \l "2" </w:instrText>
      </w:r>
      <w:r w:rsidR="00C831B9" w:rsidRPr="00C000F2">
        <w:rPr>
          <w:rFonts w:cs="Arial"/>
          <w:szCs w:val="22"/>
        </w:rPr>
        <w:fldChar w:fldCharType="end"/>
      </w:r>
    </w:p>
    <w:bookmarkEnd w:id="444"/>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61F74" w:rsidRPr="00C000F2" w:rsidRDefault="00D169D1" w:rsidP="00932402">
      <w:pPr>
        <w:pStyle w:val="Lettered"/>
        <w:ind w:left="807" w:hanging="533"/>
        <w:jc w:val="left"/>
        <w:rPr>
          <w:sz w:val="22"/>
          <w:szCs w:val="22"/>
        </w:rPr>
      </w:pPr>
      <w:r w:rsidRPr="00C000F2">
        <w:rPr>
          <w:sz w:val="22"/>
          <w:szCs w:val="22"/>
        </w:rPr>
        <w:t>a.</w:t>
      </w:r>
      <w:r w:rsidRPr="00C000F2">
        <w:rPr>
          <w:sz w:val="22"/>
          <w:szCs w:val="22"/>
        </w:rPr>
        <w:tab/>
      </w:r>
      <w:r w:rsidR="00861F74" w:rsidRPr="00C000F2">
        <w:rPr>
          <w:sz w:val="22"/>
          <w:szCs w:val="22"/>
        </w:rPr>
        <w:tab/>
        <w:t>Provides program direction for management and implementation of the cROP elements performed by Region II.</w:t>
      </w:r>
    </w:p>
    <w:p w:rsidR="00861F74" w:rsidRPr="00C000F2" w:rsidRDefault="00861F74" w:rsidP="00932402">
      <w:pPr>
        <w:pStyle w:val="Lettered"/>
        <w:ind w:left="807" w:hanging="533"/>
        <w:jc w:val="left"/>
        <w:rPr>
          <w:sz w:val="22"/>
          <w:szCs w:val="22"/>
        </w:rPr>
      </w:pPr>
    </w:p>
    <w:p w:rsidR="00861F74" w:rsidRPr="00C000F2" w:rsidRDefault="00861F74" w:rsidP="00932402">
      <w:pPr>
        <w:pStyle w:val="Lettered"/>
        <w:ind w:left="807" w:hanging="533"/>
        <w:jc w:val="left"/>
        <w:rPr>
          <w:sz w:val="22"/>
          <w:szCs w:val="22"/>
        </w:rPr>
      </w:pPr>
      <w:r w:rsidRPr="00C000F2">
        <w:rPr>
          <w:sz w:val="22"/>
          <w:szCs w:val="22"/>
        </w:rPr>
        <w:t>b.</w:t>
      </w:r>
      <w:r w:rsidRPr="00C000F2">
        <w:rPr>
          <w:sz w:val="22"/>
          <w:szCs w:val="22"/>
        </w:rPr>
        <w:tab/>
        <w:t>Ensures, within budget limitations, that the regional office staff includes adequate numbers of inspectors in the various disciplines necessary to carry out the inspection program described in this chapter, including that which may be needed for regional supplemental and reactive inspections.</w:t>
      </w:r>
    </w:p>
    <w:p w:rsidR="00861F74" w:rsidRPr="00C000F2" w:rsidRDefault="00861F74" w:rsidP="00932402">
      <w:pPr>
        <w:pStyle w:val="Lettered"/>
        <w:ind w:left="807" w:hanging="533"/>
        <w:jc w:val="left"/>
        <w:rPr>
          <w:sz w:val="22"/>
          <w:szCs w:val="22"/>
        </w:rPr>
      </w:pPr>
    </w:p>
    <w:p w:rsidR="00861F74" w:rsidRPr="00C000F2" w:rsidRDefault="00861F74" w:rsidP="00932402">
      <w:pPr>
        <w:pStyle w:val="Lettered"/>
        <w:ind w:left="807" w:hanging="533"/>
        <w:jc w:val="left"/>
        <w:rPr>
          <w:sz w:val="22"/>
          <w:szCs w:val="22"/>
        </w:rPr>
      </w:pPr>
      <w:r w:rsidRPr="00C000F2">
        <w:rPr>
          <w:sz w:val="22"/>
          <w:szCs w:val="22"/>
        </w:rPr>
        <w:t>c.</w:t>
      </w:r>
      <w:r w:rsidRPr="00C000F2">
        <w:rPr>
          <w:sz w:val="22"/>
          <w:szCs w:val="22"/>
        </w:rPr>
        <w:tab/>
        <w:t>Directs the implementation of the supplemental inspection program.</w:t>
      </w:r>
    </w:p>
    <w:p w:rsidR="00861F74" w:rsidRPr="00C000F2" w:rsidRDefault="00861F74" w:rsidP="00932402">
      <w:pPr>
        <w:pStyle w:val="Lettered"/>
        <w:ind w:left="807" w:hanging="533"/>
        <w:jc w:val="left"/>
        <w:rPr>
          <w:sz w:val="22"/>
          <w:szCs w:val="22"/>
        </w:rPr>
      </w:pPr>
    </w:p>
    <w:p w:rsidR="00861F74" w:rsidRPr="00C000F2" w:rsidRDefault="00861F74" w:rsidP="00932402">
      <w:pPr>
        <w:pStyle w:val="Lettered"/>
        <w:ind w:left="807" w:hanging="533"/>
        <w:jc w:val="left"/>
        <w:rPr>
          <w:sz w:val="22"/>
          <w:szCs w:val="22"/>
        </w:rPr>
      </w:pPr>
      <w:r w:rsidRPr="00C000F2">
        <w:rPr>
          <w:sz w:val="22"/>
          <w:szCs w:val="22"/>
        </w:rPr>
        <w:t>d.</w:t>
      </w:r>
      <w:r w:rsidRPr="00C000F2">
        <w:rPr>
          <w:sz w:val="22"/>
          <w:szCs w:val="22"/>
        </w:rPr>
        <w:tab/>
        <w:t>Applies inspection resources, as necessary, to deal with significant issues and problems at specific plants.</w:t>
      </w:r>
    </w:p>
    <w:p w:rsidR="00861F74" w:rsidRPr="00C000F2" w:rsidRDefault="00861F74" w:rsidP="00932402">
      <w:pPr>
        <w:pStyle w:val="Lettered"/>
        <w:ind w:left="807" w:hanging="533"/>
        <w:jc w:val="left"/>
        <w:rPr>
          <w:sz w:val="22"/>
          <w:szCs w:val="22"/>
        </w:rPr>
      </w:pPr>
    </w:p>
    <w:p w:rsidR="00861F74" w:rsidRDefault="00861F74" w:rsidP="00932402">
      <w:pPr>
        <w:pStyle w:val="Lettered"/>
        <w:ind w:left="807" w:hanging="533"/>
        <w:jc w:val="left"/>
        <w:rPr>
          <w:sz w:val="22"/>
          <w:szCs w:val="22"/>
        </w:rPr>
      </w:pPr>
      <w:r w:rsidRPr="00C000F2">
        <w:rPr>
          <w:sz w:val="22"/>
          <w:szCs w:val="22"/>
        </w:rPr>
        <w:t>e.</w:t>
      </w:r>
      <w:r w:rsidRPr="00C000F2">
        <w:rPr>
          <w:sz w:val="22"/>
          <w:szCs w:val="22"/>
        </w:rPr>
        <w:tab/>
        <w:t xml:space="preserve">Ensures that line managers assign inspectors who are appropriately trained and have the necessary knowledge and skills to successfully implement inspection procedures. </w:t>
      </w:r>
    </w:p>
    <w:p w:rsidR="00C86F92" w:rsidRPr="00C000F2" w:rsidRDefault="00C86F92" w:rsidP="00932402">
      <w:pPr>
        <w:pStyle w:val="Lettered"/>
        <w:ind w:left="807" w:hanging="533"/>
        <w:jc w:val="left"/>
        <w:rPr>
          <w:sz w:val="22"/>
          <w:szCs w:val="22"/>
        </w:rPr>
      </w:pPr>
    </w:p>
    <w:p w:rsidR="00D169D1" w:rsidRPr="00C000F2" w:rsidRDefault="00861F74" w:rsidP="00932402">
      <w:pPr>
        <w:pStyle w:val="Lettered"/>
        <w:ind w:left="807" w:hanging="533"/>
        <w:jc w:val="left"/>
        <w:rPr>
          <w:sz w:val="22"/>
          <w:szCs w:val="22"/>
        </w:rPr>
      </w:pPr>
      <w:r w:rsidRPr="00C000F2">
        <w:rPr>
          <w:sz w:val="22"/>
          <w:szCs w:val="22"/>
        </w:rPr>
        <w:t>f.</w:t>
      </w:r>
      <w:r w:rsidRPr="00C000F2">
        <w:rPr>
          <w:sz w:val="22"/>
          <w:szCs w:val="22"/>
        </w:rPr>
        <w:tab/>
        <w:t>Determines that a pandemic situation which affects inspection resource availability has occurred and recommends modification to the inspection program.</w:t>
      </w:r>
    </w:p>
    <w:p w:rsidR="00D169D1" w:rsidRPr="00C000F2" w:rsidRDefault="00D169D1" w:rsidP="00932402">
      <w:pPr>
        <w:pStyle w:val="Lettered"/>
        <w:jc w:val="left"/>
        <w:rPr>
          <w:sz w:val="22"/>
          <w:szCs w:val="22"/>
        </w:rPr>
      </w:pPr>
    </w:p>
    <w:p w:rsidR="009B2909"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Style w:val="Header02Char"/>
          <w:sz w:val="22"/>
          <w:szCs w:val="22"/>
          <w:u w:val="none"/>
        </w:rPr>
      </w:pPr>
      <w:bookmarkStart w:id="450" w:name="_Toc269209811"/>
      <w:bookmarkStart w:id="451" w:name="_Toc269210351"/>
      <w:bookmarkStart w:id="452" w:name="_Toc269211674"/>
      <w:bookmarkStart w:id="453" w:name="_Toc269212509"/>
      <w:bookmarkStart w:id="454" w:name="RA"/>
      <w:r w:rsidRPr="00C000F2">
        <w:rPr>
          <w:rFonts w:cs="Arial"/>
          <w:szCs w:val="22"/>
        </w:rPr>
        <w:t>0</w:t>
      </w:r>
      <w:r w:rsidR="00861F74" w:rsidRPr="00C000F2">
        <w:rPr>
          <w:rFonts w:cs="Arial"/>
          <w:szCs w:val="22"/>
        </w:rPr>
        <w:t>5</w:t>
      </w:r>
      <w:r w:rsidRPr="00C000F2">
        <w:rPr>
          <w:rFonts w:cs="Arial"/>
          <w:szCs w:val="22"/>
        </w:rPr>
        <w:t>.05</w:t>
      </w:r>
      <w:r w:rsidRPr="00C000F2">
        <w:rPr>
          <w:rFonts w:cs="Arial"/>
          <w:szCs w:val="22"/>
        </w:rPr>
        <w:tab/>
      </w:r>
      <w:r w:rsidR="00861F74" w:rsidRPr="00C000F2">
        <w:rPr>
          <w:rStyle w:val="Header02Char"/>
          <w:sz w:val="22"/>
          <w:szCs w:val="22"/>
        </w:rPr>
        <w:t xml:space="preserve">Regional Administrators, Host </w:t>
      </w:r>
      <w:r w:rsidR="00A80A6D" w:rsidRPr="00C000F2">
        <w:rPr>
          <w:rStyle w:val="Header02Char"/>
          <w:sz w:val="22"/>
          <w:szCs w:val="22"/>
        </w:rPr>
        <w:t>Regions</w:t>
      </w:r>
      <w:r w:rsidR="004D34EA">
        <w:rPr>
          <w:rStyle w:val="Header02Char"/>
          <w:sz w:val="22"/>
          <w:szCs w:val="22"/>
        </w:rPr>
        <w:fldChar w:fldCharType="begin"/>
      </w:r>
      <w:r w:rsidR="004D34EA">
        <w:instrText xml:space="preserve"> TC "</w:instrText>
      </w:r>
      <w:bookmarkStart w:id="455" w:name="_Toc395690482"/>
      <w:r w:rsidR="004D34EA" w:rsidRPr="00922711">
        <w:rPr>
          <w:rFonts w:cs="Arial"/>
          <w:szCs w:val="22"/>
        </w:rPr>
        <w:instrText>05.05</w:instrText>
      </w:r>
      <w:r w:rsidR="004D34EA" w:rsidRPr="00922711">
        <w:rPr>
          <w:rFonts w:cs="Arial"/>
          <w:szCs w:val="22"/>
        </w:rPr>
        <w:tab/>
      </w:r>
      <w:r w:rsidR="004D34EA" w:rsidRPr="00922711">
        <w:rPr>
          <w:rStyle w:val="Header02Char"/>
          <w:sz w:val="22"/>
          <w:szCs w:val="22"/>
        </w:rPr>
        <w:instrText>Regional Administrators, Host Regions</w:instrText>
      </w:r>
      <w:bookmarkEnd w:id="455"/>
      <w:r w:rsidR="004D34EA">
        <w:instrText xml:space="preserve">" \f C \l "2" </w:instrText>
      </w:r>
      <w:r w:rsidR="004D34EA">
        <w:rPr>
          <w:rStyle w:val="Header02Char"/>
          <w:sz w:val="22"/>
          <w:szCs w:val="22"/>
        </w:rPr>
        <w:fldChar w:fldCharType="end"/>
      </w:r>
      <w:r w:rsidR="00875ADD" w:rsidRPr="00C000F2">
        <w:rPr>
          <w:rStyle w:val="Header02Char"/>
          <w:sz w:val="22"/>
          <w:szCs w:val="22"/>
          <w:u w:val="none"/>
        </w:rPr>
        <w:t>.</w:t>
      </w:r>
      <w:bookmarkEnd w:id="450"/>
      <w:bookmarkEnd w:id="451"/>
      <w:bookmarkEnd w:id="452"/>
      <w:bookmarkEnd w:id="453"/>
    </w:p>
    <w:bookmarkEnd w:id="454"/>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61F74" w:rsidRPr="00C000F2" w:rsidRDefault="00861F74" w:rsidP="00932402">
      <w:pPr>
        <w:pStyle w:val="Lettered"/>
        <w:ind w:left="807" w:hanging="533"/>
        <w:jc w:val="left"/>
        <w:rPr>
          <w:sz w:val="22"/>
          <w:szCs w:val="22"/>
        </w:rPr>
      </w:pPr>
      <w:r w:rsidRPr="00C000F2">
        <w:rPr>
          <w:sz w:val="22"/>
          <w:szCs w:val="22"/>
        </w:rPr>
        <w:t>a.</w:t>
      </w:r>
      <w:r w:rsidRPr="00C000F2">
        <w:rPr>
          <w:sz w:val="22"/>
          <w:szCs w:val="22"/>
        </w:rPr>
        <w:tab/>
      </w:r>
      <w:r w:rsidR="009568BB" w:rsidRPr="00C000F2">
        <w:rPr>
          <w:sz w:val="22"/>
          <w:szCs w:val="22"/>
        </w:rPr>
        <w:t>Provides a</w:t>
      </w:r>
      <w:r w:rsidRPr="00C000F2">
        <w:rPr>
          <w:sz w:val="22"/>
          <w:szCs w:val="22"/>
        </w:rPr>
        <w:t>ssist</w:t>
      </w:r>
      <w:r w:rsidR="009568BB" w:rsidRPr="00C000F2">
        <w:rPr>
          <w:sz w:val="22"/>
          <w:szCs w:val="22"/>
        </w:rPr>
        <w:t>ance</w:t>
      </w:r>
      <w:r w:rsidRPr="00C000F2">
        <w:rPr>
          <w:sz w:val="22"/>
          <w:szCs w:val="22"/>
        </w:rPr>
        <w:t xml:space="preserve"> </w:t>
      </w:r>
      <w:r w:rsidR="009568BB" w:rsidRPr="00C000F2">
        <w:rPr>
          <w:sz w:val="22"/>
          <w:szCs w:val="22"/>
        </w:rPr>
        <w:t xml:space="preserve">with construction inspections to </w:t>
      </w:r>
      <w:r w:rsidR="009F4C58" w:rsidRPr="00C000F2">
        <w:rPr>
          <w:sz w:val="22"/>
          <w:szCs w:val="22"/>
        </w:rPr>
        <w:t>Region II</w:t>
      </w:r>
      <w:r w:rsidRPr="00C000F2">
        <w:rPr>
          <w:sz w:val="22"/>
          <w:szCs w:val="22"/>
        </w:rPr>
        <w:t xml:space="preserve"> for plants in their respective region within budgeted resources.</w:t>
      </w:r>
    </w:p>
    <w:p w:rsidR="00861F74" w:rsidRPr="00C000F2" w:rsidRDefault="00861F74" w:rsidP="00932402">
      <w:pPr>
        <w:pStyle w:val="Lettered"/>
        <w:jc w:val="left"/>
        <w:rPr>
          <w:sz w:val="22"/>
          <w:szCs w:val="22"/>
        </w:rPr>
      </w:pPr>
    </w:p>
    <w:p w:rsidR="00D169D1" w:rsidRPr="00C000F2" w:rsidRDefault="00861F74" w:rsidP="00932402">
      <w:pPr>
        <w:pStyle w:val="Lettered"/>
        <w:ind w:left="807" w:hanging="533"/>
        <w:jc w:val="left"/>
        <w:rPr>
          <w:sz w:val="22"/>
          <w:szCs w:val="22"/>
        </w:rPr>
      </w:pPr>
      <w:r w:rsidRPr="00C000F2">
        <w:rPr>
          <w:sz w:val="22"/>
          <w:szCs w:val="22"/>
        </w:rPr>
        <w:t>b.</w:t>
      </w:r>
      <w:r w:rsidRPr="00C000F2">
        <w:rPr>
          <w:sz w:val="22"/>
          <w:szCs w:val="22"/>
        </w:rPr>
        <w:tab/>
      </w:r>
      <w:r w:rsidR="009568BB" w:rsidRPr="00C000F2">
        <w:rPr>
          <w:sz w:val="22"/>
          <w:szCs w:val="22"/>
        </w:rPr>
        <w:t>Ensures, within budgeted resources, that their staff l</w:t>
      </w:r>
      <w:r w:rsidRPr="00C000F2">
        <w:rPr>
          <w:sz w:val="22"/>
          <w:szCs w:val="22"/>
        </w:rPr>
        <w:t xml:space="preserve">eads inspections of </w:t>
      </w:r>
      <w:r w:rsidR="005F31D0" w:rsidRPr="00C000F2">
        <w:rPr>
          <w:sz w:val="22"/>
          <w:szCs w:val="22"/>
        </w:rPr>
        <w:t xml:space="preserve">select </w:t>
      </w:r>
      <w:r w:rsidR="009568BB" w:rsidRPr="00C000F2">
        <w:rPr>
          <w:sz w:val="22"/>
          <w:szCs w:val="22"/>
        </w:rPr>
        <w:t>o</w:t>
      </w:r>
      <w:r w:rsidRPr="00C000F2">
        <w:rPr>
          <w:sz w:val="22"/>
          <w:szCs w:val="22"/>
        </w:rPr>
        <w:t xml:space="preserve">perational </w:t>
      </w:r>
      <w:r w:rsidR="009568BB" w:rsidRPr="00C000F2">
        <w:rPr>
          <w:sz w:val="22"/>
          <w:szCs w:val="22"/>
        </w:rPr>
        <w:t>p</w:t>
      </w:r>
      <w:r w:rsidRPr="00C000F2">
        <w:rPr>
          <w:sz w:val="22"/>
          <w:szCs w:val="22"/>
        </w:rPr>
        <w:t xml:space="preserve">rogram inspections at facilities under construction in their respective region as assigned by this </w:t>
      </w:r>
      <w:r w:rsidR="0003416F" w:rsidRPr="00C000F2">
        <w:rPr>
          <w:sz w:val="22"/>
          <w:szCs w:val="22"/>
        </w:rPr>
        <w:t>IMC</w:t>
      </w:r>
      <w:r w:rsidRPr="00C000F2">
        <w:rPr>
          <w:sz w:val="22"/>
          <w:szCs w:val="22"/>
        </w:rPr>
        <w:t>.</w:t>
      </w:r>
    </w:p>
    <w:p w:rsidR="000E6B52" w:rsidRDefault="000E6B52"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456" w:name="_Toc165879945"/>
      <w:bookmarkStart w:id="457" w:name="_Toc165974690"/>
      <w:bookmarkStart w:id="458" w:name="_Toc165975402"/>
      <w:bookmarkStart w:id="459" w:name="_Toc165976085"/>
      <w:bookmarkStart w:id="460" w:name="_Toc166397197"/>
      <w:bookmarkStart w:id="461" w:name="_Toc166397406"/>
      <w:bookmarkStart w:id="462" w:name="_Toc166397544"/>
      <w:bookmarkStart w:id="463" w:name="_Toc166398230"/>
      <w:bookmarkStart w:id="464" w:name="_Toc166398250"/>
      <w:bookmarkStart w:id="465" w:name="_Toc168308365"/>
      <w:bookmarkStart w:id="466" w:name="_Toc168308493"/>
      <w:bookmarkStart w:id="467" w:name="_Toc237151107"/>
      <w:bookmarkStart w:id="468" w:name="_Toc269209813"/>
      <w:bookmarkStart w:id="469" w:name="_Toc269210353"/>
      <w:bookmarkStart w:id="470" w:name="_Toc269211676"/>
      <w:bookmarkStart w:id="471" w:name="_Toc269212511"/>
      <w:bookmarkStart w:id="472" w:name="CIP"/>
    </w:p>
    <w:p w:rsidR="000E6B52" w:rsidRDefault="000E6B52"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4262EE" w:rsidRPr="00C000F2" w:rsidRDefault="004262EE"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2506-06</w:t>
      </w:r>
      <w:r w:rsidRPr="00C000F2">
        <w:rPr>
          <w:sz w:val="22"/>
          <w:szCs w:val="22"/>
        </w:rPr>
        <w:tab/>
      </w:r>
      <w:r w:rsidR="003751F4">
        <w:rPr>
          <w:sz w:val="22"/>
          <w:szCs w:val="22"/>
        </w:rPr>
        <w:t xml:space="preserve">CONSTRUCTION </w:t>
      </w:r>
      <w:r w:rsidR="008B5025">
        <w:rPr>
          <w:sz w:val="22"/>
          <w:szCs w:val="22"/>
        </w:rPr>
        <w:t>REGULATORY OVERSIGHT FRAMEWORK</w:t>
      </w:r>
      <w:r w:rsidR="00C831B9">
        <w:rPr>
          <w:sz w:val="22"/>
          <w:szCs w:val="22"/>
        </w:rPr>
        <w:fldChar w:fldCharType="begin"/>
      </w:r>
      <w:r w:rsidR="00DF6475">
        <w:instrText xml:space="preserve"> TC "</w:instrText>
      </w:r>
      <w:bookmarkStart w:id="473" w:name="_Toc361140226"/>
      <w:bookmarkStart w:id="474" w:name="_Toc362608331"/>
      <w:bookmarkStart w:id="475" w:name="_Toc364854579"/>
      <w:bookmarkStart w:id="476" w:name="_Toc364854739"/>
      <w:bookmarkStart w:id="477" w:name="_Toc395690483"/>
      <w:r w:rsidR="00DF6475" w:rsidRPr="003038AE">
        <w:rPr>
          <w:sz w:val="22"/>
          <w:szCs w:val="22"/>
        </w:rPr>
        <w:instrText>2506-06</w:instrText>
      </w:r>
      <w:r w:rsidR="00DF6475" w:rsidRPr="003038AE">
        <w:rPr>
          <w:sz w:val="22"/>
          <w:szCs w:val="22"/>
        </w:rPr>
        <w:tab/>
        <w:instrText>CONSTRUCTION REGULATORY OVERSIGHT FRAMEWORK</w:instrText>
      </w:r>
      <w:bookmarkEnd w:id="473"/>
      <w:bookmarkEnd w:id="474"/>
      <w:bookmarkEnd w:id="475"/>
      <w:bookmarkEnd w:id="476"/>
      <w:bookmarkEnd w:id="477"/>
      <w:r w:rsidR="00DF6475">
        <w:instrText xml:space="preserve">" \f C \l "1" </w:instrText>
      </w:r>
      <w:r w:rsidR="00C831B9">
        <w:rPr>
          <w:sz w:val="22"/>
          <w:szCs w:val="22"/>
        </w:rPr>
        <w:fldChar w:fldCharType="end"/>
      </w:r>
    </w:p>
    <w:p w:rsidR="004262EE" w:rsidRPr="00C000F2" w:rsidRDefault="004262EE"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B23A47" w:rsidRDefault="008B5025" w:rsidP="00C93710">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sectPr w:rsidR="00B23A47" w:rsidSect="00232E4D">
          <w:pgSz w:w="12240" w:h="15840"/>
          <w:pgMar w:top="1440" w:right="1440" w:bottom="1440" w:left="1440" w:header="1440" w:footer="1440" w:gutter="0"/>
          <w:cols w:space="720"/>
          <w:docGrid w:linePitch="360"/>
        </w:sectPr>
      </w:pPr>
      <w:r>
        <w:rPr>
          <w:sz w:val="22"/>
          <w:szCs w:val="22"/>
        </w:rPr>
        <w:t>T</w:t>
      </w:r>
      <w:r w:rsidR="004E0D50" w:rsidRPr="00C000F2">
        <w:rPr>
          <w:sz w:val="22"/>
          <w:szCs w:val="22"/>
        </w:rPr>
        <w:t xml:space="preserve">he staff used a top down, hierarchical approach to develop the concept for a construction regulatory oversight framework that addresses the agency’s regulatory principles.  The regulatory oversight framework developed by the staff is shown in Exhibit </w:t>
      </w:r>
      <w:r w:rsidR="007D5A04" w:rsidRPr="00C000F2">
        <w:rPr>
          <w:sz w:val="22"/>
          <w:szCs w:val="22"/>
        </w:rPr>
        <w:t>2</w:t>
      </w:r>
      <w:r w:rsidR="004E0D50" w:rsidRPr="00C000F2">
        <w:rPr>
          <w:sz w:val="22"/>
          <w:szCs w:val="22"/>
        </w:rPr>
        <w:t>.</w:t>
      </w:r>
      <w:r>
        <w:rPr>
          <w:sz w:val="22"/>
          <w:szCs w:val="22"/>
        </w:rPr>
        <w:t xml:space="preserve">  </w:t>
      </w:r>
      <w:r w:rsidR="004E0D50" w:rsidRPr="00C000F2">
        <w:rPr>
          <w:sz w:val="22"/>
          <w:szCs w:val="22"/>
        </w:rPr>
        <w:t>This framework starts at the highest level, with the NRC’s overall mission to license and regulate the Nation’s civilian use of byproduct, source, and special nuclear materials to ensure adequate protection of public health and safety.  The staff then identified those aspects of licensee performance that are important to the mission and therefore merit regulatory oversight.</w:t>
      </w:r>
    </w:p>
    <w:p w:rsidR="004E0D50" w:rsidRPr="00C000F2" w:rsidRDefault="004E0D5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FE1066" w:rsidRPr="00C000F2" w:rsidRDefault="000033E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 xml:space="preserve">The fundamental building blocks that form the framework for the </w:t>
      </w:r>
      <w:r w:rsidR="00594F9B">
        <w:rPr>
          <w:sz w:val="22"/>
          <w:szCs w:val="22"/>
        </w:rPr>
        <w:t xml:space="preserve">cROP </w:t>
      </w:r>
      <w:r w:rsidRPr="00C000F2">
        <w:rPr>
          <w:sz w:val="22"/>
          <w:szCs w:val="22"/>
        </w:rPr>
        <w:t>are s</w:t>
      </w:r>
      <w:r w:rsidR="005B5948" w:rsidRPr="00C000F2">
        <w:rPr>
          <w:sz w:val="22"/>
          <w:szCs w:val="22"/>
        </w:rPr>
        <w:t>ix</w:t>
      </w:r>
      <w:r w:rsidRPr="00C000F2">
        <w:rPr>
          <w:sz w:val="22"/>
          <w:szCs w:val="22"/>
        </w:rPr>
        <w:t xml:space="preserve"> cornerstones of safety: </w:t>
      </w:r>
      <w:r w:rsidR="005B5948" w:rsidRPr="00C000F2">
        <w:rPr>
          <w:sz w:val="22"/>
          <w:szCs w:val="22"/>
        </w:rPr>
        <w:t>design/engineering</w:t>
      </w:r>
      <w:r w:rsidRPr="00C000F2">
        <w:rPr>
          <w:sz w:val="22"/>
          <w:szCs w:val="22"/>
        </w:rPr>
        <w:t xml:space="preserve">, </w:t>
      </w:r>
      <w:r w:rsidR="005B5948" w:rsidRPr="00C000F2">
        <w:rPr>
          <w:sz w:val="22"/>
          <w:szCs w:val="22"/>
        </w:rPr>
        <w:t>procurement/fabrication</w:t>
      </w:r>
      <w:r w:rsidRPr="00C000F2">
        <w:rPr>
          <w:sz w:val="22"/>
          <w:szCs w:val="22"/>
        </w:rPr>
        <w:t xml:space="preserve">, </w:t>
      </w:r>
      <w:r w:rsidR="005B5948" w:rsidRPr="00C000F2">
        <w:rPr>
          <w:sz w:val="22"/>
          <w:szCs w:val="22"/>
        </w:rPr>
        <w:t>construction/installation</w:t>
      </w:r>
      <w:r w:rsidRPr="00C000F2">
        <w:rPr>
          <w:sz w:val="22"/>
          <w:szCs w:val="22"/>
        </w:rPr>
        <w:t xml:space="preserve">, </w:t>
      </w:r>
      <w:r w:rsidR="005B5948" w:rsidRPr="00C000F2">
        <w:rPr>
          <w:sz w:val="22"/>
          <w:szCs w:val="22"/>
        </w:rPr>
        <w:t>inspection/testing</w:t>
      </w:r>
      <w:r w:rsidRPr="00C000F2">
        <w:rPr>
          <w:sz w:val="22"/>
          <w:szCs w:val="22"/>
        </w:rPr>
        <w:t xml:space="preserve">, </w:t>
      </w:r>
      <w:r w:rsidR="005B5948" w:rsidRPr="00C000F2">
        <w:rPr>
          <w:sz w:val="22"/>
          <w:szCs w:val="22"/>
        </w:rPr>
        <w:t>operational programs</w:t>
      </w:r>
      <w:r w:rsidRPr="00C000F2">
        <w:rPr>
          <w:sz w:val="22"/>
          <w:szCs w:val="22"/>
        </w:rPr>
        <w:t>, and security</w:t>
      </w:r>
      <w:r w:rsidR="005B5948" w:rsidRPr="00C000F2">
        <w:rPr>
          <w:sz w:val="22"/>
          <w:szCs w:val="22"/>
        </w:rPr>
        <w:t xml:space="preserve"> programs for construction </w:t>
      </w:r>
      <w:r w:rsidR="00490191" w:rsidRPr="00C000F2">
        <w:rPr>
          <w:sz w:val="22"/>
          <w:szCs w:val="22"/>
        </w:rPr>
        <w:t xml:space="preserve">inspection </w:t>
      </w:r>
      <w:r w:rsidR="005B5948" w:rsidRPr="00C000F2">
        <w:rPr>
          <w:sz w:val="22"/>
          <w:szCs w:val="22"/>
        </w:rPr>
        <w:t>and operations</w:t>
      </w:r>
      <w:r w:rsidRPr="00C000F2">
        <w:rPr>
          <w:sz w:val="22"/>
          <w:szCs w:val="22"/>
        </w:rPr>
        <w:t xml:space="preserve">. </w:t>
      </w:r>
      <w:r w:rsidR="005B5948" w:rsidRPr="00C000F2">
        <w:rPr>
          <w:sz w:val="22"/>
          <w:szCs w:val="22"/>
        </w:rPr>
        <w:t xml:space="preserve"> </w:t>
      </w:r>
      <w:r w:rsidRPr="00C000F2">
        <w:rPr>
          <w:sz w:val="22"/>
          <w:szCs w:val="22"/>
        </w:rPr>
        <w:t xml:space="preserve">These cornerstones have been grouped into three strategic </w:t>
      </w:r>
      <w:r w:rsidR="005B5948" w:rsidRPr="00C000F2">
        <w:rPr>
          <w:sz w:val="22"/>
          <w:szCs w:val="22"/>
        </w:rPr>
        <w:t xml:space="preserve">performance </w:t>
      </w:r>
      <w:r w:rsidRPr="00C000F2">
        <w:rPr>
          <w:sz w:val="22"/>
          <w:szCs w:val="22"/>
        </w:rPr>
        <w:t xml:space="preserve">areas: </w:t>
      </w:r>
      <w:r w:rsidR="000B6A92" w:rsidRPr="00C000F2">
        <w:rPr>
          <w:sz w:val="22"/>
          <w:szCs w:val="22"/>
        </w:rPr>
        <w:t xml:space="preserve">construction </w:t>
      </w:r>
      <w:r w:rsidRPr="00C000F2">
        <w:rPr>
          <w:sz w:val="22"/>
          <w:szCs w:val="22"/>
        </w:rPr>
        <w:t xml:space="preserve">reactor safety, </w:t>
      </w:r>
      <w:r w:rsidR="005B5948" w:rsidRPr="00C000F2">
        <w:rPr>
          <w:sz w:val="22"/>
          <w:szCs w:val="22"/>
        </w:rPr>
        <w:t>operational readiness</w:t>
      </w:r>
      <w:r w:rsidRPr="00C000F2">
        <w:rPr>
          <w:sz w:val="22"/>
          <w:szCs w:val="22"/>
        </w:rPr>
        <w:t>, and safeguards</w:t>
      </w:r>
      <w:r w:rsidR="00490191" w:rsidRPr="00C000F2">
        <w:rPr>
          <w:sz w:val="22"/>
          <w:szCs w:val="22"/>
        </w:rPr>
        <w:t xml:space="preserve"> programs</w:t>
      </w:r>
      <w:r w:rsidRPr="00C000F2">
        <w:rPr>
          <w:sz w:val="22"/>
          <w:szCs w:val="22"/>
        </w:rPr>
        <w:t>.</w:t>
      </w:r>
    </w:p>
    <w:p w:rsidR="00FE1066"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FE1066"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For the construction reactor safety area, the objectives of the cornerstones of safety are defined as follows:</w:t>
      </w:r>
    </w:p>
    <w:p w:rsidR="00FE1066"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391374"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rPr>
          <w:sz w:val="22"/>
          <w:szCs w:val="22"/>
        </w:rPr>
      </w:pPr>
      <w:r w:rsidRPr="00C000F2">
        <w:rPr>
          <w:sz w:val="22"/>
          <w:szCs w:val="22"/>
        </w:rPr>
        <w:t xml:space="preserve">Design/Engineering:  The objective of this cornerstone is to </w:t>
      </w:r>
      <w:r w:rsidR="00720A10" w:rsidRPr="00C000F2">
        <w:rPr>
          <w:sz w:val="22"/>
          <w:szCs w:val="22"/>
        </w:rPr>
        <w:t xml:space="preserve">ensure </w:t>
      </w:r>
      <w:proofErr w:type="gramStart"/>
      <w:r w:rsidR="00720A10" w:rsidRPr="00C000F2">
        <w:rPr>
          <w:sz w:val="22"/>
          <w:szCs w:val="22"/>
        </w:rPr>
        <w:t>that licensees</w:t>
      </w:r>
      <w:proofErr w:type="gramEnd"/>
      <w:r w:rsidR="00720A10" w:rsidRPr="00C000F2">
        <w:rPr>
          <w:sz w:val="22"/>
          <w:szCs w:val="22"/>
        </w:rPr>
        <w:t>’</w:t>
      </w:r>
      <w:r w:rsidRPr="00C000F2">
        <w:rPr>
          <w:sz w:val="22"/>
          <w:szCs w:val="22"/>
        </w:rPr>
        <w:t xml:space="preserve"> </w:t>
      </w:r>
      <w:r w:rsidR="00B0626F" w:rsidRPr="00C000F2">
        <w:rPr>
          <w:sz w:val="22"/>
          <w:szCs w:val="22"/>
        </w:rPr>
        <w:t xml:space="preserve">programs and processes </w:t>
      </w:r>
      <w:r w:rsidR="00720A10" w:rsidRPr="00C000F2">
        <w:rPr>
          <w:sz w:val="22"/>
          <w:szCs w:val="22"/>
        </w:rPr>
        <w:t xml:space="preserve">are adequately </w:t>
      </w:r>
      <w:r w:rsidR="00B0626F" w:rsidRPr="00C000F2">
        <w:rPr>
          <w:sz w:val="22"/>
          <w:szCs w:val="22"/>
        </w:rPr>
        <w:t xml:space="preserve">developed and implemented </w:t>
      </w:r>
      <w:r w:rsidR="0024755B" w:rsidRPr="00C000F2">
        <w:rPr>
          <w:sz w:val="22"/>
          <w:szCs w:val="22"/>
        </w:rPr>
        <w:t xml:space="preserve">for design </w:t>
      </w:r>
      <w:r w:rsidR="00720A10" w:rsidRPr="00C000F2">
        <w:rPr>
          <w:sz w:val="22"/>
          <w:szCs w:val="22"/>
        </w:rPr>
        <w:t xml:space="preserve">and engineering </w:t>
      </w:r>
      <w:r w:rsidR="0024755B" w:rsidRPr="00C000F2">
        <w:rPr>
          <w:sz w:val="22"/>
          <w:szCs w:val="22"/>
        </w:rPr>
        <w:t>control</w:t>
      </w:r>
      <w:r w:rsidR="00720A10" w:rsidRPr="00C000F2">
        <w:rPr>
          <w:sz w:val="22"/>
          <w:szCs w:val="22"/>
        </w:rPr>
        <w:t>s</w:t>
      </w:r>
      <w:r w:rsidRPr="00C000F2">
        <w:rPr>
          <w:sz w:val="22"/>
          <w:szCs w:val="22"/>
        </w:rPr>
        <w:t>.</w:t>
      </w:r>
    </w:p>
    <w:p w:rsidR="00FE1066"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391374"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rPr>
          <w:sz w:val="22"/>
          <w:szCs w:val="22"/>
        </w:rPr>
      </w:pPr>
      <w:r w:rsidRPr="00C000F2">
        <w:rPr>
          <w:sz w:val="22"/>
          <w:szCs w:val="22"/>
        </w:rPr>
        <w:t xml:space="preserve">Procurement/Fabrication:  The objective of this cornerstone is to </w:t>
      </w:r>
      <w:r w:rsidR="00720A10" w:rsidRPr="00C000F2">
        <w:rPr>
          <w:sz w:val="22"/>
          <w:szCs w:val="22"/>
        </w:rPr>
        <w:t>ensure that</w:t>
      </w:r>
      <w:r w:rsidRPr="00C000F2">
        <w:rPr>
          <w:sz w:val="22"/>
          <w:szCs w:val="22"/>
        </w:rPr>
        <w:t xml:space="preserve"> licensee</w:t>
      </w:r>
      <w:r w:rsidR="00814EF9">
        <w:rPr>
          <w:sz w:val="22"/>
          <w:szCs w:val="22"/>
        </w:rPr>
        <w:t>’</w:t>
      </w:r>
      <w:r w:rsidRPr="00C000F2">
        <w:rPr>
          <w:sz w:val="22"/>
          <w:szCs w:val="22"/>
        </w:rPr>
        <w:t xml:space="preserve">s </w:t>
      </w:r>
      <w:r w:rsidR="0024755B" w:rsidRPr="00C000F2">
        <w:rPr>
          <w:sz w:val="22"/>
          <w:szCs w:val="22"/>
        </w:rPr>
        <w:t xml:space="preserve">programs and processes </w:t>
      </w:r>
      <w:r w:rsidR="00720A10" w:rsidRPr="00C000F2">
        <w:rPr>
          <w:sz w:val="22"/>
          <w:szCs w:val="22"/>
        </w:rPr>
        <w:t xml:space="preserve">are adequately </w:t>
      </w:r>
      <w:r w:rsidR="0024755B" w:rsidRPr="00C000F2">
        <w:rPr>
          <w:sz w:val="22"/>
          <w:szCs w:val="22"/>
        </w:rPr>
        <w:t>developed and implemented for procurement and fabrication activities</w:t>
      </w:r>
      <w:r w:rsidRPr="00C000F2">
        <w:rPr>
          <w:sz w:val="22"/>
          <w:szCs w:val="22"/>
        </w:rPr>
        <w:t>.</w:t>
      </w:r>
    </w:p>
    <w:p w:rsidR="00FE1066"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391374"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rPr>
          <w:sz w:val="22"/>
          <w:szCs w:val="22"/>
        </w:rPr>
      </w:pPr>
      <w:r w:rsidRPr="00C000F2">
        <w:rPr>
          <w:sz w:val="22"/>
          <w:szCs w:val="22"/>
        </w:rPr>
        <w:t xml:space="preserve">Construction/Installation:  The objective of this cornerstone is to </w:t>
      </w:r>
      <w:r w:rsidR="00720A10" w:rsidRPr="00C000F2">
        <w:rPr>
          <w:sz w:val="22"/>
          <w:szCs w:val="22"/>
        </w:rPr>
        <w:t>ensure that</w:t>
      </w:r>
      <w:r w:rsidRPr="00C000F2">
        <w:rPr>
          <w:sz w:val="22"/>
          <w:szCs w:val="22"/>
        </w:rPr>
        <w:t xml:space="preserve"> licensee’s programs and processes </w:t>
      </w:r>
      <w:r w:rsidR="00720A10" w:rsidRPr="00C000F2">
        <w:rPr>
          <w:sz w:val="22"/>
          <w:szCs w:val="22"/>
        </w:rPr>
        <w:t xml:space="preserve">are adequately </w:t>
      </w:r>
      <w:r w:rsidRPr="00C000F2">
        <w:rPr>
          <w:sz w:val="22"/>
          <w:szCs w:val="22"/>
        </w:rPr>
        <w:t xml:space="preserve">developed and implemented to ensure the construction and installation of facilities and structures, systems, and components </w:t>
      </w:r>
      <w:r w:rsidR="00720A10" w:rsidRPr="00C000F2">
        <w:rPr>
          <w:sz w:val="22"/>
          <w:szCs w:val="22"/>
        </w:rPr>
        <w:t xml:space="preserve">are </w:t>
      </w:r>
      <w:r w:rsidRPr="00C000F2">
        <w:rPr>
          <w:sz w:val="22"/>
          <w:szCs w:val="22"/>
        </w:rPr>
        <w:t>in accordance with the design.</w:t>
      </w:r>
    </w:p>
    <w:p w:rsidR="00C86F92" w:rsidRPr="00C000F2" w:rsidRDefault="00C86F92"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rPr>
          <w:sz w:val="22"/>
          <w:szCs w:val="22"/>
        </w:rPr>
      </w:pPr>
    </w:p>
    <w:p w:rsidR="00391374"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rPr>
          <w:sz w:val="22"/>
          <w:szCs w:val="22"/>
        </w:rPr>
      </w:pPr>
      <w:r w:rsidRPr="00C000F2">
        <w:rPr>
          <w:sz w:val="22"/>
          <w:szCs w:val="22"/>
        </w:rPr>
        <w:t xml:space="preserve">Inspection/Testing:  The objective of this cornerstone is to </w:t>
      </w:r>
      <w:r w:rsidR="00720A10" w:rsidRPr="00C000F2">
        <w:rPr>
          <w:sz w:val="22"/>
          <w:szCs w:val="22"/>
        </w:rPr>
        <w:t>ensure that</w:t>
      </w:r>
      <w:r w:rsidRPr="00C000F2">
        <w:rPr>
          <w:sz w:val="22"/>
          <w:szCs w:val="22"/>
        </w:rPr>
        <w:t xml:space="preserve"> licensees</w:t>
      </w:r>
      <w:r w:rsidR="00720A10" w:rsidRPr="00C000F2">
        <w:rPr>
          <w:sz w:val="22"/>
          <w:szCs w:val="22"/>
        </w:rPr>
        <w:t>’</w:t>
      </w:r>
      <w:r w:rsidRPr="00C000F2">
        <w:rPr>
          <w:sz w:val="22"/>
          <w:szCs w:val="22"/>
        </w:rPr>
        <w:t xml:space="preserve"> programs and processes </w:t>
      </w:r>
      <w:r w:rsidR="00720A10" w:rsidRPr="00C000F2">
        <w:rPr>
          <w:sz w:val="22"/>
          <w:szCs w:val="22"/>
        </w:rPr>
        <w:t xml:space="preserve">are adequately </w:t>
      </w:r>
      <w:r w:rsidRPr="00C000F2">
        <w:rPr>
          <w:sz w:val="22"/>
          <w:szCs w:val="22"/>
        </w:rPr>
        <w:t>developed and implemented to inspect and test programs, facilities, and structures, systems, and components.</w:t>
      </w:r>
    </w:p>
    <w:p w:rsidR="00391374" w:rsidRPr="00C000F2" w:rsidRDefault="00391374"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rPr>
          <w:sz w:val="22"/>
          <w:szCs w:val="22"/>
        </w:rPr>
      </w:pPr>
    </w:p>
    <w:p w:rsidR="00A97590"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For the operational readiness area, the objective of the cornerstone of safety is defined as follows:</w:t>
      </w:r>
    </w:p>
    <w:p w:rsidR="00A97590" w:rsidRPr="00C000F2" w:rsidRDefault="00A9759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391374"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rPr>
          <w:sz w:val="22"/>
          <w:szCs w:val="22"/>
        </w:rPr>
      </w:pPr>
      <w:r w:rsidRPr="00C000F2">
        <w:rPr>
          <w:sz w:val="22"/>
          <w:szCs w:val="22"/>
        </w:rPr>
        <w:t xml:space="preserve">Operational Programs:  The objective of this cornerstone is </w:t>
      </w:r>
      <w:r w:rsidR="00164CD9" w:rsidRPr="00C000F2">
        <w:rPr>
          <w:sz w:val="22"/>
          <w:szCs w:val="22"/>
        </w:rPr>
        <w:t xml:space="preserve">to </w:t>
      </w:r>
      <w:r w:rsidR="00720A10" w:rsidRPr="00C000F2">
        <w:rPr>
          <w:sz w:val="22"/>
          <w:szCs w:val="22"/>
        </w:rPr>
        <w:t>ensure that</w:t>
      </w:r>
      <w:r w:rsidR="00164CD9" w:rsidRPr="00C000F2">
        <w:rPr>
          <w:sz w:val="22"/>
          <w:szCs w:val="22"/>
        </w:rPr>
        <w:t xml:space="preserve"> licensees</w:t>
      </w:r>
      <w:r w:rsidR="00720A10" w:rsidRPr="00C000F2">
        <w:rPr>
          <w:sz w:val="22"/>
          <w:szCs w:val="22"/>
        </w:rPr>
        <w:t>’</w:t>
      </w:r>
      <w:r w:rsidR="00164CD9" w:rsidRPr="00C000F2">
        <w:rPr>
          <w:sz w:val="22"/>
          <w:szCs w:val="22"/>
        </w:rPr>
        <w:t xml:space="preserve"> </w:t>
      </w:r>
      <w:r w:rsidR="00720A10" w:rsidRPr="00C000F2">
        <w:rPr>
          <w:sz w:val="22"/>
          <w:szCs w:val="22"/>
        </w:rPr>
        <w:t xml:space="preserve">adequately </w:t>
      </w:r>
      <w:r w:rsidR="00164CD9" w:rsidRPr="00C000F2">
        <w:rPr>
          <w:sz w:val="22"/>
          <w:szCs w:val="22"/>
        </w:rPr>
        <w:t xml:space="preserve">develop </w:t>
      </w:r>
      <w:r w:rsidR="00720A10" w:rsidRPr="00C000F2">
        <w:rPr>
          <w:sz w:val="22"/>
          <w:szCs w:val="22"/>
        </w:rPr>
        <w:t xml:space="preserve">and implement </w:t>
      </w:r>
      <w:r w:rsidR="00164CD9" w:rsidRPr="00C000F2">
        <w:rPr>
          <w:sz w:val="22"/>
          <w:szCs w:val="22"/>
        </w:rPr>
        <w:t>the operational programs required by a license condition or regulation.</w:t>
      </w:r>
    </w:p>
    <w:p w:rsidR="00A97590" w:rsidRPr="00C000F2" w:rsidRDefault="00A9759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A97590"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For the safeguards programs area, the objective of the cornerstone of safety is defined as follows:</w:t>
      </w:r>
    </w:p>
    <w:p w:rsidR="007541AE" w:rsidRPr="00C000F2" w:rsidRDefault="007541AE"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391374"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rPr>
          <w:sz w:val="22"/>
          <w:szCs w:val="22"/>
        </w:rPr>
      </w:pPr>
      <w:r w:rsidRPr="00C000F2">
        <w:rPr>
          <w:sz w:val="22"/>
          <w:szCs w:val="22"/>
        </w:rPr>
        <w:t xml:space="preserve">Security programs for construction inspection and operations:  The objective of this </w:t>
      </w:r>
      <w:r w:rsidR="002A6BE1" w:rsidRPr="00C000F2">
        <w:rPr>
          <w:sz w:val="22"/>
          <w:szCs w:val="22"/>
        </w:rPr>
        <w:t>cornerstone is to provide assurance that (1) construction activities are not adversely impacted due to fitness-for-duty issues; and (2) the licensee’s security programs use a defense-in-depth approach and can protect against the design basis threat of radiological sabotage from internal and external threats.</w:t>
      </w:r>
    </w:p>
    <w:p w:rsidR="00FE1066"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B23A47" w:rsidRDefault="0015243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sectPr w:rsidR="00B23A47" w:rsidSect="00232E4D">
          <w:pgSz w:w="12240" w:h="15840"/>
          <w:pgMar w:top="1440" w:right="1440" w:bottom="1440" w:left="1440" w:header="1440" w:footer="1440" w:gutter="0"/>
          <w:cols w:space="720"/>
          <w:docGrid w:linePitch="360"/>
        </w:sectPr>
      </w:pPr>
      <w:r w:rsidRPr="00C000F2">
        <w:rPr>
          <w:sz w:val="22"/>
          <w:szCs w:val="22"/>
        </w:rPr>
        <w:t xml:space="preserve">In addition to the cornerstones, the cROP features </w:t>
      </w:r>
      <w:ins w:id="478" w:author="Author" w:date="2014-08-08T11:25:00Z">
        <w:r w:rsidR="00601A9A">
          <w:rPr>
            <w:sz w:val="22"/>
            <w:szCs w:val="22"/>
          </w:rPr>
          <w:t>three</w:t>
        </w:r>
        <w:r w:rsidR="00601A9A" w:rsidRPr="00C000F2">
          <w:rPr>
            <w:sz w:val="22"/>
            <w:szCs w:val="22"/>
          </w:rPr>
          <w:t xml:space="preserve"> </w:t>
        </w:r>
      </w:ins>
      <w:r w:rsidRPr="00C000F2">
        <w:rPr>
          <w:sz w:val="22"/>
          <w:szCs w:val="22"/>
        </w:rPr>
        <w:t xml:space="preserve">"cross-cutting" </w:t>
      </w:r>
      <w:r w:rsidR="005C51A1" w:rsidRPr="00C000F2">
        <w:rPr>
          <w:sz w:val="22"/>
          <w:szCs w:val="22"/>
        </w:rPr>
        <w:t>areas</w:t>
      </w:r>
      <w:r w:rsidRPr="00C000F2">
        <w:rPr>
          <w:sz w:val="22"/>
          <w:szCs w:val="22"/>
        </w:rPr>
        <w:t>, so named because they affect and are therefore part of each of the cornerstones.</w:t>
      </w:r>
      <w:r w:rsidR="005C51A1" w:rsidRPr="00C000F2">
        <w:rPr>
          <w:sz w:val="22"/>
          <w:szCs w:val="22"/>
        </w:rPr>
        <w:t xml:space="preserve">  The cross-cutting areas are </w:t>
      </w:r>
      <w:ins w:id="479" w:author="Author" w:date="2014-08-08T11:25:00Z">
        <w:r w:rsidR="00601A9A">
          <w:rPr>
            <w:sz w:val="22"/>
            <w:szCs w:val="22"/>
          </w:rPr>
          <w:t>Human Performance, Problem Identification and Resolution,</w:t>
        </w:r>
      </w:ins>
      <w:r w:rsidR="005C51A1" w:rsidRPr="00C000F2">
        <w:rPr>
          <w:sz w:val="22"/>
          <w:szCs w:val="22"/>
        </w:rPr>
        <w:t xml:space="preserve"> and Safety Conscious Work Environment.  Cross-cutting components and aspects are defined for </w:t>
      </w:r>
      <w:ins w:id="480" w:author="Author" w:date="2014-08-08T11:25:00Z">
        <w:r w:rsidR="00601A9A">
          <w:rPr>
            <w:sz w:val="22"/>
            <w:szCs w:val="22"/>
          </w:rPr>
          <w:t>each</w:t>
        </w:r>
        <w:r w:rsidR="00601A9A" w:rsidRPr="00C000F2">
          <w:rPr>
            <w:sz w:val="22"/>
            <w:szCs w:val="22"/>
          </w:rPr>
          <w:t xml:space="preserve"> </w:t>
        </w:r>
      </w:ins>
      <w:r w:rsidR="005C51A1" w:rsidRPr="00C000F2">
        <w:rPr>
          <w:sz w:val="22"/>
          <w:szCs w:val="22"/>
        </w:rPr>
        <w:t>of the cross-cutting areas.</w:t>
      </w:r>
    </w:p>
    <w:p w:rsidR="0015243A" w:rsidRPr="00C000F2" w:rsidRDefault="0015243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0033EA" w:rsidRPr="00C000F2" w:rsidRDefault="000033E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This framework is based on the principle that the agency’s mission of assuring public health and safety is met when the agency has reasonable assurance that licensees are meeting the objectives of the s</w:t>
      </w:r>
      <w:r w:rsidR="005B5948" w:rsidRPr="00C000F2">
        <w:rPr>
          <w:sz w:val="22"/>
          <w:szCs w:val="22"/>
        </w:rPr>
        <w:t>ix</w:t>
      </w:r>
      <w:r w:rsidRPr="00C000F2">
        <w:rPr>
          <w:sz w:val="22"/>
          <w:szCs w:val="22"/>
        </w:rPr>
        <w:t xml:space="preserve"> cornerstones of safety. </w:t>
      </w:r>
      <w:r w:rsidR="005B5948" w:rsidRPr="00C000F2">
        <w:rPr>
          <w:sz w:val="22"/>
          <w:szCs w:val="22"/>
        </w:rPr>
        <w:t xml:space="preserve"> </w:t>
      </w:r>
      <w:r w:rsidRPr="00C000F2">
        <w:rPr>
          <w:sz w:val="22"/>
          <w:szCs w:val="22"/>
        </w:rPr>
        <w:t xml:space="preserve">The </w:t>
      </w:r>
      <w:r w:rsidR="005B5948" w:rsidRPr="00C000F2">
        <w:rPr>
          <w:sz w:val="22"/>
          <w:szCs w:val="22"/>
        </w:rPr>
        <w:t>construction</w:t>
      </w:r>
      <w:r w:rsidRPr="00C000F2">
        <w:rPr>
          <w:sz w:val="22"/>
          <w:szCs w:val="22"/>
        </w:rPr>
        <w:t xml:space="preserve"> inspection program is an integral part, along with</w:t>
      </w:r>
      <w:r w:rsidR="005B5948" w:rsidRPr="00C000F2">
        <w:rPr>
          <w:sz w:val="22"/>
          <w:szCs w:val="22"/>
        </w:rPr>
        <w:t xml:space="preserve"> </w:t>
      </w:r>
      <w:r w:rsidRPr="00C000F2">
        <w:rPr>
          <w:sz w:val="22"/>
          <w:szCs w:val="22"/>
        </w:rPr>
        <w:t xml:space="preserve">assessment, and enforcement, of the </w:t>
      </w:r>
      <w:r w:rsidR="005B5948" w:rsidRPr="00C000F2">
        <w:rPr>
          <w:sz w:val="22"/>
          <w:szCs w:val="22"/>
        </w:rPr>
        <w:t xml:space="preserve">construction </w:t>
      </w:r>
      <w:r w:rsidRPr="00C000F2">
        <w:rPr>
          <w:sz w:val="22"/>
          <w:szCs w:val="22"/>
        </w:rPr>
        <w:t xml:space="preserve">reactor oversight process.  </w:t>
      </w:r>
      <w:r w:rsidR="00E857B6" w:rsidRPr="00C000F2">
        <w:rPr>
          <w:sz w:val="22"/>
          <w:szCs w:val="22"/>
        </w:rPr>
        <w:t>Along with the verification that all ITAAC have been completed, a</w:t>
      </w:r>
      <w:r w:rsidRPr="00C000F2">
        <w:rPr>
          <w:sz w:val="22"/>
          <w:szCs w:val="22"/>
        </w:rPr>
        <w:t xml:space="preserve">cceptable </w:t>
      </w:r>
      <w:r w:rsidR="007D5A04" w:rsidRPr="00C000F2">
        <w:rPr>
          <w:sz w:val="22"/>
          <w:szCs w:val="22"/>
        </w:rPr>
        <w:t>performance in the cornerstones, as measured by the risk-informed baseline inspection program, provides reasonable assurance that the facility has been constructed and will be operated in conformity with the license and thus, assures the public health and safety</w:t>
      </w:r>
      <w:r w:rsidRPr="00C000F2">
        <w:rPr>
          <w:sz w:val="22"/>
          <w:szCs w:val="22"/>
        </w:rPr>
        <w:t>.</w:t>
      </w:r>
    </w:p>
    <w:p w:rsidR="005B5948" w:rsidRPr="00C000F2" w:rsidRDefault="005B5948"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0033EA" w:rsidRPr="00C000F2" w:rsidRDefault="000033E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 xml:space="preserve">Another principle of the framework is that there is a level of licensee performance in the cornerstones above which the NRC does not need to engage the licensee beyond some minimum level. </w:t>
      </w:r>
      <w:r w:rsidR="005B5948" w:rsidRPr="00C000F2">
        <w:rPr>
          <w:sz w:val="22"/>
          <w:szCs w:val="22"/>
        </w:rPr>
        <w:t xml:space="preserve"> </w:t>
      </w:r>
      <w:r w:rsidRPr="00C000F2">
        <w:rPr>
          <w:sz w:val="22"/>
          <w:szCs w:val="22"/>
        </w:rPr>
        <w:t xml:space="preserve">When this level of licensee performance is reached, the risk-informed baseline inspection </w:t>
      </w:r>
      <w:r w:rsidR="005B5948" w:rsidRPr="00C000F2">
        <w:rPr>
          <w:sz w:val="22"/>
          <w:szCs w:val="22"/>
        </w:rPr>
        <w:t>is</w:t>
      </w:r>
      <w:r w:rsidRPr="00C000F2">
        <w:rPr>
          <w:sz w:val="22"/>
          <w:szCs w:val="22"/>
        </w:rPr>
        <w:t xml:space="preserve"> sufficient to provide reasonable assurance of public health and safety.</w:t>
      </w:r>
    </w:p>
    <w:p w:rsidR="000033EA" w:rsidRPr="00C000F2" w:rsidRDefault="000033E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262996" w:rsidRDefault="000033E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The supplemental portion of the inspection program provide</w:t>
      </w:r>
      <w:r w:rsidR="00EE122B">
        <w:rPr>
          <w:sz w:val="22"/>
          <w:szCs w:val="22"/>
        </w:rPr>
        <w:t>s</w:t>
      </w:r>
      <w:r w:rsidRPr="00C000F2">
        <w:rPr>
          <w:sz w:val="22"/>
          <w:szCs w:val="22"/>
        </w:rPr>
        <w:t xml:space="preserve"> more diagnostic inspections of identified problems and issues beyond the baseline. </w:t>
      </w:r>
      <w:r w:rsidR="005B5948" w:rsidRPr="00C000F2">
        <w:rPr>
          <w:sz w:val="22"/>
          <w:szCs w:val="22"/>
        </w:rPr>
        <w:t>Supplemental inspections</w:t>
      </w:r>
      <w:r w:rsidRPr="00C000F2">
        <w:rPr>
          <w:sz w:val="22"/>
          <w:szCs w:val="22"/>
        </w:rPr>
        <w:t xml:space="preserve"> will be planned in response to issues that result in crossing a</w:t>
      </w:r>
      <w:r w:rsidR="005B5948" w:rsidRPr="00C000F2">
        <w:rPr>
          <w:sz w:val="22"/>
          <w:szCs w:val="22"/>
        </w:rPr>
        <w:t xml:space="preserve"> </w:t>
      </w:r>
      <w:r w:rsidR="000E148A" w:rsidRPr="00C000F2">
        <w:rPr>
          <w:sz w:val="22"/>
          <w:szCs w:val="22"/>
        </w:rPr>
        <w:t>CAM</w:t>
      </w:r>
      <w:r w:rsidRPr="00C000F2">
        <w:rPr>
          <w:sz w:val="22"/>
          <w:szCs w:val="22"/>
        </w:rPr>
        <w:t xml:space="preserve"> threshold. </w:t>
      </w:r>
      <w:r w:rsidR="005B5948" w:rsidRPr="00C000F2">
        <w:rPr>
          <w:sz w:val="22"/>
          <w:szCs w:val="22"/>
        </w:rPr>
        <w:t xml:space="preserve"> </w:t>
      </w:r>
      <w:r w:rsidRPr="00C000F2">
        <w:rPr>
          <w:sz w:val="22"/>
          <w:szCs w:val="22"/>
        </w:rPr>
        <w:t>These changes to the inspection program are factored into the inspection program through the assessmen</w:t>
      </w:r>
      <w:r w:rsidR="00740211" w:rsidRPr="00C000F2">
        <w:rPr>
          <w:sz w:val="22"/>
          <w:szCs w:val="22"/>
        </w:rPr>
        <w:t>t program</w:t>
      </w:r>
      <w:r w:rsidR="000E148A" w:rsidRPr="00C000F2">
        <w:rPr>
          <w:sz w:val="22"/>
          <w:szCs w:val="22"/>
        </w:rPr>
        <w:t xml:space="preserve"> as further discussed in Section 2506-</w:t>
      </w:r>
      <w:r w:rsidR="00D971B0">
        <w:rPr>
          <w:sz w:val="22"/>
          <w:szCs w:val="22"/>
        </w:rPr>
        <w:t>09</w:t>
      </w:r>
      <w:r w:rsidRPr="00C000F2">
        <w:rPr>
          <w:sz w:val="22"/>
          <w:szCs w:val="22"/>
        </w:rPr>
        <w:t>.</w:t>
      </w:r>
    </w:p>
    <w:p w:rsidR="00C86F92" w:rsidRDefault="00C86F92"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262996" w:rsidRPr="00262996" w:rsidRDefault="00262996" w:rsidP="00932402">
      <w:pPr>
        <w:rPr>
          <w:rFonts w:cs="Arial"/>
          <w:szCs w:val="22"/>
        </w:rPr>
      </w:pPr>
      <w:r w:rsidRPr="00262996">
        <w:rPr>
          <w:rFonts w:cs="Arial"/>
          <w:szCs w:val="22"/>
        </w:rPr>
        <w:t>10 CFR Part 50, Appendix B, Criterion 1, states that the applicant/licensee may delegate to others, such as contractors, agents, or consultants, the work of establishing and executing the quality assurance program, or any part thereof, but shall retain responsibility for the quality assurance program.  If the licensee has contracted all or portions of the construction of the nuclear power plant, then the licensee has delegated to the contractor(s), agents, or consultants, the work of establishing and executing the QA program, or parts thereof.  In these cases the contractor(s) is/are acting as an agent(s) of the licensee.  It is NRC</w:t>
      </w:r>
      <w:r w:rsidR="003B366B">
        <w:rPr>
          <w:rFonts w:cs="Arial"/>
          <w:szCs w:val="22"/>
        </w:rPr>
        <w:t xml:space="preserve"> policy to hold licensees and applicants responsible for the acts of their employees, contractors, or vendors and their employees, and the NRC may cite the licensee or applicant for violations committed by its employees, contractors, or vendors and their employees.  Consequently, citations against the contractor/constructor (agent of the licensee) instead of the licensee would be very unusual.  As such, situations where this approach is considered should be reviewed by senior agency management during </w:t>
      </w:r>
      <w:proofErr w:type="gramStart"/>
      <w:r w:rsidR="003B366B">
        <w:rPr>
          <w:rFonts w:cs="Arial"/>
          <w:szCs w:val="22"/>
        </w:rPr>
        <w:t>a Significance</w:t>
      </w:r>
      <w:proofErr w:type="gramEnd"/>
      <w:r w:rsidR="003B366B">
        <w:rPr>
          <w:rFonts w:cs="Arial"/>
          <w:szCs w:val="22"/>
        </w:rPr>
        <w:t xml:space="preserve"> and Enforcement Review Panel (SERP) or other similar process.</w:t>
      </w:r>
    </w:p>
    <w:p w:rsidR="00262996" w:rsidRPr="00262996" w:rsidRDefault="00262996"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23A47" w:rsidRDefault="0026299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sectPr w:rsidR="00B23A47" w:rsidSect="00232E4D">
          <w:pgSz w:w="12240" w:h="15840"/>
          <w:pgMar w:top="1440" w:right="1440" w:bottom="1440" w:left="1440" w:header="1440" w:footer="1440" w:gutter="0"/>
          <w:cols w:space="720"/>
          <w:docGrid w:linePitch="360"/>
        </w:sectPr>
      </w:pPr>
      <w:r w:rsidRPr="00262996">
        <w:rPr>
          <w:sz w:val="22"/>
          <w:szCs w:val="22"/>
        </w:rPr>
        <w:t>In 72 FR 49352, the agency made clear the difference between suppliers and contractors performing construction, or the functional equivalent of construction.  A supplier provides basic components and does not perform construction as defined in 10 CFR Part 50.10.  Suppliers are inspected via the vendor inspection program.  Contractors performing construction, or the functional equivalent of construction, do so as agents of a licensee by assembling or installing basic components that eventually are installed in their final resting place.  Inspections of licensee agents are conducted by Region II as part of the baseline inspection program and enforcement actions are taken against the licensee, who retains ultimate responsibility for the quality assurance program.</w:t>
      </w:r>
    </w:p>
    <w:p w:rsidR="007B5CA9" w:rsidRDefault="007B5CA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B2909" w:rsidRDefault="003B29FE"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2506</w:t>
      </w:r>
      <w:r w:rsidR="00D169D1" w:rsidRPr="00C000F2">
        <w:rPr>
          <w:sz w:val="22"/>
          <w:szCs w:val="22"/>
        </w:rPr>
        <w:t>-0</w:t>
      </w:r>
      <w:r w:rsidR="005B5948" w:rsidRPr="00C000F2">
        <w:rPr>
          <w:sz w:val="22"/>
          <w:szCs w:val="22"/>
        </w:rPr>
        <w:t>7</w:t>
      </w:r>
      <w:r w:rsidR="00D169D1" w:rsidRPr="00C000F2">
        <w:rPr>
          <w:sz w:val="22"/>
          <w:szCs w:val="22"/>
        </w:rPr>
        <w:tab/>
      </w:r>
      <w:bookmarkEnd w:id="456"/>
      <w:bookmarkEnd w:id="457"/>
      <w:bookmarkEnd w:id="458"/>
      <w:bookmarkEnd w:id="459"/>
      <w:bookmarkEnd w:id="460"/>
      <w:bookmarkEnd w:id="461"/>
      <w:bookmarkEnd w:id="462"/>
      <w:bookmarkEnd w:id="463"/>
      <w:bookmarkEnd w:id="464"/>
      <w:bookmarkEnd w:id="465"/>
      <w:bookmarkEnd w:id="466"/>
      <w:bookmarkEnd w:id="467"/>
      <w:r w:rsidR="0012041E" w:rsidRPr="00C000F2">
        <w:rPr>
          <w:sz w:val="22"/>
          <w:szCs w:val="22"/>
        </w:rPr>
        <w:t>CONSTRUCTION INSPECTION PROGRAM</w:t>
      </w:r>
      <w:r w:rsidR="0003416F" w:rsidRPr="00C000F2">
        <w:rPr>
          <w:sz w:val="22"/>
          <w:szCs w:val="22"/>
        </w:rPr>
        <w:t xml:space="preserve"> (CIP)</w:t>
      </w:r>
      <w:bookmarkEnd w:id="468"/>
      <w:bookmarkEnd w:id="469"/>
      <w:bookmarkEnd w:id="470"/>
      <w:bookmarkEnd w:id="471"/>
      <w:r w:rsidR="00C831B9">
        <w:rPr>
          <w:sz w:val="22"/>
          <w:szCs w:val="22"/>
        </w:rPr>
        <w:fldChar w:fldCharType="begin"/>
      </w:r>
      <w:r w:rsidR="00DF6475">
        <w:instrText xml:space="preserve"> TC "</w:instrText>
      </w:r>
      <w:bookmarkStart w:id="481" w:name="_Toc361140227"/>
      <w:bookmarkStart w:id="482" w:name="_Toc362608332"/>
      <w:bookmarkStart w:id="483" w:name="_Toc364854580"/>
      <w:bookmarkStart w:id="484" w:name="_Toc364854740"/>
      <w:bookmarkStart w:id="485" w:name="_Toc395690484"/>
      <w:r w:rsidR="00DF6475" w:rsidRPr="004B5513">
        <w:rPr>
          <w:sz w:val="22"/>
          <w:szCs w:val="22"/>
        </w:rPr>
        <w:instrText>2506-07</w:instrText>
      </w:r>
      <w:r w:rsidR="00DF6475" w:rsidRPr="004B5513">
        <w:rPr>
          <w:sz w:val="22"/>
          <w:szCs w:val="22"/>
        </w:rPr>
        <w:tab/>
        <w:instrText>CONSTRUCTION INSPECTION PROGRAM (CIP)</w:instrText>
      </w:r>
      <w:bookmarkEnd w:id="481"/>
      <w:bookmarkEnd w:id="482"/>
      <w:bookmarkEnd w:id="483"/>
      <w:bookmarkEnd w:id="484"/>
      <w:bookmarkEnd w:id="485"/>
      <w:r w:rsidR="00DF6475">
        <w:instrText xml:space="preserve">" \f C \l "1" </w:instrText>
      </w:r>
      <w:r w:rsidR="00C831B9">
        <w:rPr>
          <w:sz w:val="22"/>
          <w:szCs w:val="22"/>
        </w:rPr>
        <w:fldChar w:fldCharType="end"/>
      </w:r>
    </w:p>
    <w:bookmarkEnd w:id="472"/>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E16A90" w:rsidRPr="00C000F2" w:rsidRDefault="00E16A9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w:t>
      </w:r>
      <w:r w:rsidR="0090229B" w:rsidRPr="00C000F2">
        <w:rPr>
          <w:rFonts w:cs="Arial"/>
          <w:szCs w:val="22"/>
        </w:rPr>
        <w:t>CIP</w:t>
      </w:r>
      <w:r w:rsidRPr="00C000F2">
        <w:rPr>
          <w:rFonts w:cs="Arial"/>
          <w:szCs w:val="22"/>
        </w:rPr>
        <w:t xml:space="preserve"> is an integral part of the NRC’s </w:t>
      </w:r>
      <w:r w:rsidR="00F219D5" w:rsidRPr="00C000F2">
        <w:rPr>
          <w:rFonts w:cs="Arial"/>
          <w:szCs w:val="22"/>
        </w:rPr>
        <w:t>cROP</w:t>
      </w:r>
      <w:r w:rsidRPr="00C000F2">
        <w:rPr>
          <w:rFonts w:cs="Arial"/>
          <w:szCs w:val="22"/>
        </w:rPr>
        <w:t xml:space="preserve"> and supports the goals and objectives of that process.  The objectives of the </w:t>
      </w:r>
      <w:r w:rsidR="0003416F" w:rsidRPr="00C000F2">
        <w:rPr>
          <w:rFonts w:cs="Arial"/>
          <w:szCs w:val="22"/>
        </w:rPr>
        <w:t>CIP</w:t>
      </w:r>
      <w:r w:rsidRPr="00C000F2">
        <w:rPr>
          <w:rFonts w:cs="Arial"/>
          <w:szCs w:val="22"/>
        </w:rPr>
        <w:t xml:space="preserve"> are to:</w:t>
      </w:r>
    </w:p>
    <w:p w:rsidR="0003416F" w:rsidRPr="00C000F2" w:rsidRDefault="0003416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3416F" w:rsidRPr="00C000F2" w:rsidRDefault="0003416F" w:rsidP="00932402">
      <w:pPr>
        <w:pStyle w:val="Lettered"/>
        <w:ind w:left="807" w:hanging="533"/>
        <w:jc w:val="left"/>
        <w:rPr>
          <w:sz w:val="22"/>
          <w:szCs w:val="22"/>
        </w:rPr>
      </w:pPr>
      <w:r w:rsidRPr="00C000F2">
        <w:rPr>
          <w:sz w:val="22"/>
          <w:szCs w:val="22"/>
        </w:rPr>
        <w:t>a.</w:t>
      </w:r>
      <w:r w:rsidRPr="00C000F2">
        <w:rPr>
          <w:sz w:val="22"/>
          <w:szCs w:val="22"/>
        </w:rPr>
        <w:tab/>
      </w:r>
      <w:r w:rsidR="007D2874" w:rsidRPr="00C000F2">
        <w:rPr>
          <w:sz w:val="22"/>
          <w:szCs w:val="22"/>
        </w:rPr>
        <w:t>D</w:t>
      </w:r>
      <w:r w:rsidR="00F219D5" w:rsidRPr="00C000F2">
        <w:rPr>
          <w:sz w:val="22"/>
          <w:szCs w:val="22"/>
        </w:rPr>
        <w:t xml:space="preserve">etermine whether or not </w:t>
      </w:r>
      <w:r w:rsidR="000F2C39" w:rsidRPr="00C000F2">
        <w:rPr>
          <w:sz w:val="22"/>
          <w:szCs w:val="22"/>
        </w:rPr>
        <w:t>appropriate</w:t>
      </w:r>
      <w:r w:rsidRPr="00C000F2">
        <w:rPr>
          <w:sz w:val="22"/>
          <w:szCs w:val="22"/>
        </w:rPr>
        <w:t xml:space="preserve"> quality </w:t>
      </w:r>
      <w:r w:rsidR="000F2C39" w:rsidRPr="00C000F2">
        <w:rPr>
          <w:sz w:val="22"/>
          <w:szCs w:val="22"/>
        </w:rPr>
        <w:t xml:space="preserve">controls are implemented in the development of </w:t>
      </w:r>
      <w:r w:rsidRPr="00C000F2">
        <w:rPr>
          <w:sz w:val="22"/>
          <w:szCs w:val="22"/>
        </w:rPr>
        <w:t xml:space="preserve">applications </w:t>
      </w:r>
      <w:r w:rsidR="000F2C39" w:rsidRPr="00C000F2">
        <w:rPr>
          <w:sz w:val="22"/>
          <w:szCs w:val="22"/>
        </w:rPr>
        <w:t xml:space="preserve">that will be or </w:t>
      </w:r>
      <w:r w:rsidR="00F219D5" w:rsidRPr="00C000F2">
        <w:rPr>
          <w:sz w:val="22"/>
          <w:szCs w:val="22"/>
        </w:rPr>
        <w:t>have been</w:t>
      </w:r>
      <w:r w:rsidRPr="00C000F2">
        <w:rPr>
          <w:sz w:val="22"/>
          <w:szCs w:val="22"/>
        </w:rPr>
        <w:t xml:space="preserve"> submitted to the NRC</w:t>
      </w:r>
      <w:r w:rsidR="00F219D5" w:rsidRPr="00C000F2">
        <w:rPr>
          <w:sz w:val="22"/>
          <w:szCs w:val="22"/>
        </w:rPr>
        <w:t>;</w:t>
      </w:r>
      <w:r w:rsidR="0023400E" w:rsidRPr="00C000F2">
        <w:rPr>
          <w:sz w:val="22"/>
          <w:szCs w:val="22"/>
        </w:rPr>
        <w:t xml:space="preserve"> and</w:t>
      </w:r>
    </w:p>
    <w:p w:rsidR="00E16A90" w:rsidRPr="00C000F2" w:rsidRDefault="00E16A9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E16A90" w:rsidRPr="00C000F2" w:rsidRDefault="0003416F" w:rsidP="00932402">
      <w:pPr>
        <w:pStyle w:val="Lettered"/>
        <w:ind w:left="807" w:hanging="533"/>
        <w:jc w:val="left"/>
        <w:rPr>
          <w:sz w:val="22"/>
          <w:szCs w:val="22"/>
        </w:rPr>
      </w:pPr>
      <w:r w:rsidRPr="00C000F2">
        <w:rPr>
          <w:sz w:val="22"/>
          <w:szCs w:val="22"/>
        </w:rPr>
        <w:t>b</w:t>
      </w:r>
      <w:r w:rsidR="00E16A90" w:rsidRPr="00C000F2">
        <w:rPr>
          <w:sz w:val="22"/>
          <w:szCs w:val="22"/>
        </w:rPr>
        <w:t>.</w:t>
      </w:r>
      <w:r w:rsidR="00E16A90" w:rsidRPr="00C000F2">
        <w:rPr>
          <w:sz w:val="22"/>
          <w:szCs w:val="22"/>
        </w:rPr>
        <w:tab/>
      </w:r>
      <w:r w:rsidR="00E16A90" w:rsidRPr="00C000F2">
        <w:rPr>
          <w:sz w:val="22"/>
          <w:szCs w:val="22"/>
        </w:rPr>
        <w:tab/>
      </w:r>
      <w:r w:rsidR="007D2874" w:rsidRPr="00C000F2">
        <w:rPr>
          <w:sz w:val="22"/>
          <w:szCs w:val="22"/>
        </w:rPr>
        <w:t>P</w:t>
      </w:r>
      <w:r w:rsidR="00F219D5" w:rsidRPr="00C000F2">
        <w:rPr>
          <w:sz w:val="22"/>
          <w:szCs w:val="22"/>
        </w:rPr>
        <w:t xml:space="preserve">rovide reasonable assurance that the facility has been constructed </w:t>
      </w:r>
      <w:r w:rsidR="00E7203D" w:rsidRPr="00C000F2">
        <w:rPr>
          <w:sz w:val="22"/>
          <w:szCs w:val="22"/>
        </w:rPr>
        <w:t>and will operate in conformity</w:t>
      </w:r>
      <w:r w:rsidR="00F219D5" w:rsidRPr="00C000F2">
        <w:rPr>
          <w:sz w:val="22"/>
          <w:szCs w:val="22"/>
        </w:rPr>
        <w:t xml:space="preserve"> with the license, the provisions of the Act, and the Commission's rules and regulations.</w:t>
      </w:r>
    </w:p>
    <w:p w:rsidR="00C10737" w:rsidRDefault="00C1073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75924" w:rsidRDefault="0067637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CIP </w:t>
      </w:r>
      <w:r w:rsidR="009B105C">
        <w:rPr>
          <w:rFonts w:cs="Arial"/>
          <w:szCs w:val="22"/>
        </w:rPr>
        <w:t xml:space="preserve">is conducted to </w:t>
      </w:r>
      <w:r w:rsidR="00275924">
        <w:rPr>
          <w:rFonts w:cs="Arial"/>
          <w:szCs w:val="22"/>
        </w:rPr>
        <w:t>support a licensing decision for an ESP</w:t>
      </w:r>
      <w:r w:rsidR="00CD5EA2">
        <w:rPr>
          <w:rFonts w:cs="Arial"/>
          <w:szCs w:val="22"/>
        </w:rPr>
        <w:t xml:space="preserve"> application</w:t>
      </w:r>
      <w:r w:rsidR="00275924">
        <w:rPr>
          <w:rFonts w:cs="Arial"/>
          <w:szCs w:val="22"/>
        </w:rPr>
        <w:t xml:space="preserve">; </w:t>
      </w:r>
      <w:r w:rsidR="009B105C">
        <w:rPr>
          <w:rFonts w:cs="Arial"/>
          <w:szCs w:val="22"/>
        </w:rPr>
        <w:t xml:space="preserve">to </w:t>
      </w:r>
      <w:r w:rsidRPr="00C000F2">
        <w:rPr>
          <w:rFonts w:cs="Arial"/>
          <w:szCs w:val="22"/>
        </w:rPr>
        <w:t>support a licensing decision for a</w:t>
      </w:r>
      <w:r w:rsidR="0092097E">
        <w:rPr>
          <w:rFonts w:cs="Arial"/>
          <w:szCs w:val="22"/>
        </w:rPr>
        <w:t xml:space="preserve"> </w:t>
      </w:r>
      <w:r w:rsidRPr="00C000F2">
        <w:rPr>
          <w:rFonts w:cs="Arial"/>
          <w:szCs w:val="22"/>
        </w:rPr>
        <w:t>COL application</w:t>
      </w:r>
      <w:r w:rsidR="00275924">
        <w:rPr>
          <w:rFonts w:cs="Arial"/>
          <w:szCs w:val="22"/>
        </w:rPr>
        <w:t xml:space="preserve">; and </w:t>
      </w:r>
      <w:r w:rsidR="009B105C">
        <w:rPr>
          <w:rFonts w:cs="Arial"/>
          <w:szCs w:val="22"/>
        </w:rPr>
        <w:t xml:space="preserve">to </w:t>
      </w:r>
      <w:r w:rsidRPr="00C000F2">
        <w:rPr>
          <w:rFonts w:cs="Arial"/>
          <w:szCs w:val="22"/>
        </w:rPr>
        <w:t xml:space="preserve">support construction activities and the preparations for operation.  </w:t>
      </w:r>
      <w:r w:rsidR="00275924">
        <w:rPr>
          <w:rFonts w:cs="Arial"/>
          <w:szCs w:val="22"/>
        </w:rPr>
        <w:t>In addition, p</w:t>
      </w:r>
      <w:r w:rsidRPr="00C000F2">
        <w:rPr>
          <w:rFonts w:cs="Arial"/>
          <w:szCs w:val="22"/>
        </w:rPr>
        <w:t xml:space="preserve">rior to and during plant construction, inspections will be conducted to review vendor activities and licensee oversight of these activities.  </w:t>
      </w:r>
    </w:p>
    <w:p w:rsidR="00F16DBA" w:rsidRDefault="00F16DBA"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0"/>
        <w:rPr>
          <w:rFonts w:cs="Arial"/>
          <w:szCs w:val="22"/>
        </w:rPr>
      </w:pPr>
    </w:p>
    <w:p w:rsidR="009B2909" w:rsidRDefault="001377B4"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C000F2">
        <w:rPr>
          <w:rFonts w:cs="Arial"/>
          <w:szCs w:val="22"/>
        </w:rPr>
        <w:t xml:space="preserve">Since the assignment of construction inspection responsibility to Region II and the formation of NRO in late 2006, the staff has evaluated the roles and responsibilities for the inspections needed to support the successful implementation of the CIP.  </w:t>
      </w:r>
      <w:r w:rsidRPr="00F956A4">
        <w:rPr>
          <w:rFonts w:cs="Arial"/>
          <w:szCs w:val="22"/>
        </w:rPr>
        <w:t xml:space="preserve">A combined effort by the Region II construction inspection staff, the </w:t>
      </w:r>
      <w:r w:rsidR="006810B8">
        <w:rPr>
          <w:rFonts w:cs="Arial"/>
          <w:szCs w:val="22"/>
        </w:rPr>
        <w:t>NRO</w:t>
      </w:r>
      <w:r w:rsidRPr="00F956A4">
        <w:rPr>
          <w:rFonts w:cs="Arial"/>
          <w:szCs w:val="22"/>
        </w:rPr>
        <w:t xml:space="preserve"> </w:t>
      </w:r>
      <w:r w:rsidR="00AA717A">
        <w:rPr>
          <w:rFonts w:cs="Arial"/>
          <w:szCs w:val="22"/>
        </w:rPr>
        <w:t>vendor inspection staff</w:t>
      </w:r>
      <w:r w:rsidRPr="00F956A4">
        <w:rPr>
          <w:rFonts w:cs="Arial"/>
          <w:szCs w:val="22"/>
        </w:rPr>
        <w:t>, the NRO technical staff, and host region staff will be needed to ensure adequate inspection of construction and construction-related activities.</w:t>
      </w:r>
      <w:r w:rsidR="001C2ECC">
        <w:rPr>
          <w:rFonts w:cs="Arial"/>
          <w:szCs w:val="22"/>
        </w:rPr>
        <w:t xml:space="preserve">  </w:t>
      </w:r>
      <w:r w:rsidR="001C2ECC" w:rsidRPr="001C2ECC">
        <w:rPr>
          <w:rFonts w:cs="Arial"/>
          <w:szCs w:val="22"/>
        </w:rPr>
        <w:t xml:space="preserve">NRO-COM-108, </w:t>
      </w:r>
      <w:r w:rsidR="001C2ECC">
        <w:rPr>
          <w:rFonts w:cs="Arial"/>
          <w:szCs w:val="22"/>
        </w:rPr>
        <w:t>“</w:t>
      </w:r>
      <w:r w:rsidR="001C2ECC" w:rsidRPr="001C2ECC">
        <w:rPr>
          <w:rFonts w:cs="Arial"/>
          <w:szCs w:val="22"/>
        </w:rPr>
        <w:t>NRO Construction Inspection Interfaces with Region II,</w:t>
      </w:r>
      <w:r w:rsidR="001C2ECC">
        <w:rPr>
          <w:rFonts w:cs="Arial"/>
          <w:szCs w:val="22"/>
        </w:rPr>
        <w:t>”</w:t>
      </w:r>
      <w:r w:rsidR="001C2ECC" w:rsidRPr="001C2ECC">
        <w:rPr>
          <w:rFonts w:cs="Arial"/>
          <w:szCs w:val="22"/>
        </w:rPr>
        <w:t xml:space="preserve"> provides guidance to staff and managers concerning construction inspection interactions between NRO and Region II</w:t>
      </w:r>
      <w:r w:rsidR="001C2ECC">
        <w:rPr>
          <w:rFonts w:cs="Arial"/>
          <w:szCs w:val="22"/>
        </w:rPr>
        <w:t xml:space="preserve"> that should be implemented as necessary to facilitate communications between the two offices</w:t>
      </w:r>
      <w:r w:rsidR="001C2ECC" w:rsidRPr="001C2ECC">
        <w:rPr>
          <w:rFonts w:cs="Arial"/>
          <w:szCs w:val="22"/>
        </w:rPr>
        <w:t>.</w:t>
      </w:r>
      <w:r w:rsidRPr="00F956A4">
        <w:rPr>
          <w:rFonts w:cs="Arial"/>
          <w:szCs w:val="22"/>
        </w:rPr>
        <w:t xml:space="preserve">  </w:t>
      </w:r>
    </w:p>
    <w:p w:rsidR="001377B4" w:rsidRDefault="001377B4"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C000F2" w:rsidRDefault="00F16DBA"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486" w:name="ESP"/>
      <w:bookmarkStart w:id="487" w:name="_Toc269212512"/>
      <w:r w:rsidRPr="00C000F2">
        <w:rPr>
          <w:rFonts w:cs="Arial"/>
          <w:szCs w:val="22"/>
        </w:rPr>
        <w:t>0</w:t>
      </w:r>
      <w:r>
        <w:rPr>
          <w:rFonts w:cs="Arial"/>
          <w:szCs w:val="22"/>
        </w:rPr>
        <w:t>7</w:t>
      </w:r>
      <w:r w:rsidR="00D169D1" w:rsidRPr="00C000F2">
        <w:rPr>
          <w:rFonts w:cs="Arial"/>
          <w:szCs w:val="22"/>
        </w:rPr>
        <w:t>.0</w:t>
      </w:r>
      <w:r w:rsidR="006810B8">
        <w:rPr>
          <w:rFonts w:cs="Arial"/>
          <w:szCs w:val="22"/>
        </w:rPr>
        <w:t>1</w:t>
      </w:r>
      <w:r w:rsidR="00D169D1" w:rsidRPr="00C000F2">
        <w:rPr>
          <w:rFonts w:cs="Arial"/>
          <w:szCs w:val="22"/>
        </w:rPr>
        <w:tab/>
      </w:r>
      <w:r w:rsidR="0012041E" w:rsidRPr="00C000F2">
        <w:rPr>
          <w:rStyle w:val="Header02Char"/>
          <w:sz w:val="22"/>
          <w:szCs w:val="22"/>
        </w:rPr>
        <w:t>Early Site Permit Audits/Inspections</w:t>
      </w:r>
      <w:r w:rsidR="00C831B9" w:rsidRPr="00C000F2">
        <w:rPr>
          <w:rStyle w:val="Header02Char"/>
          <w:sz w:val="22"/>
          <w:szCs w:val="22"/>
        </w:rPr>
        <w:fldChar w:fldCharType="begin"/>
      </w:r>
      <w:r w:rsidR="005F2017" w:rsidRPr="00C000F2">
        <w:rPr>
          <w:rFonts w:cs="Arial"/>
          <w:szCs w:val="22"/>
        </w:rPr>
        <w:instrText xml:space="preserve"> TC "</w:instrText>
      </w:r>
      <w:bookmarkStart w:id="488" w:name="_Toc361140228"/>
      <w:bookmarkStart w:id="489" w:name="_Toc362608333"/>
      <w:bookmarkStart w:id="490" w:name="_Toc364854581"/>
      <w:bookmarkStart w:id="491" w:name="_Toc364854741"/>
      <w:bookmarkStart w:id="492" w:name="_Toc395690485"/>
      <w:r w:rsidR="005F2017" w:rsidRPr="00C000F2">
        <w:rPr>
          <w:rFonts w:cs="Arial"/>
          <w:szCs w:val="22"/>
        </w:rPr>
        <w:instrText>07.01</w:instrText>
      </w:r>
      <w:r w:rsidR="005F2017" w:rsidRPr="00C000F2">
        <w:rPr>
          <w:rFonts w:cs="Arial"/>
          <w:szCs w:val="22"/>
        </w:rPr>
        <w:tab/>
      </w:r>
      <w:r w:rsidR="005F2017" w:rsidRPr="00C000F2">
        <w:rPr>
          <w:rStyle w:val="Header02Char"/>
          <w:sz w:val="22"/>
          <w:szCs w:val="22"/>
        </w:rPr>
        <w:instrText>Early Site Permit Audits/Inspections</w:instrText>
      </w:r>
      <w:bookmarkEnd w:id="488"/>
      <w:bookmarkEnd w:id="489"/>
      <w:bookmarkEnd w:id="490"/>
      <w:bookmarkEnd w:id="491"/>
      <w:bookmarkEnd w:id="492"/>
      <w:r w:rsidR="005F2017" w:rsidRPr="00C000F2">
        <w:rPr>
          <w:rFonts w:cs="Arial"/>
          <w:szCs w:val="22"/>
        </w:rPr>
        <w:instrText xml:space="preserve">" \f C \l "2" </w:instrText>
      </w:r>
      <w:r w:rsidR="00C831B9" w:rsidRPr="00C000F2">
        <w:rPr>
          <w:rStyle w:val="Header02Char"/>
          <w:sz w:val="22"/>
          <w:szCs w:val="22"/>
        </w:rPr>
        <w:fldChar w:fldCharType="end"/>
      </w:r>
      <w:r w:rsidR="00D169D1" w:rsidRPr="00C000F2">
        <w:rPr>
          <w:rFonts w:cs="Arial"/>
          <w:szCs w:val="22"/>
        </w:rPr>
        <w:t>.</w:t>
      </w:r>
      <w:bookmarkEnd w:id="486"/>
      <w:r w:rsidR="00D169D1" w:rsidRPr="00C000F2">
        <w:rPr>
          <w:rFonts w:cs="Arial"/>
          <w:szCs w:val="22"/>
        </w:rPr>
        <w:t xml:space="preserve">  </w:t>
      </w:r>
      <w:r>
        <w:rPr>
          <w:rFonts w:cs="Arial"/>
          <w:szCs w:val="22"/>
        </w:rPr>
        <w:t>IMC 2501, “</w:t>
      </w:r>
      <w:r w:rsidRPr="00CD5EA2">
        <w:rPr>
          <w:rFonts w:cs="Arial"/>
          <w:szCs w:val="22"/>
        </w:rPr>
        <w:t>Construction Inspection Program: Early Site Permit (ESP)</w:t>
      </w:r>
      <w:r>
        <w:rPr>
          <w:rFonts w:cs="Arial"/>
          <w:szCs w:val="22"/>
        </w:rPr>
        <w:t xml:space="preserve">,” </w:t>
      </w:r>
      <w:r w:rsidRPr="00CD5EA2">
        <w:rPr>
          <w:rFonts w:cs="Arial"/>
          <w:szCs w:val="22"/>
        </w:rPr>
        <w:t>provide</w:t>
      </w:r>
      <w:r>
        <w:rPr>
          <w:rFonts w:cs="Arial"/>
          <w:szCs w:val="22"/>
        </w:rPr>
        <w:t>s</w:t>
      </w:r>
      <w:r w:rsidRPr="00CD5EA2">
        <w:rPr>
          <w:rFonts w:cs="Arial"/>
          <w:szCs w:val="22"/>
        </w:rPr>
        <w:t xml:space="preserve"> policy and guidance for the implementation of the inspection program</w:t>
      </w:r>
      <w:r>
        <w:rPr>
          <w:rFonts w:cs="Arial"/>
          <w:szCs w:val="22"/>
        </w:rPr>
        <w:t xml:space="preserve"> </w:t>
      </w:r>
      <w:r w:rsidRPr="00CD5EA2">
        <w:rPr>
          <w:rFonts w:cs="Arial"/>
          <w:szCs w:val="22"/>
        </w:rPr>
        <w:t xml:space="preserve">during licensee preparation and NRC review of ESP applications submitted under 10 CFR Part 52. </w:t>
      </w:r>
      <w:r w:rsidR="00307D8C">
        <w:rPr>
          <w:rFonts w:cs="Arial"/>
          <w:szCs w:val="22"/>
        </w:rPr>
        <w:t xml:space="preserve"> IMC 2501 also </w:t>
      </w:r>
      <w:r w:rsidR="00307D8C" w:rsidRPr="00307D8C">
        <w:rPr>
          <w:rFonts w:cs="Arial"/>
          <w:szCs w:val="22"/>
        </w:rPr>
        <w:t>provide</w:t>
      </w:r>
      <w:r w:rsidR="00307D8C">
        <w:rPr>
          <w:rFonts w:cs="Arial"/>
          <w:szCs w:val="22"/>
        </w:rPr>
        <w:t>s</w:t>
      </w:r>
      <w:r w:rsidR="00307D8C" w:rsidRPr="00307D8C">
        <w:rPr>
          <w:rFonts w:cs="Arial"/>
          <w:szCs w:val="22"/>
        </w:rPr>
        <w:t xml:space="preserve"> guidance for the inspection, assessment, and documentation of QA program implementation during geotechnical and site characterization activities (Site Exploration and Data Collection/Analysis) performed by the applicant and its contractors.</w:t>
      </w:r>
      <w:r>
        <w:rPr>
          <w:rFonts w:cs="Arial"/>
          <w:szCs w:val="22"/>
        </w:rPr>
        <w:t xml:space="preserve"> </w:t>
      </w:r>
      <w:r w:rsidR="00307D8C">
        <w:rPr>
          <w:rFonts w:cs="Arial"/>
          <w:szCs w:val="22"/>
        </w:rPr>
        <w:t xml:space="preserve"> </w:t>
      </w:r>
      <w:r w:rsidR="0012041E" w:rsidRPr="00C000F2">
        <w:rPr>
          <w:rFonts w:cs="Arial"/>
          <w:szCs w:val="22"/>
        </w:rPr>
        <w:t>IMC 2501</w:t>
      </w:r>
      <w:r w:rsidR="00E74A2A">
        <w:rPr>
          <w:rFonts w:cs="Arial"/>
          <w:szCs w:val="22"/>
        </w:rPr>
        <w:t xml:space="preserve"> is </w:t>
      </w:r>
      <w:r w:rsidR="00307D8C" w:rsidRPr="00307D8C">
        <w:rPr>
          <w:rFonts w:cs="Arial"/>
          <w:szCs w:val="22"/>
        </w:rPr>
        <w:t xml:space="preserve">initially applied when an applicant tenders an application for an ESP and will continue to be applied during the review process until the NRC issues the ESP. </w:t>
      </w:r>
      <w:r w:rsidR="00556C17">
        <w:rPr>
          <w:rFonts w:cs="Arial"/>
          <w:szCs w:val="22"/>
        </w:rPr>
        <w:t xml:space="preserve"> </w:t>
      </w:r>
      <w:r w:rsidR="00307D8C" w:rsidRPr="00307D8C">
        <w:rPr>
          <w:rFonts w:cs="Arial"/>
          <w:szCs w:val="22"/>
        </w:rPr>
        <w:t>The NRC will implement this IMC to inspect and assess the applicant</w:t>
      </w:r>
      <w:r w:rsidR="00556C17">
        <w:rPr>
          <w:rFonts w:cs="Arial"/>
          <w:szCs w:val="22"/>
        </w:rPr>
        <w:t>’</w:t>
      </w:r>
      <w:r w:rsidR="00307D8C" w:rsidRPr="00307D8C">
        <w:rPr>
          <w:rFonts w:cs="Arial"/>
          <w:szCs w:val="22"/>
        </w:rPr>
        <w:t>s implementation of applicable 10 CFR Part 50, Appendix B quality assurance requirements by the applicant or contractor’s on behalf of the applicant during the performance of geotechnical and site characterization activities.</w:t>
      </w:r>
      <w:r w:rsidR="00EC4070">
        <w:rPr>
          <w:rFonts w:cs="Arial"/>
          <w:szCs w:val="22"/>
        </w:rPr>
        <w:t xml:space="preserve">  </w:t>
      </w:r>
      <w:r w:rsidR="0012041E" w:rsidRPr="00C000F2">
        <w:rPr>
          <w:rFonts w:cs="Arial"/>
          <w:szCs w:val="22"/>
        </w:rPr>
        <w:t xml:space="preserve">  </w:t>
      </w:r>
      <w:bookmarkEnd w:id="487"/>
    </w:p>
    <w:p w:rsidR="00D169D1" w:rsidRPr="00C000F2"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23A47" w:rsidRDefault="00377E3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B23A47" w:rsidSect="00232E4D">
          <w:pgSz w:w="12240" w:h="15840"/>
          <w:pgMar w:top="1440" w:right="1440" w:bottom="1440" w:left="1440" w:header="1440" w:footer="1440" w:gutter="0"/>
          <w:cols w:space="720"/>
          <w:docGrid w:linePitch="360"/>
        </w:sectPr>
      </w:pPr>
      <w:bookmarkStart w:id="493" w:name="PRECOL"/>
      <w:bookmarkStart w:id="494" w:name="_Toc269212513"/>
      <w:r w:rsidRPr="00C000F2">
        <w:rPr>
          <w:rFonts w:cs="Arial"/>
          <w:szCs w:val="22"/>
        </w:rPr>
        <w:t>0</w:t>
      </w:r>
      <w:r w:rsidR="00A759C6">
        <w:rPr>
          <w:rFonts w:cs="Arial"/>
          <w:szCs w:val="22"/>
        </w:rPr>
        <w:t>7</w:t>
      </w:r>
      <w:r w:rsidR="00D169D1" w:rsidRPr="00C000F2">
        <w:rPr>
          <w:rFonts w:cs="Arial"/>
          <w:szCs w:val="22"/>
        </w:rPr>
        <w:t>.0</w:t>
      </w:r>
      <w:r w:rsidR="006810B8">
        <w:rPr>
          <w:rFonts w:cs="Arial"/>
          <w:szCs w:val="22"/>
        </w:rPr>
        <w:t>2</w:t>
      </w:r>
      <w:r w:rsidR="00D169D1" w:rsidRPr="00C000F2">
        <w:rPr>
          <w:rFonts w:cs="Arial"/>
          <w:szCs w:val="22"/>
        </w:rPr>
        <w:tab/>
      </w:r>
      <w:r w:rsidR="0012041E" w:rsidRPr="00C000F2">
        <w:rPr>
          <w:rStyle w:val="Header02Char"/>
          <w:sz w:val="22"/>
          <w:szCs w:val="22"/>
        </w:rPr>
        <w:t>Pre-Combined License (Pre-COL) Inspections</w:t>
      </w:r>
      <w:bookmarkEnd w:id="493"/>
      <w:r w:rsidR="00C831B9" w:rsidRPr="00C000F2">
        <w:rPr>
          <w:rStyle w:val="Header02Char"/>
          <w:sz w:val="22"/>
          <w:szCs w:val="22"/>
        </w:rPr>
        <w:fldChar w:fldCharType="begin"/>
      </w:r>
      <w:r w:rsidR="005F2017" w:rsidRPr="00C000F2">
        <w:rPr>
          <w:rFonts w:cs="Arial"/>
          <w:szCs w:val="22"/>
        </w:rPr>
        <w:instrText xml:space="preserve"> TC "</w:instrText>
      </w:r>
      <w:bookmarkStart w:id="495" w:name="_Toc361140229"/>
      <w:bookmarkStart w:id="496" w:name="_Toc362608334"/>
      <w:bookmarkStart w:id="497" w:name="_Toc364854582"/>
      <w:bookmarkStart w:id="498" w:name="_Toc364854742"/>
      <w:bookmarkStart w:id="499" w:name="_Toc395690486"/>
      <w:r w:rsidR="005F2017" w:rsidRPr="00C000F2">
        <w:rPr>
          <w:rFonts w:cs="Arial"/>
          <w:szCs w:val="22"/>
        </w:rPr>
        <w:instrText>07.02</w:instrText>
      </w:r>
      <w:r w:rsidR="005F2017" w:rsidRPr="00C000F2">
        <w:rPr>
          <w:rFonts w:cs="Arial"/>
          <w:szCs w:val="22"/>
        </w:rPr>
        <w:tab/>
      </w:r>
      <w:r w:rsidR="005F2017" w:rsidRPr="00C000F2">
        <w:rPr>
          <w:rStyle w:val="Header02Char"/>
          <w:sz w:val="22"/>
          <w:szCs w:val="22"/>
        </w:rPr>
        <w:instrText>Pre-Combined License (Pre-COL) Audits/Inspections</w:instrText>
      </w:r>
      <w:bookmarkEnd w:id="495"/>
      <w:bookmarkEnd w:id="496"/>
      <w:bookmarkEnd w:id="497"/>
      <w:bookmarkEnd w:id="498"/>
      <w:bookmarkEnd w:id="499"/>
      <w:r w:rsidR="005F2017" w:rsidRPr="00C000F2">
        <w:rPr>
          <w:rFonts w:cs="Arial"/>
          <w:szCs w:val="22"/>
        </w:rPr>
        <w:instrText xml:space="preserve">" \f C \l "2" </w:instrText>
      </w:r>
      <w:r w:rsidR="00C831B9" w:rsidRPr="00C000F2">
        <w:rPr>
          <w:rStyle w:val="Header02Char"/>
          <w:sz w:val="22"/>
          <w:szCs w:val="22"/>
        </w:rPr>
        <w:fldChar w:fldCharType="end"/>
      </w:r>
      <w:r w:rsidR="00D169D1" w:rsidRPr="00C000F2">
        <w:rPr>
          <w:rFonts w:cs="Arial"/>
          <w:szCs w:val="22"/>
        </w:rPr>
        <w:t>.</w:t>
      </w:r>
      <w:r w:rsidR="00E0557A" w:rsidRPr="00C000F2">
        <w:rPr>
          <w:rFonts w:cs="Arial"/>
          <w:szCs w:val="22"/>
        </w:rPr>
        <w:t xml:space="preserve"> </w:t>
      </w:r>
      <w:r w:rsidR="00D169D1" w:rsidRPr="00C000F2">
        <w:rPr>
          <w:rFonts w:cs="Arial"/>
          <w:szCs w:val="22"/>
        </w:rPr>
        <w:t xml:space="preserve"> </w:t>
      </w:r>
      <w:r w:rsidR="00F16DBA">
        <w:rPr>
          <w:rFonts w:cs="Arial"/>
          <w:szCs w:val="22"/>
        </w:rPr>
        <w:t>IMC 2502, “</w:t>
      </w:r>
      <w:r w:rsidR="00F16DBA" w:rsidRPr="0005181F">
        <w:rPr>
          <w:rFonts w:cs="Arial"/>
          <w:szCs w:val="22"/>
        </w:rPr>
        <w:t>Construction Inspection Program: Pre-Combined License (Pre-COL) Phase</w:t>
      </w:r>
      <w:r w:rsidR="00F16DBA">
        <w:rPr>
          <w:rFonts w:cs="Arial"/>
          <w:szCs w:val="22"/>
        </w:rPr>
        <w:t xml:space="preserve">,” </w:t>
      </w:r>
      <w:r w:rsidR="00F16DBA" w:rsidRPr="0005181F">
        <w:rPr>
          <w:rFonts w:cs="Arial"/>
          <w:szCs w:val="22"/>
        </w:rPr>
        <w:t>provide</w:t>
      </w:r>
      <w:r w:rsidR="00F16DBA">
        <w:rPr>
          <w:rFonts w:cs="Arial"/>
          <w:szCs w:val="22"/>
        </w:rPr>
        <w:t>s</w:t>
      </w:r>
      <w:r w:rsidR="00F16DBA" w:rsidRPr="0005181F">
        <w:rPr>
          <w:rFonts w:cs="Arial"/>
          <w:szCs w:val="22"/>
        </w:rPr>
        <w:t xml:space="preserve"> policy and guidance for the implementation of the inspection program during NRC review of COL applications</w:t>
      </w:r>
      <w:r w:rsidR="00F16DBA">
        <w:rPr>
          <w:rFonts w:cs="Arial"/>
          <w:szCs w:val="22"/>
        </w:rPr>
        <w:t xml:space="preserve"> submitted under 10 CFR Part 52 and</w:t>
      </w:r>
      <w:r w:rsidR="00F16DBA" w:rsidRPr="0005181F">
        <w:rPr>
          <w:rFonts w:cs="Arial"/>
          <w:szCs w:val="22"/>
        </w:rPr>
        <w:t xml:space="preserve"> guidance for the inspection, assessment, and documentation of pre-construction activities performed by the applicant and contracted suppliers of the applicant.</w:t>
      </w:r>
      <w:r w:rsidR="00035D38">
        <w:rPr>
          <w:rFonts w:cs="Arial"/>
          <w:szCs w:val="22"/>
        </w:rPr>
        <w:t xml:space="preserve">  </w:t>
      </w:r>
      <w:bookmarkEnd w:id="494"/>
      <w:r w:rsidR="00263C9E" w:rsidRPr="00263C9E">
        <w:rPr>
          <w:rFonts w:cs="Arial"/>
          <w:szCs w:val="22"/>
        </w:rPr>
        <w:t xml:space="preserve">NRC will conduct </w:t>
      </w:r>
    </w:p>
    <w:p w:rsidR="009B2909" w:rsidRDefault="00263C9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roofErr w:type="gramStart"/>
      <w:r w:rsidRPr="00263C9E">
        <w:rPr>
          <w:rFonts w:cs="Arial"/>
          <w:szCs w:val="22"/>
        </w:rPr>
        <w:lastRenderedPageBreak/>
        <w:t>inspections</w:t>
      </w:r>
      <w:proofErr w:type="gramEnd"/>
      <w:r w:rsidRPr="00263C9E">
        <w:rPr>
          <w:rFonts w:cs="Arial"/>
          <w:szCs w:val="22"/>
        </w:rPr>
        <w:t xml:space="preserve"> of an applicant once the COL application is tendered.  These inspections will continue to be applied during the application review process until a COL is issued.  This timeframe is referred to as the pre-COL phase.</w:t>
      </w:r>
      <w:r>
        <w:rPr>
          <w:rFonts w:cs="Arial"/>
          <w:szCs w:val="22"/>
        </w:rPr>
        <w:t xml:space="preserve">  </w:t>
      </w:r>
      <w:r w:rsidRPr="00263C9E">
        <w:rPr>
          <w:rFonts w:cs="Arial"/>
          <w:szCs w:val="22"/>
        </w:rPr>
        <w:t xml:space="preserve">In addition to pre-COL inspections conducted in support of the COL licensing process, the NRC staff will inspect the applicant’s oversight of pre-construction activities that may support the NRC’s future verification of ITAAC completion.  </w:t>
      </w:r>
      <w:r w:rsidR="00EC4070">
        <w:rPr>
          <w:rFonts w:cs="Arial"/>
          <w:szCs w:val="22"/>
        </w:rPr>
        <w:t xml:space="preserve">The specific inspections required during the pre-COL phase are listed in IMC 2502.  </w:t>
      </w:r>
    </w:p>
    <w:p w:rsidR="00263C9E" w:rsidRDefault="00263C9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EC4070" w:rsidRDefault="00EC407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NRO</w:t>
      </w:r>
      <w:r w:rsidR="00AA717A">
        <w:rPr>
          <w:rFonts w:cs="Arial"/>
          <w:szCs w:val="22"/>
        </w:rPr>
        <w:t xml:space="preserve"> vendor inspection</w:t>
      </w:r>
      <w:r>
        <w:rPr>
          <w:rFonts w:cs="Arial"/>
          <w:szCs w:val="22"/>
        </w:rPr>
        <w:t xml:space="preserve"> </w:t>
      </w:r>
      <w:r w:rsidR="00F506C9">
        <w:rPr>
          <w:rFonts w:cs="Arial"/>
          <w:szCs w:val="22"/>
        </w:rPr>
        <w:t>staff has</w:t>
      </w:r>
      <w:r>
        <w:rPr>
          <w:rFonts w:cs="Arial"/>
          <w:szCs w:val="22"/>
        </w:rPr>
        <w:t xml:space="preserve"> the lead responsibility for the inspections conducted:</w:t>
      </w:r>
    </w:p>
    <w:p w:rsidR="00EC4070" w:rsidRDefault="00EC407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EC4070" w:rsidRDefault="00EC4070" w:rsidP="00034CB4">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Pr>
          <w:rFonts w:cs="Arial"/>
          <w:szCs w:val="22"/>
        </w:rPr>
        <w:t>To verify q</w:t>
      </w:r>
      <w:r w:rsidRPr="004C741A">
        <w:rPr>
          <w:rFonts w:cs="Arial"/>
          <w:szCs w:val="22"/>
        </w:rPr>
        <w:t xml:space="preserve">uality processes used in the development </w:t>
      </w:r>
      <w:r w:rsidR="00932402">
        <w:rPr>
          <w:rFonts w:cs="Arial"/>
          <w:szCs w:val="22"/>
        </w:rPr>
        <w:t>of the</w:t>
      </w:r>
      <w:r w:rsidRPr="004C741A">
        <w:rPr>
          <w:rFonts w:cs="Arial"/>
          <w:szCs w:val="22"/>
        </w:rPr>
        <w:t xml:space="preserve"> COL application are adequately described, and that technical, quality, and administrative requirements important to public health and safety are effectively implemented during the design and procurement phases of pre-COL activities.</w:t>
      </w:r>
    </w:p>
    <w:p w:rsidR="0045520A" w:rsidRDefault="0045520A" w:rsidP="00932402">
      <w:pPr>
        <w:rPr>
          <w:rFonts w:cs="Arial"/>
          <w:szCs w:val="22"/>
        </w:rPr>
      </w:pPr>
    </w:p>
    <w:p w:rsidR="00EC4070" w:rsidRDefault="00EC4070" w:rsidP="00034CB4">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Pr>
          <w:rFonts w:cs="Arial"/>
          <w:szCs w:val="22"/>
        </w:rPr>
        <w:t>To verify e</w:t>
      </w:r>
      <w:r w:rsidRPr="004C741A">
        <w:rPr>
          <w:rFonts w:cs="Arial"/>
          <w:szCs w:val="22"/>
        </w:rPr>
        <w:t>ffective implementation of the quality assurance (QA) program, as described in the application for a COL, to provide reasonable assurance of the integrity and reliability of the COL data or analyses that would affect the performance of safety-related systems, structures, and components (SSCs).</w:t>
      </w:r>
    </w:p>
    <w:p w:rsidR="00F506C9" w:rsidRDefault="00F506C9" w:rsidP="0093240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30"/>
        <w:rPr>
          <w:rFonts w:cs="Arial"/>
          <w:szCs w:val="22"/>
        </w:rPr>
      </w:pPr>
    </w:p>
    <w:p w:rsidR="00F506C9" w:rsidRPr="004C741A" w:rsidRDefault="00F506C9" w:rsidP="00034CB4">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F506C9">
        <w:rPr>
          <w:rFonts w:cs="Arial"/>
          <w:szCs w:val="22"/>
        </w:rPr>
        <w:t xml:space="preserve">To verify that the </w:t>
      </w:r>
      <w:r w:rsidR="00932402">
        <w:rPr>
          <w:rFonts w:cs="Arial"/>
          <w:szCs w:val="22"/>
        </w:rPr>
        <w:t xml:space="preserve">applicant’s </w:t>
      </w:r>
      <w:r>
        <w:rPr>
          <w:rFonts w:cs="Arial"/>
          <w:szCs w:val="22"/>
        </w:rPr>
        <w:t>and contracted suppliers’ offsite</w:t>
      </w:r>
      <w:r w:rsidRPr="00F506C9">
        <w:rPr>
          <w:rFonts w:cs="Arial"/>
          <w:szCs w:val="22"/>
        </w:rPr>
        <w:t xml:space="preserve"> </w:t>
      </w:r>
      <w:r w:rsidR="00932402">
        <w:rPr>
          <w:rFonts w:cs="Arial"/>
          <w:szCs w:val="22"/>
        </w:rPr>
        <w:t>pre-construction activities</w:t>
      </w:r>
      <w:r w:rsidRPr="00F506C9">
        <w:rPr>
          <w:rFonts w:cs="Arial"/>
          <w:szCs w:val="22"/>
        </w:rPr>
        <w:t xml:space="preserve"> are being effectively implemented in accordance </w:t>
      </w:r>
      <w:r w:rsidR="00932402">
        <w:rPr>
          <w:rFonts w:cs="Arial"/>
          <w:szCs w:val="22"/>
        </w:rPr>
        <w:t>with</w:t>
      </w:r>
      <w:r w:rsidR="00932402" w:rsidRPr="00F506C9">
        <w:rPr>
          <w:rFonts w:cs="Arial"/>
          <w:szCs w:val="22"/>
        </w:rPr>
        <w:t xml:space="preserve"> </w:t>
      </w:r>
      <w:r w:rsidRPr="00F506C9">
        <w:rPr>
          <w:rFonts w:cs="Arial"/>
          <w:szCs w:val="22"/>
        </w:rPr>
        <w:t xml:space="preserve">the applicable 10 CFR Part 50 Appendix B QA requirements. </w:t>
      </w:r>
      <w:r w:rsidR="00814EF9">
        <w:rPr>
          <w:rFonts w:cs="Arial"/>
          <w:szCs w:val="22"/>
        </w:rPr>
        <w:t xml:space="preserve"> </w:t>
      </w:r>
      <w:r w:rsidRPr="00F506C9">
        <w:rPr>
          <w:rFonts w:cs="Arial"/>
          <w:szCs w:val="22"/>
        </w:rPr>
        <w:t xml:space="preserve">The results </w:t>
      </w:r>
      <w:r w:rsidR="00932402">
        <w:rPr>
          <w:rFonts w:cs="Arial"/>
          <w:szCs w:val="22"/>
        </w:rPr>
        <w:t>of these inspections</w:t>
      </w:r>
      <w:r w:rsidRPr="00F506C9">
        <w:rPr>
          <w:rFonts w:cs="Arial"/>
          <w:szCs w:val="22"/>
        </w:rPr>
        <w:t xml:space="preserve"> may support the NRC’s future closure verification of ITAAC.</w:t>
      </w:r>
    </w:p>
    <w:p w:rsidR="00EC4070" w:rsidRDefault="00EC407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EC4070" w:rsidRPr="007B5CA9" w:rsidRDefault="00EC4070" w:rsidP="00C9371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0"/>
        <w:rPr>
          <w:rFonts w:cs="Arial"/>
          <w:szCs w:val="22"/>
        </w:rPr>
      </w:pPr>
      <w:r>
        <w:rPr>
          <w:rFonts w:cs="Arial"/>
          <w:szCs w:val="22"/>
        </w:rPr>
        <w:t xml:space="preserve">Region II has the lead responsibility for the </w:t>
      </w:r>
      <w:r w:rsidR="00932402">
        <w:rPr>
          <w:rFonts w:cs="Arial"/>
          <w:szCs w:val="22"/>
        </w:rPr>
        <w:t xml:space="preserve">inspections </w:t>
      </w:r>
      <w:r>
        <w:rPr>
          <w:rFonts w:cs="Arial"/>
          <w:szCs w:val="22"/>
        </w:rPr>
        <w:t>conducted</w:t>
      </w:r>
      <w:r w:rsidR="00C93710">
        <w:rPr>
          <w:rFonts w:cs="Arial"/>
          <w:szCs w:val="22"/>
        </w:rPr>
        <w:t xml:space="preserve"> t</w:t>
      </w:r>
      <w:r w:rsidRPr="007B5CA9">
        <w:rPr>
          <w:rFonts w:cs="Arial"/>
          <w:szCs w:val="22"/>
        </w:rPr>
        <w:t xml:space="preserve">o verify that the applicant’s and contracted suppliers’ </w:t>
      </w:r>
      <w:r w:rsidR="00F506C9">
        <w:rPr>
          <w:rFonts w:cs="Arial"/>
          <w:szCs w:val="22"/>
        </w:rPr>
        <w:t xml:space="preserve">onsite </w:t>
      </w:r>
      <w:r w:rsidRPr="007B5CA9">
        <w:rPr>
          <w:rFonts w:cs="Arial"/>
          <w:szCs w:val="22"/>
        </w:rPr>
        <w:t xml:space="preserve">pre-construction activities are being effectively implemented in accordance with the applicable 10 CFR Part 50 Appendix B QA requirements. </w:t>
      </w:r>
      <w:r w:rsidR="00814EF9">
        <w:rPr>
          <w:rFonts w:cs="Arial"/>
          <w:szCs w:val="22"/>
        </w:rPr>
        <w:t xml:space="preserve"> </w:t>
      </w:r>
      <w:r w:rsidRPr="007B5CA9">
        <w:rPr>
          <w:rFonts w:cs="Arial"/>
          <w:szCs w:val="22"/>
        </w:rPr>
        <w:t>The results of these inspections may support the NRC’s future closure verification of ITAAC.</w:t>
      </w:r>
    </w:p>
    <w:p w:rsidR="00EC4070" w:rsidRDefault="00EC407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F6475" w:rsidRDefault="00720B32"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Exceptions to th</w:t>
      </w:r>
      <w:r w:rsidR="00F506C9">
        <w:rPr>
          <w:rFonts w:cs="Arial"/>
          <w:szCs w:val="22"/>
        </w:rPr>
        <w:t>ese inspection responsibilities should</w:t>
      </w:r>
      <w:r>
        <w:rPr>
          <w:rFonts w:cs="Arial"/>
          <w:szCs w:val="22"/>
        </w:rPr>
        <w:t xml:space="preserve"> be rare and shall be approved by the </w:t>
      </w:r>
      <w:r w:rsidR="00325A44">
        <w:rPr>
          <w:rFonts w:cs="Arial"/>
          <w:szCs w:val="22"/>
        </w:rPr>
        <w:t xml:space="preserve">NRO </w:t>
      </w:r>
      <w:r>
        <w:rPr>
          <w:rFonts w:cs="Arial"/>
          <w:szCs w:val="22"/>
        </w:rPr>
        <w:t xml:space="preserve">DCIP </w:t>
      </w:r>
      <w:r w:rsidR="00325A44">
        <w:rPr>
          <w:rFonts w:cs="Arial"/>
          <w:szCs w:val="22"/>
        </w:rPr>
        <w:t>Division Director and the responsible Region II DCI or DCP Division Director</w:t>
      </w:r>
      <w:r>
        <w:rPr>
          <w:rFonts w:cs="Arial"/>
          <w:szCs w:val="22"/>
        </w:rPr>
        <w:t>.</w:t>
      </w:r>
    </w:p>
    <w:p w:rsidR="00720B32" w:rsidRDefault="0023684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 </w:t>
      </w:r>
    </w:p>
    <w:p w:rsidR="009B2909" w:rsidRDefault="00377E3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bookmarkStart w:id="500" w:name="LWACOL"/>
      <w:bookmarkStart w:id="501" w:name="_Toc269209814"/>
      <w:bookmarkStart w:id="502" w:name="_Toc269210354"/>
      <w:bookmarkStart w:id="503" w:name="_Toc269211677"/>
      <w:bookmarkStart w:id="504" w:name="_Toc269212514"/>
      <w:r w:rsidRPr="00C000F2">
        <w:rPr>
          <w:rFonts w:cs="Arial"/>
          <w:szCs w:val="22"/>
        </w:rPr>
        <w:t>0</w:t>
      </w:r>
      <w:r w:rsidR="00A759C6">
        <w:rPr>
          <w:rFonts w:cs="Arial"/>
          <w:szCs w:val="22"/>
        </w:rPr>
        <w:t>7</w:t>
      </w:r>
      <w:r w:rsidR="00D169D1" w:rsidRPr="00C000F2">
        <w:rPr>
          <w:rFonts w:cs="Arial"/>
          <w:szCs w:val="22"/>
        </w:rPr>
        <w:t>.0</w:t>
      </w:r>
      <w:r w:rsidR="0044277F">
        <w:rPr>
          <w:rFonts w:cs="Arial"/>
          <w:szCs w:val="22"/>
        </w:rPr>
        <w:t>3</w:t>
      </w:r>
      <w:r w:rsidR="00D169D1" w:rsidRPr="00C000F2">
        <w:rPr>
          <w:rFonts w:cs="Arial"/>
          <w:szCs w:val="22"/>
        </w:rPr>
        <w:tab/>
      </w:r>
      <w:r w:rsidR="002129DC" w:rsidRPr="00C000F2">
        <w:rPr>
          <w:rStyle w:val="Header02Char"/>
          <w:sz w:val="22"/>
          <w:szCs w:val="22"/>
        </w:rPr>
        <w:t>Inspections Subsequent to LWA/COL Issuance</w:t>
      </w:r>
      <w:bookmarkEnd w:id="500"/>
      <w:r w:rsidR="00C831B9" w:rsidRPr="00C000F2">
        <w:rPr>
          <w:rStyle w:val="Header02Char"/>
          <w:sz w:val="22"/>
          <w:szCs w:val="22"/>
        </w:rPr>
        <w:fldChar w:fldCharType="begin"/>
      </w:r>
      <w:r w:rsidR="005F2017" w:rsidRPr="00C000F2">
        <w:rPr>
          <w:rFonts w:cs="Arial"/>
          <w:szCs w:val="22"/>
        </w:rPr>
        <w:instrText xml:space="preserve"> TC "</w:instrText>
      </w:r>
      <w:bookmarkStart w:id="505" w:name="_Toc361140230"/>
      <w:bookmarkStart w:id="506" w:name="_Toc362608335"/>
      <w:bookmarkStart w:id="507" w:name="_Toc364854583"/>
      <w:bookmarkStart w:id="508" w:name="_Toc364854743"/>
      <w:bookmarkStart w:id="509" w:name="_Toc395690487"/>
      <w:r w:rsidR="005F2017" w:rsidRPr="00C000F2">
        <w:rPr>
          <w:rFonts w:cs="Arial"/>
          <w:szCs w:val="22"/>
        </w:rPr>
        <w:instrText>07.03</w:instrText>
      </w:r>
      <w:r w:rsidR="005F2017" w:rsidRPr="00C000F2">
        <w:rPr>
          <w:rFonts w:cs="Arial"/>
          <w:szCs w:val="22"/>
        </w:rPr>
        <w:tab/>
      </w:r>
      <w:r w:rsidR="005F2017" w:rsidRPr="00C000F2">
        <w:rPr>
          <w:rStyle w:val="Header02Char"/>
          <w:sz w:val="22"/>
          <w:szCs w:val="22"/>
        </w:rPr>
        <w:instrText>Inspections Subsequent to LWA/COL Issuance</w:instrText>
      </w:r>
      <w:bookmarkEnd w:id="505"/>
      <w:bookmarkEnd w:id="506"/>
      <w:bookmarkEnd w:id="507"/>
      <w:bookmarkEnd w:id="508"/>
      <w:bookmarkEnd w:id="509"/>
      <w:r w:rsidR="005F2017" w:rsidRPr="00C000F2">
        <w:rPr>
          <w:rFonts w:cs="Arial"/>
          <w:szCs w:val="22"/>
        </w:rPr>
        <w:instrText xml:space="preserve">" \f C \l "2" </w:instrText>
      </w:r>
      <w:r w:rsidR="00C831B9" w:rsidRPr="00C000F2">
        <w:rPr>
          <w:rStyle w:val="Header02Char"/>
          <w:sz w:val="22"/>
          <w:szCs w:val="22"/>
        </w:rPr>
        <w:fldChar w:fldCharType="end"/>
      </w:r>
      <w:r w:rsidR="00D169D1" w:rsidRPr="00C000F2">
        <w:rPr>
          <w:rFonts w:cs="Arial"/>
          <w:szCs w:val="22"/>
        </w:rPr>
        <w:t>.</w:t>
      </w:r>
      <w:bookmarkEnd w:id="501"/>
      <w:bookmarkEnd w:id="502"/>
      <w:bookmarkEnd w:id="503"/>
      <w:bookmarkEnd w:id="504"/>
      <w:r w:rsidR="00C266C0">
        <w:rPr>
          <w:rFonts w:cs="Arial"/>
          <w:szCs w:val="22"/>
        </w:rPr>
        <w:t xml:space="preserve">  </w:t>
      </w:r>
      <w:r w:rsidR="00313127" w:rsidRPr="00C000F2">
        <w:rPr>
          <w:rFonts w:cs="Arial"/>
          <w:szCs w:val="22"/>
        </w:rPr>
        <w:t>The development of the 10 CFR Part 52 COL regulatory and inspection framework introduced the concept of ITAAC as a codified, pre</w:t>
      </w:r>
      <w:r w:rsidR="00157974">
        <w:rPr>
          <w:rFonts w:cs="Arial"/>
          <w:szCs w:val="22"/>
        </w:rPr>
        <w:t>-</w:t>
      </w:r>
      <w:r w:rsidR="00313127" w:rsidRPr="00C000F2">
        <w:rPr>
          <w:rFonts w:cs="Arial"/>
          <w:szCs w:val="22"/>
        </w:rPr>
        <w:t xml:space="preserve">approved set of performance standards that a COL licensee is required to certify as acceptable and complete.  </w:t>
      </w:r>
      <w:r w:rsidR="00313127">
        <w:rPr>
          <w:rFonts w:cs="Arial"/>
          <w:szCs w:val="22"/>
        </w:rPr>
        <w:t>S</w:t>
      </w:r>
      <w:r w:rsidR="00313127" w:rsidRPr="00313127">
        <w:rPr>
          <w:rFonts w:cs="Arial"/>
          <w:szCs w:val="22"/>
        </w:rPr>
        <w:t xml:space="preserve">ubsequent to LWA/COL </w:t>
      </w:r>
      <w:r w:rsidR="00313127">
        <w:rPr>
          <w:rFonts w:cs="Arial"/>
          <w:szCs w:val="22"/>
        </w:rPr>
        <w:t>i</w:t>
      </w:r>
      <w:r w:rsidR="00313127" w:rsidRPr="00313127">
        <w:rPr>
          <w:rFonts w:cs="Arial"/>
          <w:szCs w:val="22"/>
        </w:rPr>
        <w:t>ssuance</w:t>
      </w:r>
      <w:r w:rsidR="00313127">
        <w:rPr>
          <w:rFonts w:cs="Arial"/>
          <w:szCs w:val="22"/>
        </w:rPr>
        <w:t>, the NRC staff conducts i</w:t>
      </w:r>
      <w:r w:rsidR="00313127" w:rsidRPr="00313127">
        <w:rPr>
          <w:rFonts w:cs="Arial"/>
          <w:szCs w:val="22"/>
        </w:rPr>
        <w:t xml:space="preserve">nspections </w:t>
      </w:r>
      <w:r w:rsidR="00313127">
        <w:rPr>
          <w:rFonts w:cs="Arial"/>
          <w:szCs w:val="22"/>
        </w:rPr>
        <w:t xml:space="preserve">to review the licensee’s construction activities </w:t>
      </w:r>
      <w:r w:rsidR="00262996">
        <w:rPr>
          <w:rFonts w:cs="Arial"/>
          <w:szCs w:val="22"/>
        </w:rPr>
        <w:t xml:space="preserve">as the licensee completes the </w:t>
      </w:r>
      <w:r w:rsidR="00313127">
        <w:rPr>
          <w:rFonts w:cs="Arial"/>
          <w:szCs w:val="22"/>
        </w:rPr>
        <w:t>ITAAC</w:t>
      </w:r>
      <w:r w:rsidR="00313127" w:rsidRPr="00C000F2">
        <w:rPr>
          <w:rFonts w:cs="Arial"/>
          <w:szCs w:val="22"/>
        </w:rPr>
        <w:t>.</w:t>
      </w:r>
      <w:r w:rsidR="00313127">
        <w:rPr>
          <w:rFonts w:cs="Arial"/>
          <w:szCs w:val="22"/>
        </w:rPr>
        <w:t xml:space="preserve">  Guidance for these inspections is contained in </w:t>
      </w:r>
      <w:r w:rsidR="00F16DBA">
        <w:rPr>
          <w:rFonts w:cs="Arial"/>
          <w:szCs w:val="22"/>
        </w:rPr>
        <w:t>IMC 2503, “</w:t>
      </w:r>
      <w:r w:rsidR="00F16DBA" w:rsidRPr="0005181F">
        <w:rPr>
          <w:rFonts w:cs="Arial"/>
          <w:szCs w:val="22"/>
        </w:rPr>
        <w:t>Construction Inspection Program: Inspections of Inspections, Tests, Analyses and Acceptance Criteria (ITAAC) Related Work</w:t>
      </w:r>
      <w:r w:rsidR="00313127">
        <w:rPr>
          <w:rFonts w:cs="Arial"/>
          <w:szCs w:val="22"/>
        </w:rPr>
        <w:t>.</w:t>
      </w:r>
      <w:r w:rsidR="00F16DBA">
        <w:rPr>
          <w:rFonts w:cs="Arial"/>
          <w:szCs w:val="22"/>
        </w:rPr>
        <w:t>”</w:t>
      </w:r>
      <w:r w:rsidR="00B77C88">
        <w:rPr>
          <w:rFonts w:cs="Arial"/>
          <w:szCs w:val="22"/>
        </w:rPr>
        <w:t xml:space="preserve">  </w:t>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23A47" w:rsidRDefault="00B77C8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B23A47" w:rsidSect="00232E4D">
          <w:pgSz w:w="12240" w:h="15840"/>
          <w:pgMar w:top="1440" w:right="1440" w:bottom="1440" w:left="1440" w:header="1440" w:footer="1440" w:gutter="0"/>
          <w:cols w:space="720"/>
          <w:docGrid w:linePitch="360"/>
        </w:sectPr>
      </w:pPr>
      <w:r w:rsidRPr="00B516F4">
        <w:rPr>
          <w:rFonts w:cs="Arial"/>
          <w:szCs w:val="22"/>
        </w:rPr>
        <w:t xml:space="preserve">It is anticipated that </w:t>
      </w:r>
      <w:r w:rsidR="00592744">
        <w:rPr>
          <w:rFonts w:cs="Arial"/>
          <w:szCs w:val="22"/>
        </w:rPr>
        <w:t>the</w:t>
      </w:r>
      <w:r>
        <w:rPr>
          <w:rFonts w:cs="Arial"/>
          <w:szCs w:val="22"/>
        </w:rPr>
        <w:t xml:space="preserve"> vast majority </w:t>
      </w:r>
      <w:r w:rsidR="00932402">
        <w:rPr>
          <w:rFonts w:cs="Arial"/>
          <w:szCs w:val="22"/>
        </w:rPr>
        <w:t xml:space="preserve">of </w:t>
      </w:r>
      <w:r>
        <w:rPr>
          <w:rFonts w:cs="Arial"/>
          <w:szCs w:val="22"/>
        </w:rPr>
        <w:t>ITAAC-related work</w:t>
      </w:r>
      <w:r w:rsidRPr="00B516F4">
        <w:rPr>
          <w:rFonts w:cs="Arial"/>
          <w:szCs w:val="22"/>
        </w:rPr>
        <w:t xml:space="preserve"> </w:t>
      </w:r>
      <w:r w:rsidR="00592744">
        <w:rPr>
          <w:rFonts w:cs="Arial"/>
          <w:szCs w:val="22"/>
        </w:rPr>
        <w:t>inspections</w:t>
      </w:r>
      <w:r w:rsidRPr="00B516F4">
        <w:rPr>
          <w:rFonts w:cs="Arial"/>
          <w:szCs w:val="22"/>
        </w:rPr>
        <w:t xml:space="preserve"> </w:t>
      </w:r>
      <w:r>
        <w:rPr>
          <w:rFonts w:cs="Arial"/>
          <w:szCs w:val="22"/>
        </w:rPr>
        <w:t>will</w:t>
      </w:r>
      <w:r w:rsidRPr="00B516F4">
        <w:rPr>
          <w:rFonts w:cs="Arial"/>
          <w:szCs w:val="22"/>
        </w:rPr>
        <w:t xml:space="preserve"> occur </w:t>
      </w:r>
      <w:r w:rsidR="00392442">
        <w:rPr>
          <w:rFonts w:cs="Arial"/>
          <w:szCs w:val="22"/>
        </w:rPr>
        <w:t xml:space="preserve">at licensee owned and operated facilities </w:t>
      </w:r>
      <w:r>
        <w:rPr>
          <w:rFonts w:cs="Arial"/>
          <w:szCs w:val="22"/>
        </w:rPr>
        <w:t xml:space="preserve">and will be </w:t>
      </w:r>
      <w:r w:rsidR="00592744">
        <w:rPr>
          <w:rFonts w:cs="Arial"/>
          <w:szCs w:val="22"/>
        </w:rPr>
        <w:t>led</w:t>
      </w:r>
      <w:r>
        <w:rPr>
          <w:rFonts w:cs="Arial"/>
          <w:szCs w:val="22"/>
        </w:rPr>
        <w:t xml:space="preserve"> by Region II </w:t>
      </w:r>
      <w:r w:rsidR="00932402">
        <w:rPr>
          <w:rFonts w:cs="Arial"/>
          <w:szCs w:val="22"/>
        </w:rPr>
        <w:t>staff.</w:t>
      </w:r>
      <w:r>
        <w:rPr>
          <w:rFonts w:cs="Arial"/>
          <w:szCs w:val="22"/>
        </w:rPr>
        <w:t xml:space="preserve">  Coordination of inspection activities </w:t>
      </w:r>
      <w:r w:rsidR="00392442">
        <w:rPr>
          <w:rFonts w:cs="Arial"/>
          <w:szCs w:val="22"/>
        </w:rPr>
        <w:t xml:space="preserve">at licensee-controlled locations (e.g., onsite or corporate headquarters) </w:t>
      </w:r>
      <w:r>
        <w:rPr>
          <w:rFonts w:cs="Arial"/>
          <w:szCs w:val="22"/>
        </w:rPr>
        <w:t>with DCIP is not necessary.</w:t>
      </w:r>
      <w:r w:rsidRPr="00B516F4">
        <w:rPr>
          <w:rFonts w:cs="Arial"/>
          <w:szCs w:val="22"/>
        </w:rPr>
        <w:t xml:space="preserve"> </w:t>
      </w:r>
      <w:r>
        <w:rPr>
          <w:rFonts w:cs="Arial"/>
          <w:szCs w:val="22"/>
        </w:rPr>
        <w:t xml:space="preserve"> </w:t>
      </w:r>
      <w:r w:rsidR="00592744">
        <w:rPr>
          <w:rFonts w:cs="Arial"/>
          <w:szCs w:val="22"/>
        </w:rPr>
        <w:t xml:space="preserve">It is anticipated that the vast majority of construction-related inspections that occur at offsite facilities that are not owned and operated by a licensee will be led by NRO vendor inspectors. </w:t>
      </w:r>
    </w:p>
    <w:p w:rsidR="00592744" w:rsidRDefault="00592744"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D770C" w:rsidRPr="009D770C" w:rsidRDefault="00592744"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On rare occasions,</w:t>
      </w:r>
      <w:r w:rsidR="009D770C">
        <w:rPr>
          <w:rFonts w:cs="Arial"/>
          <w:szCs w:val="22"/>
        </w:rPr>
        <w:t xml:space="preserve"> </w:t>
      </w:r>
      <w:r w:rsidR="00CF1F2B">
        <w:rPr>
          <w:rFonts w:cs="Arial"/>
          <w:szCs w:val="22"/>
        </w:rPr>
        <w:t xml:space="preserve">Region II staff may lead </w:t>
      </w:r>
      <w:r w:rsidR="009D770C">
        <w:rPr>
          <w:rFonts w:cs="Arial"/>
          <w:szCs w:val="22"/>
        </w:rPr>
        <w:t>ITAAC</w:t>
      </w:r>
      <w:r w:rsidR="004E4EC0">
        <w:rPr>
          <w:rFonts w:cs="Arial"/>
          <w:szCs w:val="22"/>
        </w:rPr>
        <w:t xml:space="preserve">-related work </w:t>
      </w:r>
      <w:r w:rsidR="00932402">
        <w:rPr>
          <w:rFonts w:cs="Arial"/>
          <w:szCs w:val="22"/>
        </w:rPr>
        <w:t xml:space="preserve">inspections </w:t>
      </w:r>
      <w:r w:rsidR="00CF1F2B">
        <w:rPr>
          <w:rFonts w:cs="Arial"/>
          <w:szCs w:val="22"/>
        </w:rPr>
        <w:t>at offsite facilities that are not owned and operated by a licensee.  The following conditions must be met for these inspections to occur</w:t>
      </w:r>
      <w:r w:rsidR="009D770C" w:rsidRPr="009D770C">
        <w:rPr>
          <w:rFonts w:cs="Arial"/>
          <w:szCs w:val="22"/>
        </w:rPr>
        <w:t>:</w:t>
      </w:r>
    </w:p>
    <w:p w:rsidR="004E4EC0" w:rsidRDefault="004E4EC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4E4EC0" w:rsidRDefault="009D770C" w:rsidP="00034CB4">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4E4EC0">
        <w:rPr>
          <w:rFonts w:cs="Arial"/>
          <w:szCs w:val="22"/>
        </w:rPr>
        <w:t>direct observation of work is required (receipt inspection and/or document review is not enough) to provide reasonable assurance that the ITAAC is met;</w:t>
      </w:r>
    </w:p>
    <w:p w:rsidR="004E4EC0" w:rsidRPr="004E4EC0" w:rsidRDefault="004E4EC0" w:rsidP="0093240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10"/>
        <w:rPr>
          <w:rFonts w:cs="Arial"/>
          <w:szCs w:val="22"/>
        </w:rPr>
      </w:pPr>
    </w:p>
    <w:p w:rsidR="004E4EC0" w:rsidRDefault="009D770C" w:rsidP="00034CB4">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4E4EC0">
        <w:rPr>
          <w:rFonts w:cs="Arial"/>
          <w:szCs w:val="22"/>
        </w:rPr>
        <w:tab/>
        <w:t>enforcement can be att</w:t>
      </w:r>
      <w:r w:rsidR="004E4EC0" w:rsidRPr="004E4EC0">
        <w:rPr>
          <w:rFonts w:cs="Arial"/>
          <w:szCs w:val="22"/>
        </w:rPr>
        <w:t>ributed to a specific licensee;</w:t>
      </w:r>
      <w:r w:rsidR="00325A44">
        <w:rPr>
          <w:rFonts w:cs="Arial"/>
          <w:szCs w:val="22"/>
        </w:rPr>
        <w:t xml:space="preserve"> and</w:t>
      </w:r>
    </w:p>
    <w:p w:rsidR="004E4EC0" w:rsidRPr="004E4EC0" w:rsidRDefault="004E4EC0" w:rsidP="00932402">
      <w:pPr>
        <w:pStyle w:val="ListParagraph"/>
        <w:rPr>
          <w:rFonts w:cs="Arial"/>
          <w:szCs w:val="22"/>
        </w:rPr>
      </w:pPr>
    </w:p>
    <w:p w:rsidR="004E4EC0" w:rsidRDefault="004E4EC0" w:rsidP="00034CB4">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proofErr w:type="gramStart"/>
      <w:r>
        <w:rPr>
          <w:rFonts w:cs="Arial"/>
          <w:szCs w:val="22"/>
        </w:rPr>
        <w:t>the</w:t>
      </w:r>
      <w:proofErr w:type="gramEnd"/>
      <w:r>
        <w:rPr>
          <w:rFonts w:cs="Arial"/>
          <w:szCs w:val="22"/>
        </w:rPr>
        <w:t xml:space="preserve"> inspection is </w:t>
      </w:r>
      <w:r w:rsidR="009D770C" w:rsidRPr="004E4EC0">
        <w:rPr>
          <w:rFonts w:cs="Arial"/>
          <w:szCs w:val="22"/>
        </w:rPr>
        <w:t xml:space="preserve">approved by </w:t>
      </w:r>
      <w:r w:rsidR="00B77C88" w:rsidRPr="004E4EC0">
        <w:rPr>
          <w:rFonts w:cs="Arial"/>
          <w:szCs w:val="22"/>
        </w:rPr>
        <w:t xml:space="preserve">the </w:t>
      </w:r>
      <w:r w:rsidR="009D770C" w:rsidRPr="004E4EC0">
        <w:rPr>
          <w:rFonts w:cs="Arial"/>
          <w:szCs w:val="22"/>
        </w:rPr>
        <w:t>NRO</w:t>
      </w:r>
      <w:r w:rsidR="00325A44">
        <w:rPr>
          <w:rFonts w:cs="Arial"/>
          <w:szCs w:val="22"/>
        </w:rPr>
        <w:t xml:space="preserve"> </w:t>
      </w:r>
      <w:r w:rsidR="009D770C" w:rsidRPr="004E4EC0">
        <w:rPr>
          <w:rFonts w:cs="Arial"/>
          <w:szCs w:val="22"/>
        </w:rPr>
        <w:t xml:space="preserve">DCIP Division Director and the responsible Region II DCI </w:t>
      </w:r>
      <w:r>
        <w:rPr>
          <w:rFonts w:cs="Arial"/>
          <w:szCs w:val="22"/>
        </w:rPr>
        <w:t>or DCP Division Director.</w:t>
      </w:r>
    </w:p>
    <w:p w:rsidR="004E4EC0" w:rsidRPr="004E4EC0" w:rsidRDefault="004E4EC0" w:rsidP="00932402">
      <w:pPr>
        <w:pStyle w:val="ListParagraph"/>
        <w:rPr>
          <w:rFonts w:cs="Arial"/>
          <w:szCs w:val="22"/>
        </w:rPr>
      </w:pPr>
    </w:p>
    <w:p w:rsidR="00B77C88" w:rsidRPr="004E4EC0" w:rsidRDefault="00932402"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Inspections </w:t>
      </w:r>
      <w:r w:rsidR="004E4EC0">
        <w:rPr>
          <w:rFonts w:cs="Arial"/>
          <w:szCs w:val="22"/>
        </w:rPr>
        <w:t xml:space="preserve">at facilities that are not controlled by the licensee </w:t>
      </w:r>
      <w:r w:rsidR="00B77C88" w:rsidRPr="004E4EC0">
        <w:rPr>
          <w:rFonts w:cs="Arial"/>
          <w:szCs w:val="22"/>
        </w:rPr>
        <w:t xml:space="preserve">shall be planned in coordination with </w:t>
      </w:r>
      <w:r w:rsidR="00AA717A">
        <w:rPr>
          <w:rFonts w:cs="Arial"/>
          <w:szCs w:val="22"/>
        </w:rPr>
        <w:t>vendor inspection branch chiefs</w:t>
      </w:r>
      <w:r w:rsidR="00B77C88" w:rsidRPr="004E4EC0">
        <w:rPr>
          <w:rFonts w:cs="Arial"/>
          <w:szCs w:val="22"/>
        </w:rPr>
        <w:t xml:space="preserve"> to ensure that inspection is properly staffed.    </w:t>
      </w:r>
    </w:p>
    <w:p w:rsidR="00B77C88" w:rsidRDefault="00B77C8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77C88" w:rsidRDefault="00B77C8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nature of the acceptance criteria of some of the ITAAC targeted for inspection under IMC-2503 will result in Region II requiring technical assistance from NRO in assessing some </w:t>
      </w:r>
      <w:r w:rsidR="00157974">
        <w:rPr>
          <w:rFonts w:cs="Arial"/>
          <w:szCs w:val="22"/>
        </w:rPr>
        <w:t xml:space="preserve">inspection issues that arise.  </w:t>
      </w:r>
      <w:r w:rsidRPr="00C000F2">
        <w:rPr>
          <w:rFonts w:cs="Arial"/>
          <w:szCs w:val="22"/>
        </w:rPr>
        <w:t xml:space="preserve">For example, some ITAAC have design commitments requiring that the components be designed and constructed in accordance with the requirements of Section III of the American Society of Mechanical Engineers Boiler and Pressure Vessel Code.  Although the inspection program can collect information about the installation practices, the NRO technical staff </w:t>
      </w:r>
      <w:ins w:id="510" w:author="Author" w:date="2014-08-08T11:44:00Z">
        <w:r w:rsidR="00594F9B">
          <w:rPr>
            <w:rFonts w:cs="Arial"/>
            <w:szCs w:val="22"/>
          </w:rPr>
          <w:t>may</w:t>
        </w:r>
        <w:r w:rsidR="00594F9B" w:rsidRPr="00C000F2">
          <w:rPr>
            <w:rFonts w:cs="Arial"/>
            <w:szCs w:val="22"/>
          </w:rPr>
          <w:t xml:space="preserve"> </w:t>
        </w:r>
      </w:ins>
      <w:r w:rsidRPr="00C000F2">
        <w:rPr>
          <w:rFonts w:cs="Arial"/>
          <w:szCs w:val="22"/>
        </w:rPr>
        <w:t>be needed to evaluate the as-built design to ensure that required detailed design or changes that might have</w:t>
      </w:r>
      <w:r>
        <w:rPr>
          <w:rFonts w:cs="Arial"/>
          <w:szCs w:val="22"/>
        </w:rPr>
        <w:t xml:space="preserve"> </w:t>
      </w:r>
      <w:r w:rsidRPr="00C000F2">
        <w:rPr>
          <w:rFonts w:cs="Arial"/>
          <w:szCs w:val="22"/>
        </w:rPr>
        <w:t xml:space="preserve">been needed to accommodate field conditions continue to meet the acceptance criteria.  </w:t>
      </w:r>
      <w:r w:rsidR="00157974">
        <w:rPr>
          <w:rFonts w:cs="Arial"/>
          <w:szCs w:val="22"/>
        </w:rPr>
        <w:t xml:space="preserve">Region II </w:t>
      </w:r>
      <w:r w:rsidRPr="00C000F2">
        <w:rPr>
          <w:rFonts w:cs="Arial"/>
          <w:szCs w:val="22"/>
        </w:rPr>
        <w:t xml:space="preserve">support </w:t>
      </w:r>
      <w:r w:rsidR="00157974">
        <w:rPr>
          <w:rFonts w:cs="Arial"/>
          <w:szCs w:val="22"/>
        </w:rPr>
        <w:t xml:space="preserve">requests </w:t>
      </w:r>
      <w:r w:rsidRPr="00C000F2">
        <w:rPr>
          <w:rFonts w:cs="Arial"/>
          <w:szCs w:val="22"/>
        </w:rPr>
        <w:t xml:space="preserve">will be </w:t>
      </w:r>
      <w:r w:rsidR="005C2654">
        <w:rPr>
          <w:rFonts w:cs="Arial"/>
          <w:szCs w:val="22"/>
        </w:rPr>
        <w:t>made</w:t>
      </w:r>
      <w:r w:rsidR="005C2654" w:rsidRPr="00C000F2">
        <w:rPr>
          <w:rFonts w:cs="Arial"/>
          <w:szCs w:val="22"/>
        </w:rPr>
        <w:t xml:space="preserve"> </w:t>
      </w:r>
      <w:r w:rsidR="005C2654">
        <w:rPr>
          <w:rFonts w:cs="Arial"/>
          <w:szCs w:val="22"/>
        </w:rPr>
        <w:t>using</w:t>
      </w:r>
      <w:r w:rsidR="005C2654" w:rsidRPr="00C000F2">
        <w:rPr>
          <w:rFonts w:cs="Arial"/>
          <w:szCs w:val="22"/>
        </w:rPr>
        <w:t xml:space="preserve"> </w:t>
      </w:r>
      <w:r w:rsidRPr="00C000F2">
        <w:rPr>
          <w:rFonts w:cs="Arial"/>
          <w:szCs w:val="22"/>
        </w:rPr>
        <w:t xml:space="preserve">the </w:t>
      </w:r>
      <w:r>
        <w:rPr>
          <w:rFonts w:cs="Arial"/>
          <w:szCs w:val="22"/>
        </w:rPr>
        <w:t>TAR</w:t>
      </w:r>
      <w:r w:rsidRPr="00C000F2">
        <w:rPr>
          <w:rFonts w:cs="Arial"/>
          <w:szCs w:val="22"/>
        </w:rPr>
        <w:t xml:space="preserve"> process.</w:t>
      </w:r>
      <w:r>
        <w:rPr>
          <w:rFonts w:cs="Arial"/>
          <w:szCs w:val="22"/>
        </w:rPr>
        <w:t xml:space="preserve">  </w:t>
      </w:r>
      <w:r w:rsidR="005C2654">
        <w:rPr>
          <w:rFonts w:cs="Arial"/>
          <w:szCs w:val="22"/>
        </w:rPr>
        <w:t>In addition</w:t>
      </w:r>
      <w:r>
        <w:rPr>
          <w:rFonts w:cs="Arial"/>
          <w:szCs w:val="22"/>
        </w:rPr>
        <w:t>, o</w:t>
      </w:r>
      <w:r w:rsidRPr="00C000F2">
        <w:rPr>
          <w:rFonts w:cs="Arial"/>
          <w:szCs w:val="22"/>
        </w:rPr>
        <w:t xml:space="preserve">n occasion, </w:t>
      </w:r>
      <w:r>
        <w:rPr>
          <w:rFonts w:cs="Arial"/>
          <w:szCs w:val="22"/>
        </w:rPr>
        <w:t xml:space="preserve">Region II </w:t>
      </w:r>
      <w:r w:rsidR="00157974">
        <w:rPr>
          <w:rFonts w:cs="Arial"/>
          <w:szCs w:val="22"/>
        </w:rPr>
        <w:t>will</w:t>
      </w:r>
      <w:r>
        <w:rPr>
          <w:rFonts w:cs="Arial"/>
          <w:szCs w:val="22"/>
        </w:rPr>
        <w:t xml:space="preserve"> request </w:t>
      </w:r>
      <w:r w:rsidRPr="00C000F2">
        <w:rPr>
          <w:rFonts w:cs="Arial"/>
          <w:szCs w:val="22"/>
        </w:rPr>
        <w:t xml:space="preserve">the host region to conduct </w:t>
      </w:r>
      <w:r w:rsidR="005C2654">
        <w:rPr>
          <w:rFonts w:cs="Arial"/>
          <w:szCs w:val="22"/>
        </w:rPr>
        <w:t xml:space="preserve">certain </w:t>
      </w:r>
      <w:r w:rsidRPr="00C000F2">
        <w:rPr>
          <w:rFonts w:cs="Arial"/>
          <w:szCs w:val="22"/>
        </w:rPr>
        <w:t>ITAAC-related work in</w:t>
      </w:r>
      <w:r>
        <w:rPr>
          <w:rFonts w:cs="Arial"/>
          <w:szCs w:val="22"/>
        </w:rPr>
        <w:t xml:space="preserve">spections; however, Region II will maintain overall lead for the inspection.  </w:t>
      </w:r>
    </w:p>
    <w:p w:rsidR="00F16DBA" w:rsidRDefault="00F16DBA"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62996" w:rsidRDefault="00262996"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S</w:t>
      </w:r>
      <w:r w:rsidRPr="00313127">
        <w:rPr>
          <w:rFonts w:cs="Arial"/>
          <w:szCs w:val="22"/>
        </w:rPr>
        <w:t xml:space="preserve">ubsequent to LWA/COL </w:t>
      </w:r>
      <w:r>
        <w:rPr>
          <w:rFonts w:cs="Arial"/>
          <w:szCs w:val="22"/>
        </w:rPr>
        <w:t>i</w:t>
      </w:r>
      <w:r w:rsidRPr="00313127">
        <w:rPr>
          <w:rFonts w:cs="Arial"/>
          <w:szCs w:val="22"/>
        </w:rPr>
        <w:t>ssuance</w:t>
      </w:r>
      <w:r>
        <w:rPr>
          <w:rFonts w:cs="Arial"/>
          <w:szCs w:val="22"/>
        </w:rPr>
        <w:t>, the NRC staff also conducts i</w:t>
      </w:r>
      <w:r w:rsidRPr="00313127">
        <w:rPr>
          <w:rFonts w:cs="Arial"/>
          <w:szCs w:val="22"/>
        </w:rPr>
        <w:t xml:space="preserve">nspections </w:t>
      </w:r>
      <w:r>
        <w:rPr>
          <w:rFonts w:cs="Arial"/>
          <w:szCs w:val="22"/>
        </w:rPr>
        <w:t xml:space="preserve">to review the development and implementation of construction and operational programs.  Guidance for these inspections is contained in </w:t>
      </w:r>
      <w:r w:rsidR="00F16DBA">
        <w:rPr>
          <w:rFonts w:cs="Arial"/>
          <w:szCs w:val="22"/>
        </w:rPr>
        <w:t>IMC 2504, “</w:t>
      </w:r>
      <w:r w:rsidR="00F16DBA" w:rsidRPr="0005181F">
        <w:rPr>
          <w:rFonts w:cs="Arial"/>
          <w:szCs w:val="22"/>
        </w:rPr>
        <w:t xml:space="preserve">Construction Inspection Program </w:t>
      </w:r>
      <w:r w:rsidR="000A00E6" w:rsidRPr="009B2909">
        <w:rPr>
          <w:rFonts w:eastAsia="MS Mincho" w:hAnsi="MS Mincho"/>
        </w:rPr>
        <w:t>‑</w:t>
      </w:r>
      <w:r w:rsidR="00F16DBA" w:rsidRPr="0005181F">
        <w:rPr>
          <w:rFonts w:cs="Arial"/>
          <w:szCs w:val="22"/>
        </w:rPr>
        <w:t xml:space="preserve"> Inspection of Construction and Operational Programs</w:t>
      </w:r>
      <w:r>
        <w:rPr>
          <w:rFonts w:cs="Arial"/>
          <w:szCs w:val="22"/>
        </w:rPr>
        <w:t>.</w:t>
      </w:r>
      <w:r w:rsidR="00F16DBA">
        <w:rPr>
          <w:rFonts w:cs="Arial"/>
          <w:szCs w:val="22"/>
        </w:rPr>
        <w:t xml:space="preserve">” </w:t>
      </w:r>
      <w:r w:rsidRPr="00C000F2">
        <w:rPr>
          <w:rFonts w:cs="Arial"/>
          <w:szCs w:val="22"/>
        </w:rPr>
        <w:t xml:space="preserve">Region II </w:t>
      </w:r>
      <w:r>
        <w:rPr>
          <w:rFonts w:cs="Arial"/>
          <w:szCs w:val="22"/>
        </w:rPr>
        <w:t>has</w:t>
      </w:r>
      <w:r w:rsidRPr="00C000F2">
        <w:rPr>
          <w:rFonts w:cs="Arial"/>
          <w:szCs w:val="22"/>
        </w:rPr>
        <w:t xml:space="preserve"> the overall lead for IMC 2504 construction </w:t>
      </w:r>
      <w:r>
        <w:rPr>
          <w:rFonts w:cs="Arial"/>
          <w:szCs w:val="22"/>
        </w:rPr>
        <w:t xml:space="preserve">program </w:t>
      </w:r>
      <w:r w:rsidRPr="00C000F2">
        <w:rPr>
          <w:rFonts w:cs="Arial"/>
          <w:szCs w:val="22"/>
        </w:rPr>
        <w:t xml:space="preserve">and operational program inspections.  </w:t>
      </w:r>
      <w:r w:rsidR="00E01FEE">
        <w:rPr>
          <w:rFonts w:cs="Arial"/>
          <w:szCs w:val="22"/>
        </w:rPr>
        <w:t xml:space="preserve">Region II </w:t>
      </w:r>
      <w:r w:rsidR="005C2654">
        <w:rPr>
          <w:rFonts w:cs="Arial"/>
          <w:szCs w:val="22"/>
        </w:rPr>
        <w:t>will</w:t>
      </w:r>
      <w:r w:rsidR="00E01FEE">
        <w:rPr>
          <w:rFonts w:cs="Arial"/>
          <w:szCs w:val="22"/>
        </w:rPr>
        <w:t xml:space="preserve"> request </w:t>
      </w:r>
      <w:r w:rsidR="00E01FEE" w:rsidRPr="00C000F2">
        <w:rPr>
          <w:rFonts w:cs="Arial"/>
          <w:szCs w:val="22"/>
        </w:rPr>
        <w:t>the host region to conduct</w:t>
      </w:r>
      <w:r w:rsidR="00E01FEE" w:rsidRPr="00C000F2" w:rsidDel="00E01FEE">
        <w:rPr>
          <w:rFonts w:cs="Arial"/>
          <w:szCs w:val="22"/>
        </w:rPr>
        <w:t xml:space="preserve"> </w:t>
      </w:r>
      <w:r w:rsidR="005C2654">
        <w:rPr>
          <w:rFonts w:cs="Arial"/>
          <w:szCs w:val="22"/>
        </w:rPr>
        <w:t xml:space="preserve">certain </w:t>
      </w:r>
      <w:r>
        <w:rPr>
          <w:rFonts w:cs="Arial"/>
          <w:szCs w:val="22"/>
        </w:rPr>
        <w:t>construction and/or operational program</w:t>
      </w:r>
      <w:r w:rsidRPr="00C000F2">
        <w:rPr>
          <w:rFonts w:cs="Arial"/>
          <w:szCs w:val="22"/>
        </w:rPr>
        <w:t xml:space="preserve"> inspections</w:t>
      </w:r>
      <w:r w:rsidR="00E01FEE">
        <w:rPr>
          <w:rFonts w:cs="Arial"/>
          <w:szCs w:val="22"/>
        </w:rPr>
        <w:t xml:space="preserve">; however, Region II will maintain overall lead for the inspection and </w:t>
      </w:r>
      <w:r w:rsidRPr="00C000F2">
        <w:rPr>
          <w:rFonts w:cs="Arial"/>
          <w:szCs w:val="22"/>
        </w:rPr>
        <w:t xml:space="preserve">the host region will report the results to Region II for consideration in the overall assessment of licensee construction </w:t>
      </w:r>
      <w:r w:rsidR="00E01FEE">
        <w:rPr>
          <w:rFonts w:cs="Arial"/>
          <w:szCs w:val="22"/>
        </w:rPr>
        <w:t>performance</w:t>
      </w:r>
      <w:r w:rsidRPr="00C000F2">
        <w:rPr>
          <w:rFonts w:cs="Arial"/>
          <w:szCs w:val="22"/>
        </w:rPr>
        <w:t xml:space="preserve">.  Exhibit </w:t>
      </w:r>
      <w:ins w:id="511" w:author="Author" w:date="2014-08-08T12:34:00Z">
        <w:r w:rsidR="00F3277B">
          <w:rPr>
            <w:rFonts w:cs="Arial"/>
            <w:szCs w:val="22"/>
          </w:rPr>
          <w:t>4</w:t>
        </w:r>
      </w:ins>
      <w:r w:rsidRPr="00C000F2">
        <w:rPr>
          <w:rFonts w:cs="Arial"/>
          <w:szCs w:val="22"/>
        </w:rPr>
        <w:t>, “Construction Program Inspection</w:t>
      </w:r>
      <w:r w:rsidR="005C2654">
        <w:rPr>
          <w:rFonts w:cs="Arial"/>
          <w:szCs w:val="22"/>
        </w:rPr>
        <w:t>s</w:t>
      </w:r>
      <w:r w:rsidRPr="00C000F2">
        <w:rPr>
          <w:rFonts w:cs="Arial"/>
          <w:szCs w:val="22"/>
        </w:rPr>
        <w:t xml:space="preserve">,” and Exhibit </w:t>
      </w:r>
      <w:ins w:id="512" w:author="Author" w:date="2014-08-08T12:34:00Z">
        <w:r w:rsidR="00F3277B">
          <w:rPr>
            <w:rFonts w:cs="Arial"/>
            <w:szCs w:val="22"/>
          </w:rPr>
          <w:t>5</w:t>
        </w:r>
      </w:ins>
      <w:r w:rsidRPr="00C000F2">
        <w:rPr>
          <w:rFonts w:cs="Arial"/>
          <w:szCs w:val="22"/>
        </w:rPr>
        <w:t>, “Operational Program Inspection</w:t>
      </w:r>
      <w:r w:rsidR="005C2654">
        <w:rPr>
          <w:rFonts w:cs="Arial"/>
          <w:szCs w:val="22"/>
        </w:rPr>
        <w:t>s</w:t>
      </w:r>
      <w:r w:rsidR="00157974">
        <w:rPr>
          <w:rFonts w:cs="Arial"/>
          <w:szCs w:val="22"/>
        </w:rPr>
        <w:t>,</w:t>
      </w:r>
      <w:r w:rsidRPr="00C000F2">
        <w:rPr>
          <w:rFonts w:cs="Arial"/>
          <w:szCs w:val="22"/>
        </w:rPr>
        <w:t>”</w:t>
      </w:r>
      <w:r>
        <w:rPr>
          <w:rFonts w:cs="Arial"/>
          <w:szCs w:val="22"/>
        </w:rPr>
        <w:t xml:space="preserve"> </w:t>
      </w:r>
      <w:r w:rsidR="005C2654">
        <w:rPr>
          <w:rFonts w:cs="Arial"/>
          <w:szCs w:val="22"/>
        </w:rPr>
        <w:t>lists the required program inspections and the organization that is planned to conduct the inspections.</w:t>
      </w:r>
      <w:r w:rsidRPr="00C000F2">
        <w:rPr>
          <w:rFonts w:cs="Arial"/>
          <w:szCs w:val="22"/>
        </w:rPr>
        <w:t xml:space="preserve">  </w:t>
      </w:r>
    </w:p>
    <w:p w:rsidR="00262996" w:rsidRDefault="00262996"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44277F" w:rsidRDefault="00262996"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F956A4">
        <w:rPr>
          <w:rFonts w:cs="Arial"/>
          <w:szCs w:val="22"/>
        </w:rPr>
        <w:t xml:space="preserve">It is recognized that some operational programs may not be fully implemented at the time of the 10 CFR </w:t>
      </w:r>
      <w:r>
        <w:rPr>
          <w:rFonts w:cs="Arial"/>
          <w:szCs w:val="22"/>
        </w:rPr>
        <w:t xml:space="preserve">Part </w:t>
      </w:r>
      <w:r w:rsidRPr="00F956A4">
        <w:rPr>
          <w:rFonts w:cs="Arial"/>
          <w:szCs w:val="22"/>
        </w:rPr>
        <w:t xml:space="preserve">52.103(g) finding. </w:t>
      </w:r>
      <w:r>
        <w:rPr>
          <w:rFonts w:cs="Arial"/>
          <w:szCs w:val="22"/>
        </w:rPr>
        <w:t xml:space="preserve"> </w:t>
      </w:r>
      <w:r w:rsidRPr="00F956A4">
        <w:rPr>
          <w:rFonts w:cs="Arial"/>
          <w:szCs w:val="22"/>
        </w:rPr>
        <w:t xml:space="preserve">These programs will be inspected at the first available opportunity subsequent to the 10 CFR </w:t>
      </w:r>
      <w:r>
        <w:rPr>
          <w:rFonts w:cs="Arial"/>
          <w:szCs w:val="22"/>
        </w:rPr>
        <w:t xml:space="preserve">Part </w:t>
      </w:r>
      <w:r w:rsidRPr="00F956A4">
        <w:rPr>
          <w:rFonts w:cs="Arial"/>
          <w:szCs w:val="22"/>
        </w:rPr>
        <w:t xml:space="preserve">52.103(g) finding. </w:t>
      </w:r>
      <w:r>
        <w:rPr>
          <w:rFonts w:cs="Arial"/>
          <w:szCs w:val="22"/>
        </w:rPr>
        <w:t xml:space="preserve"> </w:t>
      </w:r>
      <w:r w:rsidRPr="00F956A4">
        <w:rPr>
          <w:rFonts w:cs="Arial"/>
          <w:szCs w:val="22"/>
        </w:rPr>
        <w:t xml:space="preserve">Operational programs that require additional inspection after the 10 CFR </w:t>
      </w:r>
      <w:r>
        <w:rPr>
          <w:rFonts w:cs="Arial"/>
          <w:szCs w:val="22"/>
        </w:rPr>
        <w:t xml:space="preserve">Part </w:t>
      </w:r>
      <w:r w:rsidRPr="00F956A4">
        <w:rPr>
          <w:rFonts w:cs="Arial"/>
          <w:szCs w:val="22"/>
        </w:rPr>
        <w:t xml:space="preserve">52.103(g) finding will be identified during the turnover from </w:t>
      </w:r>
      <w:r w:rsidR="0062183E">
        <w:rPr>
          <w:rFonts w:cs="Arial"/>
          <w:szCs w:val="22"/>
        </w:rPr>
        <w:t xml:space="preserve">the </w:t>
      </w:r>
      <w:r w:rsidRPr="00F956A4">
        <w:rPr>
          <w:rFonts w:cs="Arial"/>
          <w:szCs w:val="22"/>
        </w:rPr>
        <w:t xml:space="preserve">construction inspection </w:t>
      </w:r>
      <w:r w:rsidR="0062183E">
        <w:rPr>
          <w:rFonts w:cs="Arial"/>
          <w:szCs w:val="22"/>
        </w:rPr>
        <w:t xml:space="preserve">organization </w:t>
      </w:r>
      <w:r w:rsidRPr="00F956A4">
        <w:rPr>
          <w:rFonts w:cs="Arial"/>
          <w:szCs w:val="22"/>
        </w:rPr>
        <w:t xml:space="preserve">to the host region. </w:t>
      </w:r>
      <w:r>
        <w:rPr>
          <w:rFonts w:cs="Arial"/>
          <w:szCs w:val="22"/>
        </w:rPr>
        <w:t xml:space="preserve"> </w:t>
      </w:r>
      <w:r w:rsidRPr="00F956A4">
        <w:rPr>
          <w:rFonts w:cs="Arial"/>
          <w:szCs w:val="22"/>
        </w:rPr>
        <w:t>Completion of these inspections will be the responsibility of the host region.</w:t>
      </w:r>
      <w:r w:rsidR="00EC4070">
        <w:rPr>
          <w:rFonts w:cs="Arial"/>
          <w:szCs w:val="22"/>
        </w:rPr>
        <w:t xml:space="preserve">  </w:t>
      </w:r>
      <w:r w:rsidR="006E676A">
        <w:rPr>
          <w:rFonts w:cs="Arial"/>
          <w:szCs w:val="22"/>
        </w:rPr>
        <w:t xml:space="preserve">  </w:t>
      </w:r>
    </w:p>
    <w:p w:rsidR="0044277F" w:rsidRDefault="0044277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23A47" w:rsidRDefault="0020740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B23A47" w:rsidSect="00232E4D">
          <w:pgSz w:w="12240" w:h="15840"/>
          <w:pgMar w:top="1440" w:right="1440" w:bottom="1440" w:left="1440" w:header="1440" w:footer="1440" w:gutter="0"/>
          <w:cols w:space="720"/>
          <w:docGrid w:linePitch="360"/>
        </w:sectPr>
      </w:pPr>
      <w:r w:rsidRPr="00C000F2">
        <w:rPr>
          <w:rFonts w:cs="Arial"/>
          <w:szCs w:val="22"/>
        </w:rPr>
        <w:t xml:space="preserve">IMC 2503 and 2504 inspections continue until </w:t>
      </w:r>
      <w:r w:rsidR="00395EAF">
        <w:rPr>
          <w:rFonts w:cs="Arial"/>
          <w:szCs w:val="22"/>
        </w:rPr>
        <w:t xml:space="preserve">an affirmative </w:t>
      </w:r>
      <w:r w:rsidRPr="00C000F2">
        <w:rPr>
          <w:rFonts w:cs="Arial"/>
          <w:szCs w:val="22"/>
        </w:rPr>
        <w:t>10 CFR Part 52.103(g) finding is made.</w:t>
      </w:r>
      <w:r>
        <w:rPr>
          <w:rFonts w:cs="Arial"/>
          <w:szCs w:val="22"/>
        </w:rPr>
        <w:t xml:space="preserve">  </w:t>
      </w:r>
      <w:r w:rsidR="00D137B6" w:rsidRPr="00C000F2">
        <w:rPr>
          <w:rFonts w:cs="Arial"/>
          <w:szCs w:val="22"/>
        </w:rPr>
        <w:t xml:space="preserve">Completion of </w:t>
      </w:r>
      <w:r w:rsidR="009B105C">
        <w:rPr>
          <w:rFonts w:cs="Arial"/>
          <w:szCs w:val="22"/>
        </w:rPr>
        <w:t>these inspections</w:t>
      </w:r>
      <w:r w:rsidR="00D137B6" w:rsidRPr="00C000F2">
        <w:rPr>
          <w:rFonts w:cs="Arial"/>
          <w:szCs w:val="22"/>
        </w:rPr>
        <w:t xml:space="preserve"> is intended to provide the NRC with reasonable assurance that the facility is constructed and will operate in conformity with the license.</w:t>
      </w:r>
    </w:p>
    <w:p w:rsidR="00127CF0" w:rsidRPr="00C000F2" w:rsidRDefault="00127CF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D62CF" w:rsidRPr="00C000F2" w:rsidRDefault="00377E3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513" w:name="Vendors"/>
      <w:bookmarkStart w:id="514" w:name="_Toc269212515"/>
      <w:r w:rsidRPr="00C000F2">
        <w:rPr>
          <w:rFonts w:cs="Arial"/>
          <w:szCs w:val="22"/>
        </w:rPr>
        <w:t>0</w:t>
      </w:r>
      <w:r w:rsidR="00A759C6">
        <w:rPr>
          <w:rFonts w:cs="Arial"/>
          <w:szCs w:val="22"/>
        </w:rPr>
        <w:t>7</w:t>
      </w:r>
      <w:r w:rsidR="00D169D1" w:rsidRPr="00C000F2">
        <w:rPr>
          <w:rFonts w:cs="Arial"/>
          <w:szCs w:val="22"/>
        </w:rPr>
        <w:t>.0</w:t>
      </w:r>
      <w:r w:rsidR="00395EAF">
        <w:rPr>
          <w:rFonts w:cs="Arial"/>
          <w:szCs w:val="22"/>
        </w:rPr>
        <w:t>4</w:t>
      </w:r>
      <w:r w:rsidR="00D169D1" w:rsidRPr="00C000F2">
        <w:rPr>
          <w:rFonts w:cs="Arial"/>
          <w:szCs w:val="22"/>
        </w:rPr>
        <w:tab/>
      </w:r>
      <w:r w:rsidR="00D234E4" w:rsidRPr="00C000F2">
        <w:rPr>
          <w:rStyle w:val="Header02Char"/>
          <w:sz w:val="22"/>
          <w:szCs w:val="22"/>
        </w:rPr>
        <w:t>Vendor Inspection Program</w:t>
      </w:r>
      <w:bookmarkEnd w:id="513"/>
      <w:r w:rsidR="00C831B9" w:rsidRPr="00C000F2">
        <w:rPr>
          <w:rStyle w:val="Header02Char"/>
          <w:sz w:val="22"/>
          <w:szCs w:val="22"/>
        </w:rPr>
        <w:fldChar w:fldCharType="begin"/>
      </w:r>
      <w:r w:rsidR="005F2017" w:rsidRPr="00C000F2">
        <w:rPr>
          <w:rFonts w:cs="Arial"/>
          <w:szCs w:val="22"/>
        </w:rPr>
        <w:instrText xml:space="preserve"> TC "</w:instrText>
      </w:r>
      <w:bookmarkStart w:id="515" w:name="_Toc361140231"/>
      <w:bookmarkStart w:id="516" w:name="_Toc362608336"/>
      <w:bookmarkStart w:id="517" w:name="_Toc364854584"/>
      <w:bookmarkStart w:id="518" w:name="_Toc364854744"/>
      <w:bookmarkStart w:id="519" w:name="_Toc395690488"/>
      <w:r w:rsidR="005F2017" w:rsidRPr="00C000F2">
        <w:rPr>
          <w:rFonts w:cs="Arial"/>
          <w:szCs w:val="22"/>
        </w:rPr>
        <w:instrText>07.04</w:instrText>
      </w:r>
      <w:r w:rsidR="005F2017" w:rsidRPr="00C000F2">
        <w:rPr>
          <w:rFonts w:cs="Arial"/>
          <w:szCs w:val="22"/>
        </w:rPr>
        <w:tab/>
      </w:r>
      <w:r w:rsidR="005F2017" w:rsidRPr="00C000F2">
        <w:rPr>
          <w:rStyle w:val="Header02Char"/>
          <w:sz w:val="22"/>
          <w:szCs w:val="22"/>
        </w:rPr>
        <w:instrText>Vendor Inspection Program</w:instrText>
      </w:r>
      <w:bookmarkEnd w:id="515"/>
      <w:bookmarkEnd w:id="516"/>
      <w:bookmarkEnd w:id="517"/>
      <w:bookmarkEnd w:id="518"/>
      <w:bookmarkEnd w:id="519"/>
      <w:r w:rsidR="005F2017" w:rsidRPr="00C000F2">
        <w:rPr>
          <w:rFonts w:cs="Arial"/>
          <w:szCs w:val="22"/>
        </w:rPr>
        <w:instrText>" \f C \l "2</w:instrText>
      </w:r>
      <w:proofErr w:type="gramStart"/>
      <w:r w:rsidR="005F2017" w:rsidRPr="00C000F2">
        <w:rPr>
          <w:rFonts w:cs="Arial"/>
          <w:szCs w:val="22"/>
        </w:rPr>
        <w:instrText xml:space="preserve">" </w:instrText>
      </w:r>
      <w:proofErr w:type="gramEnd"/>
      <w:r w:rsidR="00C831B9" w:rsidRPr="00C000F2">
        <w:rPr>
          <w:rStyle w:val="Header02Char"/>
          <w:sz w:val="22"/>
          <w:szCs w:val="22"/>
        </w:rPr>
        <w:fldChar w:fldCharType="end"/>
      </w:r>
      <w:r w:rsidR="00D169D1" w:rsidRPr="00C000F2">
        <w:rPr>
          <w:rFonts w:cs="Arial"/>
          <w:szCs w:val="22"/>
        </w:rPr>
        <w:t xml:space="preserve">.  </w:t>
      </w:r>
      <w:r w:rsidR="00DD62CF" w:rsidRPr="00C000F2">
        <w:rPr>
          <w:rFonts w:cs="Arial"/>
          <w:szCs w:val="22"/>
        </w:rPr>
        <w:t xml:space="preserve">The Vendor Inspection </w:t>
      </w:r>
      <w:r w:rsidR="00D0787F" w:rsidRPr="00C000F2">
        <w:rPr>
          <w:rFonts w:cs="Arial"/>
          <w:szCs w:val="22"/>
        </w:rPr>
        <w:t>Program is implemented by the vendor inspection c</w:t>
      </w:r>
      <w:r w:rsidR="00DD62CF" w:rsidRPr="00C000F2">
        <w:rPr>
          <w:rFonts w:cs="Arial"/>
          <w:szCs w:val="22"/>
        </w:rPr>
        <w:t xml:space="preserve">enter of </w:t>
      </w:r>
      <w:r w:rsidR="00D0787F" w:rsidRPr="00C000F2">
        <w:rPr>
          <w:rFonts w:cs="Arial"/>
          <w:szCs w:val="22"/>
        </w:rPr>
        <w:t>e</w:t>
      </w:r>
      <w:r w:rsidR="00DD62CF" w:rsidRPr="00C000F2">
        <w:rPr>
          <w:rFonts w:cs="Arial"/>
          <w:szCs w:val="22"/>
        </w:rPr>
        <w:t xml:space="preserve">xpertise (COE) </w:t>
      </w:r>
      <w:r w:rsidR="00D0787F" w:rsidRPr="00C000F2">
        <w:rPr>
          <w:rFonts w:cs="Arial"/>
          <w:szCs w:val="22"/>
        </w:rPr>
        <w:t>which</w:t>
      </w:r>
      <w:r w:rsidR="00DD62CF" w:rsidRPr="00C000F2">
        <w:rPr>
          <w:rFonts w:cs="Arial"/>
          <w:szCs w:val="22"/>
        </w:rPr>
        <w:t xml:space="preserve"> resides in NRO/DCIP.  Further details on the purpose, organization, and responsibilities of the </w:t>
      </w:r>
      <w:r w:rsidR="00D0787F" w:rsidRPr="00C000F2">
        <w:rPr>
          <w:rFonts w:cs="Arial"/>
          <w:szCs w:val="22"/>
        </w:rPr>
        <w:t>v</w:t>
      </w:r>
      <w:r w:rsidR="00DD62CF" w:rsidRPr="00C000F2">
        <w:rPr>
          <w:rFonts w:cs="Arial"/>
          <w:szCs w:val="22"/>
        </w:rPr>
        <w:t>endor</w:t>
      </w:r>
      <w:r w:rsidR="00D0787F" w:rsidRPr="00C000F2">
        <w:rPr>
          <w:rFonts w:cs="Arial"/>
          <w:szCs w:val="22"/>
        </w:rPr>
        <w:t xml:space="preserve"> i</w:t>
      </w:r>
      <w:r w:rsidR="00DD62CF" w:rsidRPr="00C000F2">
        <w:rPr>
          <w:rFonts w:cs="Arial"/>
          <w:szCs w:val="22"/>
        </w:rPr>
        <w:t>nspection COE are provided in the COE’s charter (ML12045A064).</w:t>
      </w:r>
    </w:p>
    <w:p w:rsidR="00DD62CF" w:rsidRPr="00C000F2" w:rsidRDefault="00DD62C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9B2909" w:rsidRDefault="00F16DBA"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IMC 2507, “</w:t>
      </w:r>
      <w:r w:rsidRPr="0005181F">
        <w:rPr>
          <w:rFonts w:cs="Arial"/>
          <w:szCs w:val="22"/>
        </w:rPr>
        <w:t>Construction Inspection Program: Vendor Inspections</w:t>
      </w:r>
      <w:r>
        <w:rPr>
          <w:rFonts w:cs="Arial"/>
          <w:szCs w:val="22"/>
        </w:rPr>
        <w:t xml:space="preserve">,” </w:t>
      </w:r>
      <w:r w:rsidRPr="0005181F">
        <w:rPr>
          <w:rFonts w:cs="Arial"/>
          <w:szCs w:val="22"/>
        </w:rPr>
        <w:t>establish</w:t>
      </w:r>
      <w:r w:rsidR="00563108">
        <w:rPr>
          <w:rFonts w:cs="Arial"/>
          <w:szCs w:val="22"/>
        </w:rPr>
        <w:t>es</w:t>
      </w:r>
      <w:r w:rsidRPr="0005181F">
        <w:rPr>
          <w:rFonts w:cs="Arial"/>
          <w:szCs w:val="22"/>
        </w:rPr>
        <w:t xml:space="preserve"> the inspection program for vendors providing safety-related materials, equipment, and services in support of new reactor construction</w:t>
      </w:r>
      <w:r>
        <w:rPr>
          <w:rFonts w:cs="Arial"/>
          <w:szCs w:val="22"/>
        </w:rPr>
        <w:t xml:space="preserve"> and p</w:t>
      </w:r>
      <w:r w:rsidRPr="0005181F">
        <w:rPr>
          <w:rFonts w:cs="Arial"/>
          <w:szCs w:val="22"/>
        </w:rPr>
        <w:t>rovide</w:t>
      </w:r>
      <w:r>
        <w:rPr>
          <w:rFonts w:cs="Arial"/>
          <w:szCs w:val="22"/>
        </w:rPr>
        <w:t>s</w:t>
      </w:r>
      <w:r w:rsidRPr="0005181F">
        <w:rPr>
          <w:rFonts w:cs="Arial"/>
          <w:szCs w:val="22"/>
        </w:rPr>
        <w:t xml:space="preserve"> requirements and guidance to NRC inspectors for conducting inspections at vendor facilities.</w:t>
      </w:r>
      <w:r>
        <w:rPr>
          <w:rFonts w:cs="Arial"/>
          <w:szCs w:val="22"/>
        </w:rPr>
        <w:t xml:space="preserve">  </w:t>
      </w:r>
      <w:r w:rsidR="00D234E4" w:rsidRPr="00C000F2">
        <w:rPr>
          <w:rFonts w:cs="Arial"/>
          <w:szCs w:val="22"/>
        </w:rPr>
        <w:t xml:space="preserve">The </w:t>
      </w:r>
      <w:r w:rsidR="00AA717A">
        <w:rPr>
          <w:rFonts w:cs="Arial"/>
          <w:szCs w:val="22"/>
        </w:rPr>
        <w:t>vendor inspection</w:t>
      </w:r>
      <w:r w:rsidR="00AA717A" w:rsidRPr="00C000F2">
        <w:rPr>
          <w:rFonts w:cs="Arial"/>
          <w:szCs w:val="22"/>
        </w:rPr>
        <w:t xml:space="preserve"> </w:t>
      </w:r>
      <w:r w:rsidR="00D234E4" w:rsidRPr="00C000F2">
        <w:rPr>
          <w:rFonts w:cs="Arial"/>
          <w:szCs w:val="22"/>
        </w:rPr>
        <w:t xml:space="preserve">staff is responsible for implementing the vendor inspection program.  Routine and reactive inspections are conducted to </w:t>
      </w:r>
      <w:r w:rsidR="00563108" w:rsidRPr="00563108">
        <w:rPr>
          <w:rFonts w:cs="Arial"/>
          <w:szCs w:val="22"/>
        </w:rPr>
        <w:t>examine whether vendors of safety-related components or services have complied with the requirements of Appendix B and 10 CFR Part 21 as required under vendor procurement contracts with applicants or licensees</w:t>
      </w:r>
      <w:r w:rsidR="00D234E4" w:rsidRPr="00C000F2">
        <w:rPr>
          <w:rFonts w:cs="Arial"/>
          <w:szCs w:val="22"/>
        </w:rPr>
        <w:t>.</w:t>
      </w:r>
      <w:bookmarkEnd w:id="514"/>
      <w:r w:rsidR="00A1378E">
        <w:rPr>
          <w:rFonts w:cs="Arial"/>
          <w:szCs w:val="22"/>
        </w:rPr>
        <w:t xml:space="preserve">  </w:t>
      </w:r>
      <w:r w:rsidR="001C2ECC">
        <w:rPr>
          <w:rFonts w:cs="Arial"/>
          <w:szCs w:val="22"/>
        </w:rPr>
        <w:t xml:space="preserve">In addition to IMC 2507, NRO/DCIP </w:t>
      </w:r>
      <w:r w:rsidR="00456759">
        <w:rPr>
          <w:rFonts w:cs="Arial"/>
          <w:szCs w:val="22"/>
        </w:rPr>
        <w:t>developed</w:t>
      </w:r>
      <w:r w:rsidR="001C2ECC">
        <w:rPr>
          <w:rFonts w:cs="Arial"/>
          <w:szCs w:val="22"/>
        </w:rPr>
        <w:t xml:space="preserve"> t</w:t>
      </w:r>
      <w:r w:rsidR="00A1378E">
        <w:rPr>
          <w:rFonts w:cs="Arial"/>
          <w:szCs w:val="22"/>
        </w:rPr>
        <w:t xml:space="preserve">he </w:t>
      </w:r>
      <w:r w:rsidR="001C2ECC">
        <w:rPr>
          <w:rFonts w:cs="Arial"/>
          <w:szCs w:val="22"/>
        </w:rPr>
        <w:t>“</w:t>
      </w:r>
      <w:r w:rsidR="00A1378E" w:rsidRPr="00A1378E">
        <w:rPr>
          <w:rFonts w:cs="Arial"/>
          <w:szCs w:val="22"/>
        </w:rPr>
        <w:t>Vendor Inspection</w:t>
      </w:r>
      <w:r w:rsidR="00A1378E">
        <w:rPr>
          <w:rFonts w:cs="Arial"/>
          <w:szCs w:val="22"/>
        </w:rPr>
        <w:t xml:space="preserve"> </w:t>
      </w:r>
      <w:r w:rsidR="00A1378E" w:rsidRPr="00A1378E">
        <w:rPr>
          <w:rFonts w:cs="Arial"/>
          <w:szCs w:val="22"/>
        </w:rPr>
        <w:t>Program Plan</w:t>
      </w:r>
      <w:r w:rsidR="00C65581">
        <w:rPr>
          <w:rFonts w:cs="Arial"/>
          <w:szCs w:val="22"/>
        </w:rPr>
        <w:t xml:space="preserve"> (VIP</w:t>
      </w:r>
      <w:r w:rsidR="00AA717A">
        <w:rPr>
          <w:rFonts w:cs="Arial"/>
          <w:szCs w:val="22"/>
        </w:rPr>
        <w:t xml:space="preserve"> </w:t>
      </w:r>
      <w:r w:rsidR="00C65581">
        <w:rPr>
          <w:rFonts w:cs="Arial"/>
          <w:szCs w:val="22"/>
        </w:rPr>
        <w:t>P</w:t>
      </w:r>
      <w:r w:rsidR="00AA717A">
        <w:rPr>
          <w:rFonts w:cs="Arial"/>
          <w:szCs w:val="22"/>
        </w:rPr>
        <w:t>lan</w:t>
      </w:r>
      <w:r w:rsidR="00C65581">
        <w:rPr>
          <w:rFonts w:cs="Arial"/>
          <w:szCs w:val="22"/>
        </w:rPr>
        <w:t>)</w:t>
      </w:r>
      <w:r w:rsidR="00456759">
        <w:rPr>
          <w:rFonts w:cs="Arial"/>
          <w:szCs w:val="22"/>
        </w:rPr>
        <w:t>,</w:t>
      </w:r>
      <w:r w:rsidR="001C2ECC">
        <w:rPr>
          <w:rFonts w:cs="Arial"/>
          <w:szCs w:val="22"/>
        </w:rPr>
        <w:t>”</w:t>
      </w:r>
      <w:r w:rsidR="00A1378E">
        <w:rPr>
          <w:rFonts w:cs="Arial"/>
          <w:szCs w:val="22"/>
        </w:rPr>
        <w:t xml:space="preserve"> </w:t>
      </w:r>
      <w:r w:rsidR="00456759">
        <w:rPr>
          <w:rFonts w:cs="Arial"/>
          <w:szCs w:val="22"/>
        </w:rPr>
        <w:t xml:space="preserve">which </w:t>
      </w:r>
      <w:r w:rsidR="00A1378E" w:rsidRPr="00A1378E">
        <w:rPr>
          <w:rFonts w:cs="Arial"/>
          <w:szCs w:val="22"/>
        </w:rPr>
        <w:t>establish</w:t>
      </w:r>
      <w:r w:rsidR="001C2ECC">
        <w:rPr>
          <w:rFonts w:cs="Arial"/>
          <w:szCs w:val="22"/>
        </w:rPr>
        <w:t>es</w:t>
      </w:r>
      <w:r w:rsidR="00A1378E" w:rsidRPr="00A1378E">
        <w:rPr>
          <w:rFonts w:cs="Arial"/>
          <w:szCs w:val="22"/>
        </w:rPr>
        <w:t xml:space="preserve"> an overall approach, including goals, priorities,</w:t>
      </w:r>
      <w:r w:rsidR="00A1378E">
        <w:rPr>
          <w:rFonts w:cs="Arial"/>
          <w:szCs w:val="22"/>
        </w:rPr>
        <w:t xml:space="preserve"> </w:t>
      </w:r>
      <w:r w:rsidR="00A1378E" w:rsidRPr="00A1378E">
        <w:rPr>
          <w:rFonts w:cs="Arial"/>
          <w:szCs w:val="22"/>
        </w:rPr>
        <w:t xml:space="preserve">performance metrics, and resource management strategies for </w:t>
      </w:r>
      <w:r w:rsidR="0062183E">
        <w:rPr>
          <w:rFonts w:cs="Arial"/>
          <w:szCs w:val="22"/>
        </w:rPr>
        <w:t>v</w:t>
      </w:r>
      <w:r w:rsidR="001C2ECC" w:rsidRPr="00C000F2">
        <w:rPr>
          <w:rFonts w:cs="Arial"/>
          <w:szCs w:val="22"/>
        </w:rPr>
        <w:t xml:space="preserve">endor </w:t>
      </w:r>
      <w:r w:rsidR="0062183E">
        <w:rPr>
          <w:rFonts w:cs="Arial"/>
          <w:szCs w:val="22"/>
        </w:rPr>
        <w:t>i</w:t>
      </w:r>
      <w:r w:rsidR="001C2ECC" w:rsidRPr="00C000F2">
        <w:rPr>
          <w:rFonts w:cs="Arial"/>
          <w:szCs w:val="22"/>
        </w:rPr>
        <w:t xml:space="preserve">nspection </w:t>
      </w:r>
      <w:r w:rsidR="0062183E">
        <w:rPr>
          <w:rFonts w:cs="Arial"/>
          <w:szCs w:val="22"/>
        </w:rPr>
        <w:t>p</w:t>
      </w:r>
      <w:r w:rsidR="001C2ECC" w:rsidRPr="00C000F2">
        <w:rPr>
          <w:rFonts w:cs="Arial"/>
          <w:szCs w:val="22"/>
        </w:rPr>
        <w:t>rogram</w:t>
      </w:r>
      <w:r w:rsidR="00A1378E" w:rsidRPr="00A1378E">
        <w:rPr>
          <w:rFonts w:cs="Arial"/>
          <w:szCs w:val="22"/>
        </w:rPr>
        <w:t xml:space="preserve"> activities.</w:t>
      </w:r>
    </w:p>
    <w:p w:rsidR="00225CF9" w:rsidRPr="00C000F2" w:rsidRDefault="00225CF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E23F8" w:rsidRDefault="0062183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On occasion, Region II inspection staff will accompany the vendor inspection staff during the i</w:t>
      </w:r>
      <w:r w:rsidR="009E23F8">
        <w:rPr>
          <w:rFonts w:cs="Arial"/>
          <w:szCs w:val="22"/>
        </w:rPr>
        <w:t xml:space="preserve">nspection of vendors that provide safety-related </w:t>
      </w:r>
      <w:r w:rsidR="009E23F8" w:rsidRPr="009E23F8">
        <w:rPr>
          <w:rFonts w:cs="Arial"/>
          <w:szCs w:val="22"/>
        </w:rPr>
        <w:t>materials, equipment, and services in support of new reactor construction</w:t>
      </w:r>
      <w:r w:rsidR="00225CF9" w:rsidRPr="00C000F2">
        <w:rPr>
          <w:rFonts w:cs="Arial"/>
          <w:szCs w:val="22"/>
        </w:rPr>
        <w:t>.</w:t>
      </w:r>
      <w:r w:rsidR="009E23F8">
        <w:rPr>
          <w:rFonts w:cs="Arial"/>
          <w:szCs w:val="22"/>
        </w:rPr>
        <w:t xml:space="preserve">  The following steps are implemented to ensure </w:t>
      </w:r>
      <w:r w:rsidR="00C65581">
        <w:rPr>
          <w:rFonts w:cs="Arial"/>
          <w:szCs w:val="22"/>
        </w:rPr>
        <w:t xml:space="preserve">new reactor construction vendor </w:t>
      </w:r>
      <w:r w:rsidR="00AA717A">
        <w:rPr>
          <w:rFonts w:cs="Arial"/>
          <w:szCs w:val="22"/>
        </w:rPr>
        <w:t xml:space="preserve">inspections </w:t>
      </w:r>
      <w:r w:rsidR="00C65581">
        <w:rPr>
          <w:rFonts w:cs="Arial"/>
          <w:szCs w:val="22"/>
        </w:rPr>
        <w:t>are properly coordinated:</w:t>
      </w:r>
      <w:r w:rsidR="009E23F8">
        <w:rPr>
          <w:rFonts w:cs="Arial"/>
          <w:szCs w:val="22"/>
        </w:rPr>
        <w:t xml:space="preserve"> </w:t>
      </w:r>
      <w:r w:rsidR="00225CF9" w:rsidRPr="00C000F2">
        <w:rPr>
          <w:rFonts w:cs="Arial"/>
          <w:szCs w:val="22"/>
        </w:rPr>
        <w:t xml:space="preserve">  </w:t>
      </w:r>
    </w:p>
    <w:p w:rsidR="009E23F8" w:rsidRDefault="009E23F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65581" w:rsidRDefault="009E23F8" w:rsidP="00034CB4">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C65581">
        <w:rPr>
          <w:rFonts w:cs="Arial"/>
          <w:szCs w:val="22"/>
        </w:rPr>
        <w:t xml:space="preserve">The </w:t>
      </w:r>
      <w:r w:rsidR="00AA717A">
        <w:rPr>
          <w:rFonts w:cs="Arial"/>
          <w:szCs w:val="22"/>
        </w:rPr>
        <w:t>vendor inspection</w:t>
      </w:r>
      <w:r w:rsidRPr="00C65581">
        <w:rPr>
          <w:rFonts w:cs="Arial"/>
          <w:szCs w:val="22"/>
        </w:rPr>
        <w:t xml:space="preserve"> bra</w:t>
      </w:r>
      <w:r w:rsidR="00592744">
        <w:rPr>
          <w:rFonts w:cs="Arial"/>
          <w:szCs w:val="22"/>
        </w:rPr>
        <w:t>n</w:t>
      </w:r>
      <w:r w:rsidRPr="00C65581">
        <w:rPr>
          <w:rFonts w:cs="Arial"/>
          <w:szCs w:val="22"/>
        </w:rPr>
        <w:t>ches deve</w:t>
      </w:r>
      <w:r w:rsidR="00C65581" w:rsidRPr="00C65581">
        <w:rPr>
          <w:rFonts w:cs="Arial"/>
          <w:szCs w:val="22"/>
        </w:rPr>
        <w:t>lop inspection targets following the guidance in the VIP</w:t>
      </w:r>
      <w:r w:rsidR="00AA717A">
        <w:rPr>
          <w:rFonts w:cs="Arial"/>
          <w:szCs w:val="22"/>
        </w:rPr>
        <w:t xml:space="preserve"> </w:t>
      </w:r>
      <w:r w:rsidR="00C65581" w:rsidRPr="00C65581">
        <w:rPr>
          <w:rFonts w:cs="Arial"/>
          <w:szCs w:val="22"/>
        </w:rPr>
        <w:t>P</w:t>
      </w:r>
      <w:r w:rsidR="00AA717A">
        <w:rPr>
          <w:rFonts w:cs="Arial"/>
          <w:szCs w:val="22"/>
        </w:rPr>
        <w:t>lan</w:t>
      </w:r>
      <w:r w:rsidRPr="00C65581">
        <w:rPr>
          <w:rFonts w:cs="Arial"/>
          <w:szCs w:val="22"/>
        </w:rPr>
        <w:t>.  When a scope</w:t>
      </w:r>
      <w:r w:rsidR="00592744">
        <w:rPr>
          <w:rFonts w:cs="Arial"/>
          <w:szCs w:val="22"/>
        </w:rPr>
        <w:t xml:space="preserve"> of </w:t>
      </w:r>
      <w:r w:rsidRPr="00C65581">
        <w:rPr>
          <w:rFonts w:cs="Arial"/>
          <w:szCs w:val="22"/>
        </w:rPr>
        <w:t xml:space="preserve">supply includes </w:t>
      </w:r>
      <w:r w:rsidR="00AA717A">
        <w:rPr>
          <w:rFonts w:cs="Arial"/>
          <w:szCs w:val="22"/>
        </w:rPr>
        <w:t>ITAAC</w:t>
      </w:r>
      <w:r w:rsidR="00AA717A" w:rsidRPr="00C65581">
        <w:rPr>
          <w:rFonts w:cs="Arial"/>
          <w:szCs w:val="22"/>
        </w:rPr>
        <w:t xml:space="preserve"> </w:t>
      </w:r>
      <w:r w:rsidRPr="00C65581">
        <w:rPr>
          <w:rFonts w:cs="Arial"/>
          <w:szCs w:val="22"/>
        </w:rPr>
        <w:t>related items</w:t>
      </w:r>
      <w:r w:rsidR="00C65581" w:rsidRPr="00C65581">
        <w:rPr>
          <w:rFonts w:cs="Arial"/>
          <w:szCs w:val="22"/>
        </w:rPr>
        <w:t xml:space="preserve">, </w:t>
      </w:r>
      <w:r w:rsidR="00AA717A">
        <w:rPr>
          <w:rFonts w:cs="Arial"/>
          <w:szCs w:val="22"/>
        </w:rPr>
        <w:t>vendor inspection branch chiefs</w:t>
      </w:r>
      <w:r w:rsidR="00C65581" w:rsidRPr="00C65581">
        <w:rPr>
          <w:rFonts w:cs="Arial"/>
          <w:szCs w:val="22"/>
        </w:rPr>
        <w:t xml:space="preserve"> will </w:t>
      </w:r>
      <w:r w:rsidRPr="00C65581">
        <w:rPr>
          <w:rFonts w:cs="Arial"/>
          <w:szCs w:val="22"/>
        </w:rPr>
        <w:t>request support from</w:t>
      </w:r>
      <w:r w:rsidR="00AA717A">
        <w:rPr>
          <w:rFonts w:cs="Arial"/>
          <w:szCs w:val="22"/>
        </w:rPr>
        <w:t xml:space="preserve"> Region II construction inspection branch chiefs</w:t>
      </w:r>
      <w:r w:rsidRPr="00C65581">
        <w:rPr>
          <w:rFonts w:cs="Arial"/>
          <w:szCs w:val="22"/>
        </w:rPr>
        <w:t xml:space="preserve">.  </w:t>
      </w:r>
    </w:p>
    <w:p w:rsidR="00C65581" w:rsidRPr="00C65581" w:rsidRDefault="00C65581" w:rsidP="0093240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30"/>
        <w:rPr>
          <w:rFonts w:cs="Arial"/>
          <w:szCs w:val="22"/>
        </w:rPr>
      </w:pPr>
    </w:p>
    <w:p w:rsidR="00C65581" w:rsidRDefault="00C65581" w:rsidP="00034CB4">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Pr>
          <w:rFonts w:cs="Arial"/>
          <w:szCs w:val="22"/>
        </w:rPr>
        <w:t>Independent of the VIP</w:t>
      </w:r>
      <w:r w:rsidR="00AA717A">
        <w:rPr>
          <w:rFonts w:cs="Arial"/>
          <w:szCs w:val="22"/>
        </w:rPr>
        <w:t xml:space="preserve"> </w:t>
      </w:r>
      <w:r>
        <w:rPr>
          <w:rFonts w:cs="Arial"/>
          <w:szCs w:val="22"/>
        </w:rPr>
        <w:t>P</w:t>
      </w:r>
      <w:r w:rsidR="00AA717A">
        <w:rPr>
          <w:rFonts w:cs="Arial"/>
          <w:szCs w:val="22"/>
        </w:rPr>
        <w:t>lan</w:t>
      </w:r>
      <w:r>
        <w:rPr>
          <w:rFonts w:cs="Arial"/>
          <w:szCs w:val="22"/>
        </w:rPr>
        <w:t xml:space="preserve">, </w:t>
      </w:r>
      <w:r w:rsidRPr="00C65581">
        <w:rPr>
          <w:rFonts w:cs="Arial"/>
          <w:szCs w:val="22"/>
        </w:rPr>
        <w:t>R</w:t>
      </w:r>
      <w:r w:rsidR="009E23F8" w:rsidRPr="00C65581">
        <w:rPr>
          <w:rFonts w:cs="Arial"/>
          <w:szCs w:val="22"/>
        </w:rPr>
        <w:t xml:space="preserve">egion </w:t>
      </w:r>
      <w:r>
        <w:rPr>
          <w:rFonts w:cs="Arial"/>
          <w:szCs w:val="22"/>
        </w:rPr>
        <w:t xml:space="preserve">II </w:t>
      </w:r>
      <w:r w:rsidR="00AA717A">
        <w:rPr>
          <w:rFonts w:cs="Arial"/>
          <w:szCs w:val="22"/>
        </w:rPr>
        <w:t xml:space="preserve">branch chiefs </w:t>
      </w:r>
      <w:r>
        <w:rPr>
          <w:rFonts w:cs="Arial"/>
          <w:szCs w:val="22"/>
        </w:rPr>
        <w:t xml:space="preserve">may </w:t>
      </w:r>
      <w:r w:rsidR="009E23F8" w:rsidRPr="00C65581">
        <w:rPr>
          <w:rFonts w:cs="Arial"/>
          <w:szCs w:val="22"/>
        </w:rPr>
        <w:t xml:space="preserve">provide </w:t>
      </w:r>
      <w:r>
        <w:rPr>
          <w:rFonts w:cs="Arial"/>
          <w:szCs w:val="22"/>
        </w:rPr>
        <w:t xml:space="preserve">a recommendation </w:t>
      </w:r>
      <w:r w:rsidR="00AA717A">
        <w:rPr>
          <w:rFonts w:cs="Arial"/>
          <w:szCs w:val="22"/>
        </w:rPr>
        <w:t>for</w:t>
      </w:r>
      <w:r>
        <w:rPr>
          <w:rFonts w:cs="Arial"/>
          <w:szCs w:val="22"/>
        </w:rPr>
        <w:t xml:space="preserve"> the inspection of a </w:t>
      </w:r>
      <w:r w:rsidR="00AA717A">
        <w:rPr>
          <w:rFonts w:cs="Arial"/>
          <w:szCs w:val="22"/>
        </w:rPr>
        <w:t xml:space="preserve">vendor </w:t>
      </w:r>
      <w:r>
        <w:rPr>
          <w:rFonts w:cs="Arial"/>
          <w:szCs w:val="22"/>
        </w:rPr>
        <w:t>that is conducting ITAAC-related work</w:t>
      </w:r>
      <w:r w:rsidR="009E23F8" w:rsidRPr="00C65581">
        <w:rPr>
          <w:rFonts w:cs="Arial"/>
          <w:szCs w:val="22"/>
        </w:rPr>
        <w:t xml:space="preserve">.  </w:t>
      </w:r>
    </w:p>
    <w:p w:rsidR="00C65581" w:rsidRPr="00C65581" w:rsidRDefault="00C65581" w:rsidP="00932402">
      <w:pPr>
        <w:pStyle w:val="ListParagraph"/>
        <w:rPr>
          <w:rFonts w:cs="Arial"/>
          <w:szCs w:val="22"/>
        </w:rPr>
      </w:pPr>
    </w:p>
    <w:p w:rsidR="00EC4C4A" w:rsidRDefault="009E23F8" w:rsidP="00034CB4">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EC4C4A">
        <w:rPr>
          <w:rFonts w:cs="Arial"/>
          <w:szCs w:val="22"/>
        </w:rPr>
        <w:t xml:space="preserve">The vendor inspection schedule </w:t>
      </w:r>
      <w:r w:rsidR="00EC4C4A" w:rsidRPr="00EC4C4A">
        <w:rPr>
          <w:rFonts w:cs="Arial"/>
          <w:szCs w:val="22"/>
        </w:rPr>
        <w:t>will be</w:t>
      </w:r>
      <w:r w:rsidRPr="00EC4C4A">
        <w:rPr>
          <w:rFonts w:cs="Arial"/>
          <w:szCs w:val="22"/>
        </w:rPr>
        <w:t xml:space="preserve"> published on </w:t>
      </w:r>
      <w:r w:rsidR="00EC4C4A" w:rsidRPr="00EC4C4A">
        <w:rPr>
          <w:rFonts w:cs="Arial"/>
          <w:szCs w:val="22"/>
        </w:rPr>
        <w:t>the vendor inspection</w:t>
      </w:r>
      <w:r w:rsidRPr="00EC4C4A">
        <w:rPr>
          <w:rFonts w:cs="Arial"/>
          <w:szCs w:val="22"/>
        </w:rPr>
        <w:t xml:space="preserve"> </w:t>
      </w:r>
      <w:r w:rsidR="00592744">
        <w:rPr>
          <w:rFonts w:cs="Arial"/>
          <w:szCs w:val="22"/>
        </w:rPr>
        <w:t>S</w:t>
      </w:r>
      <w:r w:rsidR="00592744" w:rsidRPr="00EC4C4A">
        <w:rPr>
          <w:rFonts w:cs="Arial"/>
          <w:szCs w:val="22"/>
        </w:rPr>
        <w:t>harePoint</w:t>
      </w:r>
      <w:r w:rsidRPr="00EC4C4A">
        <w:rPr>
          <w:rFonts w:cs="Arial"/>
          <w:szCs w:val="22"/>
        </w:rPr>
        <w:t xml:space="preserve"> site.  </w:t>
      </w:r>
      <w:r w:rsidR="00EC4C4A" w:rsidRPr="00EC4C4A">
        <w:rPr>
          <w:rFonts w:cs="Arial"/>
          <w:szCs w:val="22"/>
        </w:rPr>
        <w:t>N</w:t>
      </w:r>
      <w:r w:rsidRPr="00EC4C4A">
        <w:rPr>
          <w:rFonts w:cs="Arial"/>
          <w:szCs w:val="22"/>
        </w:rPr>
        <w:t xml:space="preserve">otes on this schedule </w:t>
      </w:r>
      <w:r w:rsidR="00EC4C4A" w:rsidRPr="00EC4C4A">
        <w:rPr>
          <w:rFonts w:cs="Arial"/>
          <w:szCs w:val="22"/>
        </w:rPr>
        <w:t>will be included to provide inspection plans</w:t>
      </w:r>
      <w:r w:rsidRPr="00EC4C4A">
        <w:rPr>
          <w:rFonts w:cs="Arial"/>
          <w:szCs w:val="22"/>
        </w:rPr>
        <w:t>.</w:t>
      </w:r>
    </w:p>
    <w:p w:rsidR="00EC4C4A" w:rsidRPr="00EC4C4A" w:rsidRDefault="00EC4C4A" w:rsidP="00932402">
      <w:pPr>
        <w:pStyle w:val="ListParagraph"/>
        <w:rPr>
          <w:rFonts w:cs="Arial"/>
          <w:szCs w:val="22"/>
        </w:rPr>
      </w:pPr>
    </w:p>
    <w:p w:rsidR="009E23F8" w:rsidRPr="00EC4C4A" w:rsidRDefault="00EC4C4A" w:rsidP="00034CB4">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Pr>
          <w:rFonts w:cs="Arial"/>
          <w:szCs w:val="22"/>
        </w:rPr>
        <w:t>W</w:t>
      </w:r>
      <w:r w:rsidR="009E23F8" w:rsidRPr="00EC4C4A">
        <w:rPr>
          <w:rFonts w:cs="Arial"/>
          <w:szCs w:val="22"/>
        </w:rPr>
        <w:t>eekly call</w:t>
      </w:r>
      <w:r>
        <w:rPr>
          <w:rFonts w:cs="Arial"/>
          <w:szCs w:val="22"/>
        </w:rPr>
        <w:t xml:space="preserve">s will be conducted between </w:t>
      </w:r>
      <w:r w:rsidR="00592744">
        <w:rPr>
          <w:rFonts w:cs="Arial"/>
          <w:szCs w:val="22"/>
        </w:rPr>
        <w:t>vendor inspection</w:t>
      </w:r>
      <w:r>
        <w:rPr>
          <w:rFonts w:cs="Arial"/>
          <w:szCs w:val="22"/>
        </w:rPr>
        <w:t xml:space="preserve"> and Region II branch chiefs</w:t>
      </w:r>
      <w:r w:rsidR="009E23F8" w:rsidRPr="00EC4C4A">
        <w:rPr>
          <w:rFonts w:cs="Arial"/>
          <w:szCs w:val="22"/>
        </w:rPr>
        <w:t xml:space="preserve"> to discuss </w:t>
      </w:r>
      <w:r>
        <w:rPr>
          <w:rFonts w:cs="Arial"/>
          <w:szCs w:val="22"/>
        </w:rPr>
        <w:t xml:space="preserve">vendor </w:t>
      </w:r>
      <w:r w:rsidR="009E23F8" w:rsidRPr="00EC4C4A">
        <w:rPr>
          <w:rFonts w:cs="Arial"/>
          <w:szCs w:val="22"/>
        </w:rPr>
        <w:t>inspections and resources.</w:t>
      </w:r>
    </w:p>
    <w:p w:rsidR="009E23F8" w:rsidRDefault="009E23F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B4B7F" w:rsidRPr="00C000F2" w:rsidRDefault="0062183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V</w:t>
      </w:r>
      <w:r w:rsidRPr="00C000F2">
        <w:rPr>
          <w:rFonts w:cs="Arial"/>
          <w:szCs w:val="22"/>
        </w:rPr>
        <w:t xml:space="preserve">endor inspection reports </w:t>
      </w:r>
      <w:r>
        <w:rPr>
          <w:rFonts w:cs="Arial"/>
          <w:szCs w:val="22"/>
        </w:rPr>
        <w:t>may</w:t>
      </w:r>
      <w:r w:rsidRPr="00C000F2">
        <w:rPr>
          <w:rFonts w:cs="Arial"/>
          <w:szCs w:val="22"/>
        </w:rPr>
        <w:t xml:space="preserve"> support future closure verification of ITAAC.</w:t>
      </w:r>
      <w:r>
        <w:rPr>
          <w:rFonts w:cs="Arial"/>
          <w:szCs w:val="22"/>
        </w:rPr>
        <w:t xml:space="preserve">  </w:t>
      </w:r>
      <w:r w:rsidR="00225CF9" w:rsidRPr="00C000F2">
        <w:rPr>
          <w:rFonts w:cs="Arial"/>
          <w:szCs w:val="22"/>
        </w:rPr>
        <w:t xml:space="preserve">To the extent possible, </w:t>
      </w:r>
      <w:r w:rsidR="009F4C58" w:rsidRPr="00C000F2">
        <w:rPr>
          <w:rFonts w:cs="Arial"/>
          <w:szCs w:val="22"/>
        </w:rPr>
        <w:t xml:space="preserve">Region II </w:t>
      </w:r>
      <w:r w:rsidR="00225CF9" w:rsidRPr="00C000F2">
        <w:rPr>
          <w:rFonts w:cs="Arial"/>
          <w:szCs w:val="22"/>
        </w:rPr>
        <w:t>will use the results of vendor inspections</w:t>
      </w:r>
      <w:r w:rsidR="00200F5C">
        <w:rPr>
          <w:rFonts w:cs="Arial"/>
          <w:szCs w:val="22"/>
        </w:rPr>
        <w:t xml:space="preserve"> </w:t>
      </w:r>
      <w:r w:rsidR="00225CF9" w:rsidRPr="00C000F2">
        <w:rPr>
          <w:rFonts w:cs="Arial"/>
          <w:szCs w:val="22"/>
        </w:rPr>
        <w:t xml:space="preserve">to inform its inspections at specific sites.  By maintaining a broad awareness of vendors and their activities, </w:t>
      </w:r>
      <w:r w:rsidR="009F4C58" w:rsidRPr="00C000F2">
        <w:rPr>
          <w:rFonts w:cs="Arial"/>
          <w:szCs w:val="22"/>
        </w:rPr>
        <w:t xml:space="preserve">Region II </w:t>
      </w:r>
      <w:r w:rsidR="00225CF9" w:rsidRPr="00C000F2">
        <w:rPr>
          <w:rFonts w:cs="Arial"/>
          <w:szCs w:val="22"/>
        </w:rPr>
        <w:t xml:space="preserve">will be improving their </w:t>
      </w:r>
      <w:r w:rsidR="00592744" w:rsidRPr="00C000F2">
        <w:rPr>
          <w:rFonts w:cs="Arial"/>
          <w:szCs w:val="22"/>
        </w:rPr>
        <w:t>abilit</w:t>
      </w:r>
      <w:r w:rsidR="00592744">
        <w:rPr>
          <w:rFonts w:cs="Arial"/>
          <w:szCs w:val="22"/>
        </w:rPr>
        <w:t>y</w:t>
      </w:r>
      <w:r w:rsidR="00592744" w:rsidRPr="00C000F2">
        <w:rPr>
          <w:rFonts w:cs="Arial"/>
          <w:szCs w:val="22"/>
        </w:rPr>
        <w:t xml:space="preserve"> </w:t>
      </w:r>
      <w:r w:rsidR="00225CF9" w:rsidRPr="00C000F2">
        <w:rPr>
          <w:rFonts w:cs="Arial"/>
          <w:szCs w:val="22"/>
        </w:rPr>
        <w:t>to effectively and efficiently conduct the CIP inspections for which they have assigned responsibility.</w:t>
      </w:r>
    </w:p>
    <w:p w:rsidR="009B2909" w:rsidRDefault="009B2909" w:rsidP="00932402">
      <w:pPr>
        <w:rPr>
          <w:rFonts w:cs="Arial"/>
          <w:szCs w:val="22"/>
        </w:rPr>
      </w:pPr>
    </w:p>
    <w:p w:rsidR="00B23A47" w:rsidRDefault="00803624"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B23A47" w:rsidSect="00232E4D">
          <w:pgSz w:w="12240" w:h="15840"/>
          <w:pgMar w:top="1440" w:right="1440" w:bottom="1440" w:left="1440" w:header="1440" w:footer="1440" w:gutter="0"/>
          <w:cols w:space="720"/>
          <w:docGrid w:linePitch="360"/>
        </w:sectPr>
      </w:pPr>
      <w:r w:rsidRPr="00C000F2">
        <w:rPr>
          <w:rFonts w:cs="Arial"/>
          <w:szCs w:val="22"/>
        </w:rPr>
        <w:t xml:space="preserve">The </w:t>
      </w:r>
      <w:r w:rsidR="00592744">
        <w:rPr>
          <w:rFonts w:cs="Arial"/>
          <w:szCs w:val="22"/>
        </w:rPr>
        <w:t>vendor inspection</w:t>
      </w:r>
      <w:r w:rsidR="00592744" w:rsidRPr="00C000F2">
        <w:rPr>
          <w:rFonts w:cs="Arial"/>
          <w:szCs w:val="22"/>
        </w:rPr>
        <w:t xml:space="preserve"> </w:t>
      </w:r>
      <w:r w:rsidRPr="00C000F2">
        <w:rPr>
          <w:rFonts w:cs="Arial"/>
          <w:szCs w:val="22"/>
        </w:rPr>
        <w:t xml:space="preserve">staff will also conduct Engineering Design Verification (EDV) inspections.  These inspections </w:t>
      </w:r>
      <w:r w:rsidR="00C35308" w:rsidRPr="00C000F2">
        <w:rPr>
          <w:rFonts w:cs="Arial"/>
          <w:szCs w:val="22"/>
        </w:rPr>
        <w:t>v</w:t>
      </w:r>
      <w:r w:rsidRPr="00C000F2">
        <w:rPr>
          <w:rFonts w:cs="Arial"/>
          <w:szCs w:val="22"/>
        </w:rPr>
        <w:t xml:space="preserve">erify that the design authority </w:t>
      </w:r>
      <w:r w:rsidR="001271F0" w:rsidRPr="00C000F2">
        <w:rPr>
          <w:rFonts w:cs="Arial"/>
          <w:szCs w:val="22"/>
        </w:rPr>
        <w:t xml:space="preserve">(1) has developed processes </w:t>
      </w:r>
      <w:r w:rsidRPr="00C000F2">
        <w:rPr>
          <w:rFonts w:cs="Arial"/>
          <w:szCs w:val="22"/>
        </w:rPr>
        <w:t xml:space="preserve">that allow for the complete and accurate transfer of the high level design information and performance requirements specified in the </w:t>
      </w:r>
      <w:r w:rsidR="00004003" w:rsidRPr="00C000F2">
        <w:rPr>
          <w:rFonts w:cs="Arial"/>
          <w:szCs w:val="22"/>
        </w:rPr>
        <w:t>FSAR</w:t>
      </w:r>
      <w:r w:rsidRPr="00C000F2">
        <w:rPr>
          <w:rFonts w:cs="Arial"/>
          <w:szCs w:val="22"/>
        </w:rPr>
        <w:t xml:space="preserve"> in a manner consistent with the requirements</w:t>
      </w:r>
      <w:r w:rsidR="00C35308" w:rsidRPr="00C000F2">
        <w:rPr>
          <w:rFonts w:cs="Arial"/>
          <w:szCs w:val="22"/>
        </w:rPr>
        <w:t xml:space="preserve"> of Appendix B</w:t>
      </w:r>
      <w:r w:rsidR="001271F0" w:rsidRPr="00C000F2">
        <w:rPr>
          <w:rFonts w:cs="Arial"/>
          <w:szCs w:val="22"/>
        </w:rPr>
        <w:t>, (2)</w:t>
      </w:r>
      <w:r w:rsidRPr="00C000F2">
        <w:rPr>
          <w:rFonts w:cs="Arial"/>
          <w:szCs w:val="22"/>
        </w:rPr>
        <w:t xml:space="preserve"> </w:t>
      </w:r>
      <w:r w:rsidR="001271F0" w:rsidRPr="00C000F2">
        <w:rPr>
          <w:rFonts w:cs="Arial"/>
          <w:szCs w:val="22"/>
        </w:rPr>
        <w:t xml:space="preserve">has developed processes </w:t>
      </w:r>
      <w:r w:rsidRPr="00C000F2">
        <w:rPr>
          <w:rFonts w:cs="Arial"/>
          <w:szCs w:val="22"/>
        </w:rPr>
        <w:t>to ensure changes to the design are adequately controlled</w:t>
      </w:r>
      <w:r w:rsidR="002073CA">
        <w:rPr>
          <w:rFonts w:cs="Arial"/>
          <w:szCs w:val="22"/>
        </w:rPr>
        <w:t>,</w:t>
      </w:r>
      <w:r w:rsidR="001271F0" w:rsidRPr="00C000F2">
        <w:rPr>
          <w:rFonts w:cs="Arial"/>
          <w:szCs w:val="22"/>
        </w:rPr>
        <w:t xml:space="preserve"> and </w:t>
      </w:r>
    </w:p>
    <w:p w:rsidR="00DD62CF" w:rsidRDefault="001271F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lastRenderedPageBreak/>
        <w:t xml:space="preserve">(3) </w:t>
      </w:r>
      <w:proofErr w:type="gramStart"/>
      <w:r w:rsidRPr="00C000F2">
        <w:rPr>
          <w:rFonts w:cs="Arial"/>
          <w:szCs w:val="22"/>
        </w:rPr>
        <w:t>has</w:t>
      </w:r>
      <w:proofErr w:type="gramEnd"/>
      <w:r w:rsidRPr="00C000F2">
        <w:rPr>
          <w:rFonts w:cs="Arial"/>
          <w:szCs w:val="22"/>
        </w:rPr>
        <w:t xml:space="preserve"> </w:t>
      </w:r>
      <w:r w:rsidR="00803624" w:rsidRPr="00C000F2">
        <w:rPr>
          <w:rFonts w:cs="Arial"/>
          <w:szCs w:val="22"/>
        </w:rPr>
        <w:t>produced detailed procedures, specifications, calculations, drawings, procurement, and/or construction documents that are consistent with NRC regulations, the FSAR, and the NRC’s Safety Evaluation Report (if issued).</w:t>
      </w:r>
      <w:r w:rsidRPr="00C000F2">
        <w:rPr>
          <w:rFonts w:cs="Arial"/>
          <w:szCs w:val="22"/>
        </w:rPr>
        <w:t xml:space="preserve">  EDV inspections are conducted pursuant to IMC 2507 and IP 37805, “Engineering Design Verification Inspections.”</w:t>
      </w:r>
    </w:p>
    <w:p w:rsidR="00BD3DFD" w:rsidRDefault="00BD3DFD"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D3DFD" w:rsidRPr="00C000F2" w:rsidRDefault="00BD3DFD"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At the conclusion of each fiscal year, the vendor inspection staff will provide a consolidated report to the NRO/DCIP assessment program lead comparing the completed vendor inspections for the year to the budgeted vendor inspections for the year.</w:t>
      </w:r>
    </w:p>
    <w:p w:rsidR="00225CF9" w:rsidRPr="00C000F2" w:rsidRDefault="00225CF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395EAF" w:rsidRDefault="00377E3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520" w:name="Baseline"/>
      <w:bookmarkStart w:id="521" w:name="_Toc269212516"/>
      <w:r w:rsidRPr="00C000F2">
        <w:rPr>
          <w:rFonts w:cs="Arial"/>
          <w:szCs w:val="22"/>
        </w:rPr>
        <w:t>0</w:t>
      </w:r>
      <w:r w:rsidR="00A759C6">
        <w:rPr>
          <w:rFonts w:cs="Arial"/>
          <w:szCs w:val="22"/>
        </w:rPr>
        <w:t>7</w:t>
      </w:r>
      <w:r w:rsidR="00E16A90" w:rsidRPr="00C000F2">
        <w:rPr>
          <w:rFonts w:cs="Arial"/>
          <w:szCs w:val="22"/>
        </w:rPr>
        <w:t>.0</w:t>
      </w:r>
      <w:r w:rsidR="00395EAF">
        <w:rPr>
          <w:rFonts w:cs="Arial"/>
          <w:szCs w:val="22"/>
        </w:rPr>
        <w:t>5</w:t>
      </w:r>
      <w:r w:rsidR="00E16A90" w:rsidRPr="00C000F2">
        <w:rPr>
          <w:rFonts w:cs="Arial"/>
          <w:szCs w:val="22"/>
        </w:rPr>
        <w:tab/>
      </w:r>
      <w:r w:rsidR="00E16A90" w:rsidRPr="00C000F2">
        <w:rPr>
          <w:rStyle w:val="Header02Char"/>
          <w:sz w:val="22"/>
          <w:szCs w:val="22"/>
        </w:rPr>
        <w:t>Baseline Inspection Program</w:t>
      </w:r>
      <w:bookmarkEnd w:id="520"/>
      <w:r w:rsidR="00C831B9" w:rsidRPr="00C000F2">
        <w:rPr>
          <w:rStyle w:val="Header02Char"/>
          <w:sz w:val="22"/>
          <w:szCs w:val="22"/>
        </w:rPr>
        <w:fldChar w:fldCharType="begin"/>
      </w:r>
      <w:r w:rsidR="005F2017" w:rsidRPr="00C000F2">
        <w:rPr>
          <w:rFonts w:cs="Arial"/>
          <w:szCs w:val="22"/>
        </w:rPr>
        <w:instrText xml:space="preserve"> TC "</w:instrText>
      </w:r>
      <w:bookmarkStart w:id="522" w:name="_Toc361140232"/>
      <w:bookmarkStart w:id="523" w:name="_Toc362608337"/>
      <w:bookmarkStart w:id="524" w:name="_Toc364854585"/>
      <w:bookmarkStart w:id="525" w:name="_Toc364854745"/>
      <w:bookmarkStart w:id="526" w:name="_Toc395690489"/>
      <w:r w:rsidR="005F2017" w:rsidRPr="00C000F2">
        <w:rPr>
          <w:rFonts w:cs="Arial"/>
          <w:szCs w:val="22"/>
        </w:rPr>
        <w:instrText>07.05</w:instrText>
      </w:r>
      <w:r w:rsidR="005F2017" w:rsidRPr="00C000F2">
        <w:rPr>
          <w:rFonts w:cs="Arial"/>
          <w:szCs w:val="22"/>
        </w:rPr>
        <w:tab/>
      </w:r>
      <w:r w:rsidR="005F2017" w:rsidRPr="00C000F2">
        <w:rPr>
          <w:rStyle w:val="Header02Char"/>
          <w:sz w:val="22"/>
          <w:szCs w:val="22"/>
        </w:rPr>
        <w:instrText>Baseline Inspection Program</w:instrText>
      </w:r>
      <w:bookmarkEnd w:id="522"/>
      <w:bookmarkEnd w:id="523"/>
      <w:bookmarkEnd w:id="524"/>
      <w:bookmarkEnd w:id="525"/>
      <w:bookmarkEnd w:id="526"/>
      <w:r w:rsidR="005F2017" w:rsidRPr="00C000F2">
        <w:rPr>
          <w:rFonts w:cs="Arial"/>
          <w:szCs w:val="22"/>
        </w:rPr>
        <w:instrText xml:space="preserve">" \f C \l "2" </w:instrText>
      </w:r>
      <w:r w:rsidR="00C831B9" w:rsidRPr="00C000F2">
        <w:rPr>
          <w:rStyle w:val="Header02Char"/>
          <w:sz w:val="22"/>
          <w:szCs w:val="22"/>
        </w:rPr>
        <w:fldChar w:fldCharType="end"/>
      </w:r>
      <w:r w:rsidR="00E16A90" w:rsidRPr="00C000F2">
        <w:rPr>
          <w:rFonts w:cs="Arial"/>
          <w:szCs w:val="22"/>
        </w:rPr>
        <w:t>.</w:t>
      </w:r>
      <w:r w:rsidR="00C266C0">
        <w:rPr>
          <w:rFonts w:cs="Arial"/>
          <w:szCs w:val="22"/>
        </w:rPr>
        <w:t xml:space="preserve">  </w:t>
      </w:r>
      <w:bookmarkEnd w:id="521"/>
      <w:r w:rsidR="002B492B" w:rsidRPr="002B492B">
        <w:rPr>
          <w:rFonts w:cs="Arial"/>
          <w:szCs w:val="22"/>
        </w:rPr>
        <w:t xml:space="preserve">The baseline inspection program is to be </w:t>
      </w:r>
      <w:r w:rsidR="002B492B">
        <w:rPr>
          <w:rFonts w:cs="Arial"/>
          <w:szCs w:val="22"/>
        </w:rPr>
        <w:t>completed</w:t>
      </w:r>
      <w:r w:rsidR="002B492B" w:rsidRPr="002B492B">
        <w:rPr>
          <w:rFonts w:cs="Arial"/>
          <w:szCs w:val="22"/>
        </w:rPr>
        <w:t xml:space="preserve"> at all reactors</w:t>
      </w:r>
      <w:r w:rsidR="002B492B">
        <w:rPr>
          <w:rFonts w:cs="Arial"/>
          <w:szCs w:val="22"/>
        </w:rPr>
        <w:t xml:space="preserve"> under construction prior to the Commission’s affirmative 10 CFR Part 52.103(g) decision</w:t>
      </w:r>
      <w:r w:rsidR="002B492B" w:rsidRPr="002B492B">
        <w:rPr>
          <w:rFonts w:cs="Arial"/>
          <w:szCs w:val="22"/>
        </w:rPr>
        <w:t xml:space="preserve">. </w:t>
      </w:r>
      <w:r w:rsidR="002B492B">
        <w:rPr>
          <w:rFonts w:cs="Arial"/>
          <w:szCs w:val="22"/>
        </w:rPr>
        <w:t xml:space="preserve"> </w:t>
      </w:r>
      <w:r w:rsidR="002B492B" w:rsidRPr="002B492B">
        <w:rPr>
          <w:rFonts w:cs="Arial"/>
          <w:szCs w:val="22"/>
        </w:rPr>
        <w:t>It requires inspections of licensee performance in the s</w:t>
      </w:r>
      <w:r w:rsidR="002B492B">
        <w:rPr>
          <w:rFonts w:cs="Arial"/>
          <w:szCs w:val="22"/>
        </w:rPr>
        <w:t>ix</w:t>
      </w:r>
      <w:r w:rsidR="002B492B" w:rsidRPr="002B492B">
        <w:rPr>
          <w:rFonts w:cs="Arial"/>
          <w:szCs w:val="22"/>
        </w:rPr>
        <w:t xml:space="preserve"> cornerstones of safety.</w:t>
      </w:r>
      <w:r w:rsidR="002B492B">
        <w:rPr>
          <w:rFonts w:cs="Arial"/>
          <w:szCs w:val="22"/>
        </w:rPr>
        <w:t xml:space="preserve">  </w:t>
      </w:r>
      <w:r w:rsidR="00395EAF">
        <w:rPr>
          <w:rFonts w:cs="Arial"/>
          <w:szCs w:val="22"/>
        </w:rPr>
        <w:t xml:space="preserve">Region II has the responsibility to complete the baseline inspection program.  </w:t>
      </w:r>
    </w:p>
    <w:p w:rsidR="00F91457" w:rsidRDefault="00F9145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9B2909" w:rsidRDefault="00E16A9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C000F2">
        <w:rPr>
          <w:rFonts w:cs="Arial"/>
          <w:szCs w:val="22"/>
        </w:rPr>
        <w:t>The overall objectives of the baseline inspection program are</w:t>
      </w:r>
      <w:r w:rsidR="00C17DE6" w:rsidRPr="00C000F2">
        <w:rPr>
          <w:rFonts w:cs="Arial"/>
          <w:szCs w:val="22"/>
        </w:rPr>
        <w:t xml:space="preserve"> (1) to p</w:t>
      </w:r>
      <w:r w:rsidRPr="00C000F2">
        <w:rPr>
          <w:rFonts w:cs="Arial"/>
          <w:szCs w:val="22"/>
        </w:rPr>
        <w:t xml:space="preserve">rovide a sufficient basis to support the </w:t>
      </w:r>
      <w:r w:rsidR="009224D2">
        <w:rPr>
          <w:rFonts w:cs="Arial"/>
          <w:szCs w:val="22"/>
        </w:rPr>
        <w:t>finding</w:t>
      </w:r>
      <w:r w:rsidRPr="00C000F2">
        <w:rPr>
          <w:rFonts w:cs="Arial"/>
          <w:szCs w:val="22"/>
        </w:rPr>
        <w:t xml:space="preserve">, in accordance with 10 CFR </w:t>
      </w:r>
      <w:r w:rsidR="006511D2">
        <w:rPr>
          <w:rFonts w:cs="Arial"/>
          <w:szCs w:val="22"/>
        </w:rPr>
        <w:t xml:space="preserve">Part </w:t>
      </w:r>
      <w:r w:rsidRPr="00C000F2">
        <w:rPr>
          <w:rFonts w:cs="Arial"/>
          <w:szCs w:val="22"/>
        </w:rPr>
        <w:t>52.1</w:t>
      </w:r>
      <w:r w:rsidR="00803624" w:rsidRPr="00C000F2">
        <w:rPr>
          <w:rFonts w:cs="Arial"/>
          <w:szCs w:val="22"/>
        </w:rPr>
        <w:t>03</w:t>
      </w:r>
      <w:r w:rsidRPr="00C000F2">
        <w:rPr>
          <w:rFonts w:cs="Arial"/>
          <w:szCs w:val="22"/>
        </w:rPr>
        <w:t>(g), that the acceptance criteria in a combined license have been met</w:t>
      </w:r>
      <w:r w:rsidR="00C17DE6" w:rsidRPr="00C000F2">
        <w:rPr>
          <w:rFonts w:cs="Arial"/>
          <w:szCs w:val="22"/>
        </w:rPr>
        <w:t>; and (2) to d</w:t>
      </w:r>
      <w:r w:rsidRPr="00C000F2">
        <w:rPr>
          <w:rFonts w:cs="Arial"/>
          <w:szCs w:val="22"/>
        </w:rPr>
        <w:t>evelop confidence in the</w:t>
      </w:r>
      <w:r w:rsidR="002B492B">
        <w:rPr>
          <w:rFonts w:cs="Arial"/>
          <w:szCs w:val="22"/>
        </w:rPr>
        <w:t xml:space="preserve"> </w:t>
      </w:r>
      <w:r w:rsidRPr="00C000F2">
        <w:rPr>
          <w:rFonts w:cs="Arial"/>
          <w:szCs w:val="22"/>
        </w:rPr>
        <w:t xml:space="preserve">licensee’s programmatic controls.  </w:t>
      </w:r>
      <w:r w:rsidR="00751721" w:rsidRPr="00C000F2">
        <w:rPr>
          <w:rFonts w:cs="Arial"/>
          <w:szCs w:val="22"/>
        </w:rPr>
        <w:t xml:space="preserve">Thus, the baseline inspection program consists of ITAAC inspections and construction and operational program inspections.  </w:t>
      </w:r>
    </w:p>
    <w:p w:rsidR="00751721" w:rsidRPr="00C000F2" w:rsidRDefault="0075172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E16A90" w:rsidRPr="00C000F2" w:rsidRDefault="0075172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ITAAC inspections are conducted </w:t>
      </w:r>
      <w:r w:rsidR="00C17DE6" w:rsidRPr="00C000F2">
        <w:rPr>
          <w:rFonts w:cs="Arial"/>
          <w:szCs w:val="22"/>
        </w:rPr>
        <w:t>to provide confidence that licensee</w:t>
      </w:r>
      <w:r w:rsidR="002073CA">
        <w:rPr>
          <w:rFonts w:cs="Arial"/>
          <w:szCs w:val="22"/>
        </w:rPr>
        <w:t>’s</w:t>
      </w:r>
      <w:r w:rsidR="00C17DE6" w:rsidRPr="00C000F2">
        <w:rPr>
          <w:rFonts w:cs="Arial"/>
          <w:szCs w:val="22"/>
        </w:rPr>
        <w:t xml:space="preserve"> ITAAC completion and verification processes are effective and provide reasonable assurance that licensee ITAAC completion notifications are sufficient and accurate.  </w:t>
      </w:r>
      <w:r w:rsidR="008B60AE" w:rsidRPr="00C000F2">
        <w:rPr>
          <w:rFonts w:cs="Arial"/>
          <w:szCs w:val="22"/>
        </w:rPr>
        <w:t>Construction program inspections</w:t>
      </w:r>
      <w:r w:rsidR="00E16A90" w:rsidRPr="00C000F2">
        <w:rPr>
          <w:rFonts w:cs="Arial"/>
          <w:szCs w:val="22"/>
        </w:rPr>
        <w:t xml:space="preserve"> confirm</w:t>
      </w:r>
      <w:r w:rsidR="008B60AE" w:rsidRPr="00C000F2">
        <w:rPr>
          <w:rFonts w:cs="Arial"/>
          <w:szCs w:val="22"/>
        </w:rPr>
        <w:t xml:space="preserve"> that</w:t>
      </w:r>
      <w:r w:rsidR="00E16A90" w:rsidRPr="00C000F2">
        <w:rPr>
          <w:rFonts w:cs="Arial"/>
          <w:szCs w:val="22"/>
        </w:rPr>
        <w:t xml:space="preserve"> an adequate level of quality in construction products </w:t>
      </w:r>
      <w:r w:rsidR="008B60AE" w:rsidRPr="00C000F2">
        <w:rPr>
          <w:rFonts w:cs="Arial"/>
          <w:szCs w:val="22"/>
        </w:rPr>
        <w:t>is provided.  Operational program inspections</w:t>
      </w:r>
      <w:r w:rsidR="00E16A90" w:rsidRPr="00C000F2">
        <w:rPr>
          <w:rFonts w:cs="Arial"/>
          <w:szCs w:val="22"/>
        </w:rPr>
        <w:t xml:space="preserve"> </w:t>
      </w:r>
      <w:r w:rsidR="008B60AE" w:rsidRPr="00C000F2">
        <w:rPr>
          <w:rFonts w:cs="Arial"/>
          <w:szCs w:val="22"/>
        </w:rPr>
        <w:t xml:space="preserve">verify </w:t>
      </w:r>
      <w:r w:rsidR="00E16A90" w:rsidRPr="00C000F2">
        <w:rPr>
          <w:rFonts w:cs="Arial"/>
          <w:szCs w:val="22"/>
        </w:rPr>
        <w:t>that operational program</w:t>
      </w:r>
      <w:r w:rsidR="005F31D0" w:rsidRPr="00C000F2">
        <w:rPr>
          <w:rFonts w:cs="Arial"/>
          <w:szCs w:val="22"/>
        </w:rPr>
        <w:t>s are</w:t>
      </w:r>
      <w:r w:rsidR="00E16A90" w:rsidRPr="00C000F2">
        <w:rPr>
          <w:rFonts w:cs="Arial"/>
          <w:szCs w:val="22"/>
        </w:rPr>
        <w:t xml:space="preserve"> consistent with the</w:t>
      </w:r>
      <w:r w:rsidR="008B60AE" w:rsidRPr="00C000F2">
        <w:rPr>
          <w:rFonts w:cs="Arial"/>
          <w:szCs w:val="22"/>
        </w:rPr>
        <w:t>ir description in the</w:t>
      </w:r>
      <w:r w:rsidR="00E16A90" w:rsidRPr="00C000F2">
        <w:rPr>
          <w:rFonts w:cs="Arial"/>
          <w:szCs w:val="22"/>
        </w:rPr>
        <w:t xml:space="preserve"> FSAR.</w:t>
      </w:r>
    </w:p>
    <w:p w:rsidR="00E16A90" w:rsidRPr="00C000F2" w:rsidRDefault="00E16A9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E16A90" w:rsidRPr="00C000F2" w:rsidRDefault="00E16A9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In implementing these objectives</w:t>
      </w:r>
      <w:r w:rsidR="00F12AE1" w:rsidRPr="00C000F2">
        <w:rPr>
          <w:rFonts w:cs="Arial"/>
          <w:szCs w:val="22"/>
        </w:rPr>
        <w:t>,</w:t>
      </w:r>
      <w:r w:rsidRPr="00C000F2">
        <w:rPr>
          <w:rFonts w:cs="Arial"/>
          <w:szCs w:val="22"/>
        </w:rPr>
        <w:t xml:space="preserve"> the program allow</w:t>
      </w:r>
      <w:r w:rsidR="00C17DE6" w:rsidRPr="00C000F2">
        <w:rPr>
          <w:rFonts w:cs="Arial"/>
          <w:szCs w:val="22"/>
        </w:rPr>
        <w:t>s</w:t>
      </w:r>
      <w:r w:rsidRPr="00C000F2">
        <w:rPr>
          <w:rFonts w:cs="Arial"/>
          <w:szCs w:val="22"/>
        </w:rPr>
        <w:t xml:space="preserve"> for flexible scheduling to permit the adjustment, including expansion</w:t>
      </w:r>
      <w:r w:rsidR="00F12AE1" w:rsidRPr="00C000F2">
        <w:rPr>
          <w:rFonts w:cs="Arial"/>
          <w:szCs w:val="22"/>
        </w:rPr>
        <w:t xml:space="preserve"> or reduction</w:t>
      </w:r>
      <w:r w:rsidRPr="00C000F2">
        <w:rPr>
          <w:rFonts w:cs="Arial"/>
          <w:szCs w:val="22"/>
        </w:rPr>
        <w:t xml:space="preserve"> of inspection scope</w:t>
      </w:r>
      <w:r w:rsidR="00F12AE1" w:rsidRPr="00C000F2">
        <w:rPr>
          <w:rFonts w:cs="Arial"/>
          <w:szCs w:val="22"/>
        </w:rPr>
        <w:t>,</w:t>
      </w:r>
      <w:r w:rsidRPr="00C000F2">
        <w:rPr>
          <w:rFonts w:cs="Arial"/>
          <w:szCs w:val="22"/>
        </w:rPr>
        <w:t xml:space="preserve"> and include</w:t>
      </w:r>
      <w:r w:rsidR="00C17DE6" w:rsidRPr="00C000F2">
        <w:rPr>
          <w:rFonts w:cs="Arial"/>
          <w:szCs w:val="22"/>
        </w:rPr>
        <w:t>s</w:t>
      </w:r>
      <w:r w:rsidRPr="00C000F2">
        <w:rPr>
          <w:rFonts w:cs="Arial"/>
          <w:szCs w:val="22"/>
        </w:rPr>
        <w:t xml:space="preserve"> ITAAC across a full range of significance with effort being weighted toward those with higher significance.  </w:t>
      </w:r>
    </w:p>
    <w:p w:rsidR="00E16A90" w:rsidRPr="00C000F2" w:rsidRDefault="00E16A9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D7B4E" w:rsidRPr="00C000F2" w:rsidRDefault="00E16A90" w:rsidP="00034CB4">
      <w:pPr>
        <w:pStyle w:val="Lettered"/>
        <w:numPr>
          <w:ilvl w:val="0"/>
          <w:numId w:val="2"/>
        </w:numPr>
        <w:ind w:left="807" w:hanging="533"/>
        <w:jc w:val="left"/>
        <w:rPr>
          <w:sz w:val="22"/>
          <w:szCs w:val="22"/>
        </w:rPr>
      </w:pPr>
      <w:r w:rsidRPr="00C000F2">
        <w:rPr>
          <w:sz w:val="22"/>
          <w:szCs w:val="22"/>
        </w:rPr>
        <w:t>ITAAC</w:t>
      </w:r>
      <w:r w:rsidR="00F63CE1" w:rsidRPr="00C000F2">
        <w:rPr>
          <w:sz w:val="22"/>
          <w:szCs w:val="22"/>
        </w:rPr>
        <w:t xml:space="preserve"> </w:t>
      </w:r>
      <w:r w:rsidRPr="00C000F2">
        <w:rPr>
          <w:sz w:val="22"/>
          <w:szCs w:val="22"/>
        </w:rPr>
        <w:t>Inspections</w:t>
      </w:r>
      <w:r w:rsidR="002D7B4E" w:rsidRPr="00C000F2">
        <w:rPr>
          <w:sz w:val="22"/>
          <w:szCs w:val="22"/>
        </w:rPr>
        <w:t xml:space="preserve">.  </w:t>
      </w:r>
    </w:p>
    <w:p w:rsidR="002D7B4E" w:rsidRPr="00C000F2" w:rsidRDefault="002D7B4E" w:rsidP="00932402">
      <w:pPr>
        <w:pStyle w:val="Lettered"/>
        <w:ind w:left="814" w:firstLine="0"/>
        <w:jc w:val="left"/>
        <w:rPr>
          <w:sz w:val="22"/>
          <w:szCs w:val="22"/>
        </w:rPr>
      </w:pPr>
    </w:p>
    <w:p w:rsidR="002D7B4E" w:rsidRDefault="002D7B4E" w:rsidP="00932402">
      <w:pPr>
        <w:pStyle w:val="Lettered"/>
        <w:ind w:firstLine="0"/>
        <w:jc w:val="left"/>
        <w:rPr>
          <w:sz w:val="22"/>
          <w:szCs w:val="22"/>
        </w:rPr>
      </w:pPr>
      <w:r w:rsidRPr="00C000F2">
        <w:rPr>
          <w:sz w:val="22"/>
          <w:szCs w:val="22"/>
        </w:rPr>
        <w:t xml:space="preserve">There are </w:t>
      </w:r>
      <w:r w:rsidR="00754D70">
        <w:rPr>
          <w:sz w:val="22"/>
          <w:szCs w:val="22"/>
        </w:rPr>
        <w:t>two</w:t>
      </w:r>
      <w:r w:rsidR="00754D70" w:rsidRPr="00C000F2">
        <w:rPr>
          <w:sz w:val="22"/>
          <w:szCs w:val="22"/>
        </w:rPr>
        <w:t xml:space="preserve"> </w:t>
      </w:r>
      <w:r w:rsidRPr="00C000F2">
        <w:rPr>
          <w:sz w:val="22"/>
          <w:szCs w:val="22"/>
        </w:rPr>
        <w:t xml:space="preserve">key elements to ITAAC inspections.  The first element is inspection of a broad range of ITAAC-related </w:t>
      </w:r>
      <w:r w:rsidR="00327133" w:rsidRPr="00C000F2">
        <w:rPr>
          <w:sz w:val="22"/>
          <w:szCs w:val="22"/>
        </w:rPr>
        <w:t>activities</w:t>
      </w:r>
      <w:r w:rsidRPr="00C000F2">
        <w:rPr>
          <w:sz w:val="22"/>
          <w:szCs w:val="22"/>
        </w:rPr>
        <w:t>.  This includes inspection of activities and SSCs associated with the following ITAAC:</w:t>
      </w:r>
    </w:p>
    <w:p w:rsidR="006E5A6D" w:rsidRDefault="006E5A6D" w:rsidP="00932402">
      <w:pPr>
        <w:pStyle w:val="Lettered"/>
        <w:ind w:firstLine="0"/>
        <w:jc w:val="left"/>
        <w:rPr>
          <w:sz w:val="22"/>
          <w:szCs w:val="22"/>
        </w:rPr>
      </w:pPr>
    </w:p>
    <w:p w:rsidR="002D7B4E" w:rsidRPr="00C000F2" w:rsidRDefault="002D7B4E" w:rsidP="00325A44">
      <w:pPr>
        <w:pStyle w:val="Lettered"/>
        <w:ind w:left="1440" w:hanging="634"/>
        <w:jc w:val="left"/>
        <w:rPr>
          <w:sz w:val="22"/>
          <w:szCs w:val="22"/>
        </w:rPr>
      </w:pPr>
      <w:r w:rsidRPr="00C000F2">
        <w:rPr>
          <w:sz w:val="22"/>
          <w:szCs w:val="22"/>
        </w:rPr>
        <w:t>1.</w:t>
      </w:r>
      <w:r w:rsidRPr="00C000F2">
        <w:rPr>
          <w:sz w:val="22"/>
          <w:szCs w:val="22"/>
        </w:rPr>
        <w:tab/>
        <w:t xml:space="preserve">Targeted </w:t>
      </w:r>
      <w:r w:rsidR="00BD7E0F" w:rsidRPr="00C000F2">
        <w:rPr>
          <w:sz w:val="22"/>
          <w:szCs w:val="22"/>
        </w:rPr>
        <w:t xml:space="preserve">DCD </w:t>
      </w:r>
      <w:r w:rsidRPr="00C000F2">
        <w:rPr>
          <w:sz w:val="22"/>
          <w:szCs w:val="22"/>
        </w:rPr>
        <w:t xml:space="preserve">ITAAC </w:t>
      </w:r>
    </w:p>
    <w:p w:rsidR="002D7B4E" w:rsidRPr="00C000F2" w:rsidRDefault="002D7B4E" w:rsidP="00932402">
      <w:pPr>
        <w:pStyle w:val="Lettered"/>
        <w:ind w:left="814" w:firstLine="0"/>
        <w:jc w:val="left"/>
        <w:rPr>
          <w:sz w:val="22"/>
          <w:szCs w:val="22"/>
        </w:rPr>
      </w:pPr>
    </w:p>
    <w:p w:rsidR="002D7B4E" w:rsidRPr="00C000F2" w:rsidRDefault="002D7B4E" w:rsidP="00325A44">
      <w:pPr>
        <w:pStyle w:val="Lettered"/>
        <w:ind w:left="1440" w:hanging="634"/>
        <w:jc w:val="left"/>
        <w:rPr>
          <w:sz w:val="22"/>
          <w:szCs w:val="22"/>
        </w:rPr>
      </w:pPr>
      <w:r w:rsidRPr="00C000F2">
        <w:rPr>
          <w:sz w:val="22"/>
          <w:szCs w:val="22"/>
        </w:rPr>
        <w:t>2.</w:t>
      </w:r>
      <w:r w:rsidRPr="00C000F2">
        <w:rPr>
          <w:sz w:val="22"/>
          <w:szCs w:val="22"/>
        </w:rPr>
        <w:tab/>
        <w:t>If there are no targeted ITAAC in a family, at least one ITAAC from that family will be selected for inspection.</w:t>
      </w:r>
    </w:p>
    <w:p w:rsidR="002D7B4E" w:rsidRPr="00C000F2" w:rsidRDefault="002D7B4E" w:rsidP="00932402">
      <w:pPr>
        <w:pStyle w:val="Lettered"/>
        <w:ind w:left="814" w:firstLine="0"/>
        <w:jc w:val="left"/>
        <w:rPr>
          <w:sz w:val="22"/>
          <w:szCs w:val="22"/>
        </w:rPr>
      </w:pPr>
    </w:p>
    <w:p w:rsidR="002D7B4E" w:rsidRPr="00C000F2" w:rsidRDefault="002D7B4E" w:rsidP="00325A44">
      <w:pPr>
        <w:pStyle w:val="Lettered"/>
        <w:ind w:left="1440" w:hanging="634"/>
        <w:jc w:val="left"/>
        <w:rPr>
          <w:sz w:val="22"/>
          <w:szCs w:val="22"/>
        </w:rPr>
      </w:pPr>
      <w:r w:rsidRPr="00C000F2">
        <w:rPr>
          <w:sz w:val="22"/>
          <w:szCs w:val="22"/>
        </w:rPr>
        <w:t>3.</w:t>
      </w:r>
      <w:r w:rsidRPr="00C000F2">
        <w:rPr>
          <w:sz w:val="22"/>
          <w:szCs w:val="22"/>
        </w:rPr>
        <w:tab/>
        <w:t>DAC</w:t>
      </w:r>
      <w:r w:rsidR="00BD7E0F" w:rsidRPr="00C000F2">
        <w:rPr>
          <w:sz w:val="22"/>
          <w:szCs w:val="22"/>
        </w:rPr>
        <w:t xml:space="preserve"> ITAAC</w:t>
      </w:r>
    </w:p>
    <w:p w:rsidR="002D7B4E" w:rsidRPr="00C000F2" w:rsidRDefault="002D7B4E" w:rsidP="00932402">
      <w:pPr>
        <w:pStyle w:val="Lettered"/>
        <w:ind w:left="814" w:firstLine="0"/>
        <w:jc w:val="left"/>
        <w:rPr>
          <w:sz w:val="22"/>
          <w:szCs w:val="22"/>
        </w:rPr>
      </w:pPr>
    </w:p>
    <w:p w:rsidR="002D7B4E" w:rsidRPr="00C000F2" w:rsidRDefault="002D7B4E" w:rsidP="00325A44">
      <w:pPr>
        <w:pStyle w:val="Lettered"/>
        <w:ind w:left="1440" w:hanging="634"/>
        <w:jc w:val="left"/>
        <w:rPr>
          <w:sz w:val="22"/>
          <w:szCs w:val="22"/>
        </w:rPr>
      </w:pPr>
      <w:r w:rsidRPr="00C000F2">
        <w:rPr>
          <w:sz w:val="22"/>
          <w:szCs w:val="22"/>
        </w:rPr>
        <w:t>4.</w:t>
      </w:r>
      <w:r w:rsidRPr="00C000F2">
        <w:rPr>
          <w:sz w:val="22"/>
          <w:szCs w:val="22"/>
        </w:rPr>
        <w:tab/>
        <w:t>Emergency Preparedness ITAAC</w:t>
      </w:r>
    </w:p>
    <w:p w:rsidR="002D7B4E" w:rsidRPr="00C000F2" w:rsidRDefault="002D7B4E" w:rsidP="00932402">
      <w:pPr>
        <w:pStyle w:val="Lettered"/>
        <w:ind w:left="814" w:firstLine="0"/>
        <w:jc w:val="left"/>
        <w:rPr>
          <w:sz w:val="22"/>
          <w:szCs w:val="22"/>
        </w:rPr>
      </w:pPr>
    </w:p>
    <w:p w:rsidR="002D7B4E" w:rsidRPr="00C000F2" w:rsidRDefault="002D7B4E" w:rsidP="00325A44">
      <w:pPr>
        <w:pStyle w:val="Lettered"/>
        <w:ind w:left="1440" w:hanging="634"/>
        <w:jc w:val="left"/>
        <w:rPr>
          <w:sz w:val="22"/>
          <w:szCs w:val="22"/>
        </w:rPr>
      </w:pPr>
      <w:r w:rsidRPr="00C000F2">
        <w:rPr>
          <w:sz w:val="22"/>
          <w:szCs w:val="22"/>
        </w:rPr>
        <w:t>5.</w:t>
      </w:r>
      <w:r w:rsidRPr="00C000F2">
        <w:rPr>
          <w:sz w:val="22"/>
          <w:szCs w:val="22"/>
        </w:rPr>
        <w:tab/>
        <w:t>Security ITAAC</w:t>
      </w:r>
    </w:p>
    <w:p w:rsidR="00B23A47" w:rsidRDefault="00B23A47" w:rsidP="00932402">
      <w:pPr>
        <w:pStyle w:val="Lettered"/>
        <w:ind w:left="814" w:firstLine="0"/>
        <w:jc w:val="left"/>
        <w:rPr>
          <w:sz w:val="22"/>
          <w:szCs w:val="22"/>
        </w:rPr>
        <w:sectPr w:rsidR="00B23A47" w:rsidSect="00232E4D">
          <w:pgSz w:w="12240" w:h="15840"/>
          <w:pgMar w:top="1440" w:right="1440" w:bottom="1440" w:left="1440" w:header="1440" w:footer="1440" w:gutter="0"/>
          <w:cols w:space="720"/>
          <w:docGrid w:linePitch="360"/>
        </w:sectPr>
      </w:pPr>
    </w:p>
    <w:p w:rsidR="002D7B4E" w:rsidRPr="00C000F2" w:rsidRDefault="002D7B4E" w:rsidP="00932402">
      <w:pPr>
        <w:pStyle w:val="Lettered"/>
        <w:ind w:left="814" w:firstLine="0"/>
        <w:jc w:val="left"/>
        <w:rPr>
          <w:sz w:val="22"/>
          <w:szCs w:val="22"/>
        </w:rPr>
      </w:pPr>
    </w:p>
    <w:p w:rsidR="002D7B4E" w:rsidRPr="00C000F2" w:rsidRDefault="002D7B4E" w:rsidP="00325A44">
      <w:pPr>
        <w:pStyle w:val="Lettered"/>
        <w:ind w:left="1440" w:hanging="634"/>
        <w:jc w:val="left"/>
        <w:rPr>
          <w:sz w:val="22"/>
          <w:szCs w:val="22"/>
        </w:rPr>
      </w:pPr>
      <w:r w:rsidRPr="002073CA">
        <w:rPr>
          <w:sz w:val="22"/>
          <w:szCs w:val="22"/>
        </w:rPr>
        <w:t>6.</w:t>
      </w:r>
      <w:r w:rsidRPr="00C000F2">
        <w:rPr>
          <w:sz w:val="22"/>
          <w:szCs w:val="22"/>
        </w:rPr>
        <w:tab/>
      </w:r>
      <w:r w:rsidR="00BD7E0F" w:rsidRPr="00C000F2">
        <w:rPr>
          <w:sz w:val="22"/>
          <w:szCs w:val="22"/>
        </w:rPr>
        <w:t>Targeted Site Specific ITAAC (the Site Specific Targeted ITAAC are selected by a separate panel after the COL is issued)</w:t>
      </w:r>
    </w:p>
    <w:p w:rsidR="009B2909" w:rsidRDefault="009B2909" w:rsidP="00932402"/>
    <w:p w:rsidR="002D7B4E" w:rsidRPr="00C000F2" w:rsidRDefault="002D7B4E" w:rsidP="00325A44">
      <w:pPr>
        <w:pStyle w:val="Lettered"/>
        <w:ind w:firstLine="0"/>
        <w:jc w:val="left"/>
        <w:rPr>
          <w:sz w:val="22"/>
          <w:szCs w:val="22"/>
        </w:rPr>
      </w:pPr>
      <w:r w:rsidRPr="00C000F2">
        <w:rPr>
          <w:sz w:val="22"/>
          <w:szCs w:val="22"/>
        </w:rPr>
        <w:t xml:space="preserve">The second element of ITAAC inspections is inspection of ITAAC-related construction processes.  This is accomplished </w:t>
      </w:r>
      <w:r w:rsidR="00BD7E0F" w:rsidRPr="00C000F2">
        <w:rPr>
          <w:sz w:val="22"/>
          <w:szCs w:val="22"/>
        </w:rPr>
        <w:t xml:space="preserve">through implementation of </w:t>
      </w:r>
      <w:r w:rsidRPr="00C000F2">
        <w:rPr>
          <w:sz w:val="22"/>
          <w:szCs w:val="22"/>
        </w:rPr>
        <w:t xml:space="preserve">the top level (i.e. numbered) steps from the </w:t>
      </w:r>
      <w:r w:rsidR="00BD7E0F" w:rsidRPr="00C000F2">
        <w:rPr>
          <w:sz w:val="22"/>
          <w:szCs w:val="22"/>
        </w:rPr>
        <w:t xml:space="preserve">ITAAC </w:t>
      </w:r>
      <w:r w:rsidRPr="00C000F2">
        <w:rPr>
          <w:sz w:val="22"/>
          <w:szCs w:val="22"/>
        </w:rPr>
        <w:t xml:space="preserve">inspection procedures.  The staff developed inspection procedures for each of the rows and columns in the ITAAC matrix.  These procedures constitute the construction baseline inspection procedures applicable to ITAAC inspections and are written to provide inspection requirements and guidance for a wide range of SSCs from all reactor types. </w:t>
      </w:r>
      <w:r w:rsidR="002073CA">
        <w:rPr>
          <w:sz w:val="22"/>
          <w:szCs w:val="22"/>
        </w:rPr>
        <w:t xml:space="preserve"> </w:t>
      </w:r>
      <w:r w:rsidRPr="00C000F2">
        <w:rPr>
          <w:sz w:val="22"/>
          <w:szCs w:val="22"/>
        </w:rPr>
        <w:t xml:space="preserve">Therefore, not every step will apply to every SSC nor will every step apply to each reactor type.  </w:t>
      </w:r>
      <w:r w:rsidR="00BD7E0F" w:rsidRPr="00C000F2">
        <w:rPr>
          <w:sz w:val="22"/>
          <w:szCs w:val="22"/>
        </w:rPr>
        <w:t xml:space="preserve">Focus on </w:t>
      </w:r>
      <w:r w:rsidRPr="00C000F2">
        <w:rPr>
          <w:sz w:val="22"/>
          <w:szCs w:val="22"/>
        </w:rPr>
        <w:t xml:space="preserve">the top level steps ensures that all applicable processes are inspected.  During the planning for ITAAC inspections, inspectors will identify those steps </w:t>
      </w:r>
      <w:r w:rsidR="00BD7E0F" w:rsidRPr="00C000F2">
        <w:rPr>
          <w:sz w:val="22"/>
          <w:szCs w:val="22"/>
        </w:rPr>
        <w:t>related</w:t>
      </w:r>
      <w:r w:rsidRPr="00C000F2">
        <w:rPr>
          <w:sz w:val="22"/>
          <w:szCs w:val="22"/>
        </w:rPr>
        <w:t xml:space="preserve"> to a given ITAAC and </w:t>
      </w:r>
      <w:r w:rsidR="00BD7E0F" w:rsidRPr="00C000F2">
        <w:rPr>
          <w:sz w:val="22"/>
          <w:szCs w:val="22"/>
        </w:rPr>
        <w:t xml:space="preserve">include them in their </w:t>
      </w:r>
      <w:r w:rsidRPr="00C000F2">
        <w:rPr>
          <w:sz w:val="22"/>
          <w:szCs w:val="22"/>
        </w:rPr>
        <w:t>inspections.</w:t>
      </w:r>
    </w:p>
    <w:p w:rsidR="002D7B4E" w:rsidRPr="00C000F2" w:rsidRDefault="002D7B4E" w:rsidP="00932402">
      <w:pPr>
        <w:pStyle w:val="Lettered"/>
        <w:ind w:left="814" w:firstLine="0"/>
        <w:jc w:val="left"/>
        <w:rPr>
          <w:sz w:val="22"/>
          <w:szCs w:val="22"/>
        </w:rPr>
      </w:pPr>
    </w:p>
    <w:p w:rsidR="00E16A90" w:rsidRPr="00C000F2" w:rsidRDefault="005F0DB9" w:rsidP="00325A44">
      <w:pPr>
        <w:pStyle w:val="Lettered"/>
        <w:ind w:firstLine="0"/>
        <w:jc w:val="left"/>
        <w:rPr>
          <w:sz w:val="22"/>
          <w:szCs w:val="22"/>
        </w:rPr>
      </w:pPr>
      <w:r w:rsidRPr="00C000F2">
        <w:rPr>
          <w:sz w:val="22"/>
          <w:szCs w:val="22"/>
        </w:rPr>
        <w:t>E</w:t>
      </w:r>
      <w:r w:rsidR="002D7B4E" w:rsidRPr="00C000F2">
        <w:rPr>
          <w:sz w:val="22"/>
          <w:szCs w:val="22"/>
        </w:rPr>
        <w:t xml:space="preserve">ach ITAAC will be assigned to a lead </w:t>
      </w:r>
      <w:r w:rsidR="009F4C58" w:rsidRPr="00C000F2">
        <w:rPr>
          <w:sz w:val="22"/>
          <w:szCs w:val="22"/>
        </w:rPr>
        <w:t xml:space="preserve">Region II </w:t>
      </w:r>
      <w:r w:rsidR="002D7B4E" w:rsidRPr="00C000F2">
        <w:rPr>
          <w:sz w:val="22"/>
          <w:szCs w:val="22"/>
        </w:rPr>
        <w:t>inspection branch</w:t>
      </w:r>
      <w:r w:rsidR="00065697" w:rsidRPr="00C000F2">
        <w:rPr>
          <w:sz w:val="22"/>
          <w:szCs w:val="22"/>
        </w:rPr>
        <w:t xml:space="preserve">.  The assigned branch chief </w:t>
      </w:r>
      <w:r w:rsidRPr="00C000F2">
        <w:rPr>
          <w:sz w:val="22"/>
          <w:szCs w:val="22"/>
        </w:rPr>
        <w:t>is required to plan inspections of targeted ITAAC and verify that these inspections are completed.</w:t>
      </w:r>
      <w:r w:rsidR="00065697" w:rsidRPr="00C000F2">
        <w:rPr>
          <w:sz w:val="22"/>
          <w:szCs w:val="22"/>
        </w:rPr>
        <w:t xml:space="preserve"> </w:t>
      </w:r>
    </w:p>
    <w:p w:rsidR="005F0DB9" w:rsidRDefault="005F0DB9" w:rsidP="00932402">
      <w:pPr>
        <w:pStyle w:val="Lettered"/>
        <w:ind w:left="814" w:firstLine="0"/>
        <w:jc w:val="left"/>
        <w:rPr>
          <w:sz w:val="22"/>
          <w:szCs w:val="22"/>
        </w:rPr>
      </w:pPr>
    </w:p>
    <w:p w:rsidR="00754D70" w:rsidRPr="00C000F2" w:rsidRDefault="00754D70" w:rsidP="00754D70">
      <w:pPr>
        <w:pStyle w:val="Lettered"/>
        <w:ind w:firstLine="0"/>
        <w:jc w:val="left"/>
        <w:rPr>
          <w:sz w:val="22"/>
          <w:szCs w:val="22"/>
        </w:rPr>
      </w:pPr>
      <w:r w:rsidRPr="00245B89">
        <w:rPr>
          <w:sz w:val="22"/>
          <w:szCs w:val="22"/>
        </w:rPr>
        <w:t xml:space="preserve">The process of identifying targeted ITAAC is not intended to limit or restrict the inspection of non-targeted construction activities by inspection staff.  Although not required for completion of the baseline inspection program, non-targeted ITAAC may be inspected if a reason for inspection in this area exists.  Examples of situations when an inspection of non-targeted ITAAC may occur  include: </w:t>
      </w:r>
      <w:r w:rsidR="00814EF9">
        <w:rPr>
          <w:sz w:val="22"/>
          <w:szCs w:val="22"/>
        </w:rPr>
        <w:t xml:space="preserve"> </w:t>
      </w:r>
      <w:r w:rsidRPr="00245B89">
        <w:rPr>
          <w:sz w:val="22"/>
          <w:szCs w:val="22"/>
        </w:rPr>
        <w:t>an inspection to review the work of a specific supplier that only works on non-targeted ITAAC; allegation follow-up; known deficiencies or construction issues; extent of condition reviews; and bundling activities to maximize inspection coverage in an efficient and effective manner.  Inspection staff should consult their supervisor before inspecting non-targeted ITAAC or bundling ITAAC for inspection.</w:t>
      </w:r>
    </w:p>
    <w:p w:rsidR="00754D70" w:rsidRPr="00C000F2" w:rsidRDefault="00754D70" w:rsidP="00932402">
      <w:pPr>
        <w:pStyle w:val="Lettered"/>
        <w:ind w:left="814" w:firstLine="0"/>
        <w:jc w:val="left"/>
        <w:rPr>
          <w:sz w:val="22"/>
          <w:szCs w:val="22"/>
        </w:rPr>
      </w:pPr>
    </w:p>
    <w:p w:rsidR="005F0DB9" w:rsidRDefault="005F0DB9" w:rsidP="00325A44">
      <w:pPr>
        <w:pStyle w:val="Lettered"/>
        <w:ind w:firstLine="0"/>
        <w:jc w:val="left"/>
        <w:rPr>
          <w:sz w:val="22"/>
          <w:szCs w:val="22"/>
        </w:rPr>
      </w:pPr>
      <w:r w:rsidRPr="00C000F2">
        <w:rPr>
          <w:sz w:val="22"/>
          <w:szCs w:val="22"/>
        </w:rPr>
        <w:t>To maximize NRC resources and capitalize on inspection efficiencies, bundling ITAAC for inspection purpose should be considered whenever there are opportunities to witness multiple ITAAC during the same inspection or inspection trip, especially if the activities are being conducted at a distant or foreign location.  Though each individual ITAAC comprising the bundle might not be targeted, the chance to review several ITAAC items at one time makes the choice an efficient use of NRC resources.</w:t>
      </w:r>
    </w:p>
    <w:p w:rsidR="00245B89" w:rsidRDefault="00245B89" w:rsidP="00325A44">
      <w:pPr>
        <w:pStyle w:val="Lettered"/>
        <w:ind w:firstLine="0"/>
        <w:jc w:val="left"/>
        <w:rPr>
          <w:sz w:val="22"/>
          <w:szCs w:val="22"/>
        </w:rPr>
      </w:pPr>
    </w:p>
    <w:p w:rsidR="00E16A90" w:rsidRPr="00C000F2" w:rsidRDefault="00E16A90" w:rsidP="00034CB4">
      <w:pPr>
        <w:pStyle w:val="Lettered"/>
        <w:numPr>
          <w:ilvl w:val="0"/>
          <w:numId w:val="2"/>
        </w:numPr>
        <w:ind w:left="807" w:hanging="533"/>
        <w:jc w:val="left"/>
        <w:rPr>
          <w:sz w:val="22"/>
          <w:szCs w:val="22"/>
        </w:rPr>
      </w:pPr>
      <w:r w:rsidRPr="00C000F2">
        <w:rPr>
          <w:sz w:val="22"/>
          <w:szCs w:val="22"/>
        </w:rPr>
        <w:t>Construction Program Inspections</w:t>
      </w:r>
      <w:r w:rsidR="005F31D0" w:rsidRPr="00C000F2">
        <w:rPr>
          <w:sz w:val="22"/>
          <w:szCs w:val="22"/>
        </w:rPr>
        <w:t xml:space="preserve"> (including Pre-operational Testing Inspections)</w:t>
      </w:r>
      <w:r w:rsidR="008917D7" w:rsidRPr="00C000F2">
        <w:rPr>
          <w:sz w:val="22"/>
          <w:szCs w:val="22"/>
        </w:rPr>
        <w:t>.</w:t>
      </w:r>
    </w:p>
    <w:p w:rsidR="002D7B4E" w:rsidRPr="00C000F2" w:rsidRDefault="002D7B4E" w:rsidP="00932402">
      <w:pPr>
        <w:pStyle w:val="Lettered"/>
        <w:jc w:val="left"/>
        <w:rPr>
          <w:sz w:val="22"/>
          <w:szCs w:val="22"/>
        </w:rPr>
      </w:pPr>
    </w:p>
    <w:p w:rsidR="00B23A47" w:rsidRDefault="002D7B4E" w:rsidP="00BB5D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rFonts w:cs="Arial"/>
          <w:szCs w:val="22"/>
        </w:rPr>
        <w:sectPr w:rsidR="00B23A47" w:rsidSect="00232E4D">
          <w:pgSz w:w="12240" w:h="15840"/>
          <w:pgMar w:top="1440" w:right="1440" w:bottom="1440" w:left="1440" w:header="1440" w:footer="1440" w:gutter="0"/>
          <w:cols w:space="720"/>
          <w:docGrid w:linePitch="360"/>
        </w:sectPr>
      </w:pPr>
      <w:r w:rsidRPr="00C000F2">
        <w:rPr>
          <w:rFonts w:cs="Arial"/>
          <w:szCs w:val="22"/>
        </w:rPr>
        <w:t>Guidance for construction program inspections is contained in IMC</w:t>
      </w:r>
      <w:r w:rsidR="006C4120">
        <w:rPr>
          <w:rFonts w:cs="Arial"/>
          <w:szCs w:val="22"/>
        </w:rPr>
        <w:t xml:space="preserve"> </w:t>
      </w:r>
      <w:r w:rsidRPr="00C000F2">
        <w:rPr>
          <w:rFonts w:cs="Arial"/>
          <w:szCs w:val="22"/>
        </w:rPr>
        <w:t>2504.  As described in IMC</w:t>
      </w:r>
      <w:r w:rsidR="006C4120">
        <w:rPr>
          <w:rFonts w:cs="Arial"/>
          <w:szCs w:val="22"/>
        </w:rPr>
        <w:t xml:space="preserve"> </w:t>
      </w:r>
      <w:r w:rsidRPr="00C000F2">
        <w:rPr>
          <w:rFonts w:cs="Arial"/>
          <w:szCs w:val="22"/>
        </w:rPr>
        <w:t>2504, construction program inspections must be completed in accordance with the governing inspection procedure as part of the construction</w:t>
      </w:r>
      <w:r w:rsidR="002073CA">
        <w:rPr>
          <w:rFonts w:cs="Arial"/>
          <w:szCs w:val="22"/>
        </w:rPr>
        <w:t xml:space="preserve"> </w:t>
      </w:r>
      <w:r w:rsidRPr="00C000F2">
        <w:rPr>
          <w:rFonts w:cs="Arial"/>
          <w:szCs w:val="22"/>
        </w:rPr>
        <w:t xml:space="preserve">baseline inspection program.  These inspections will be coordinated </w:t>
      </w:r>
      <w:r w:rsidR="00BB5D22">
        <w:rPr>
          <w:rFonts w:cs="Arial"/>
          <w:szCs w:val="22"/>
        </w:rPr>
        <w:t>by</w:t>
      </w:r>
      <w:r w:rsidR="00BB5D22" w:rsidRPr="00C000F2">
        <w:rPr>
          <w:rFonts w:cs="Arial"/>
          <w:szCs w:val="22"/>
        </w:rPr>
        <w:t xml:space="preserve"> </w:t>
      </w:r>
      <w:r w:rsidR="009F4C58" w:rsidRPr="00C000F2">
        <w:rPr>
          <w:rFonts w:cs="Arial"/>
          <w:szCs w:val="22"/>
        </w:rPr>
        <w:t xml:space="preserve">Region II </w:t>
      </w:r>
      <w:r w:rsidRPr="00C000F2">
        <w:rPr>
          <w:rFonts w:cs="Arial"/>
          <w:szCs w:val="22"/>
        </w:rPr>
        <w:t xml:space="preserve">and, with the exception of the </w:t>
      </w:r>
      <w:r w:rsidR="00B71101" w:rsidRPr="00C000F2">
        <w:rPr>
          <w:rFonts w:cs="Arial"/>
          <w:szCs w:val="22"/>
        </w:rPr>
        <w:t>security construction program inspections (</w:t>
      </w:r>
      <w:r w:rsidR="002073CA" w:rsidRPr="00C000F2">
        <w:rPr>
          <w:rFonts w:cs="Arial"/>
          <w:szCs w:val="22"/>
        </w:rPr>
        <w:t>i.e.</w:t>
      </w:r>
      <w:r w:rsidR="00B71101" w:rsidRPr="00C000F2">
        <w:rPr>
          <w:rFonts w:cs="Arial"/>
          <w:szCs w:val="22"/>
        </w:rPr>
        <w:t>,</w:t>
      </w:r>
      <w:r w:rsidR="009F4C58" w:rsidRPr="00C000F2">
        <w:rPr>
          <w:rFonts w:cs="Arial"/>
          <w:szCs w:val="22"/>
        </w:rPr>
        <w:t xml:space="preserve"> </w:t>
      </w:r>
      <w:r w:rsidRPr="00C000F2">
        <w:rPr>
          <w:rFonts w:cs="Arial"/>
          <w:szCs w:val="22"/>
        </w:rPr>
        <w:t xml:space="preserve">fitness for duty and </w:t>
      </w:r>
      <w:r w:rsidR="00B71101" w:rsidRPr="00C000F2">
        <w:rPr>
          <w:rFonts w:cs="Arial"/>
          <w:szCs w:val="22"/>
        </w:rPr>
        <w:t xml:space="preserve">protection of safeguards information </w:t>
      </w:r>
      <w:r w:rsidRPr="00C000F2">
        <w:rPr>
          <w:rFonts w:cs="Arial"/>
          <w:szCs w:val="22"/>
        </w:rPr>
        <w:t>inspections</w:t>
      </w:r>
      <w:r w:rsidR="00B71101" w:rsidRPr="00C000F2">
        <w:rPr>
          <w:rFonts w:cs="Arial"/>
          <w:szCs w:val="22"/>
        </w:rPr>
        <w:t>)</w:t>
      </w:r>
      <w:r w:rsidRPr="00C000F2">
        <w:rPr>
          <w:rFonts w:cs="Arial"/>
          <w:szCs w:val="22"/>
        </w:rPr>
        <w:t xml:space="preserve"> will be </w:t>
      </w:r>
      <w:r w:rsidR="00BB5D22">
        <w:rPr>
          <w:rFonts w:cs="Arial"/>
          <w:szCs w:val="22"/>
        </w:rPr>
        <w:t>conducted</w:t>
      </w:r>
      <w:r w:rsidR="00BB5D22" w:rsidRPr="00C000F2">
        <w:rPr>
          <w:rFonts w:cs="Arial"/>
          <w:szCs w:val="22"/>
        </w:rPr>
        <w:t xml:space="preserve"> </w:t>
      </w:r>
      <w:r w:rsidRPr="00C000F2">
        <w:rPr>
          <w:rFonts w:cs="Arial"/>
          <w:szCs w:val="22"/>
        </w:rPr>
        <w:t xml:space="preserve">by </w:t>
      </w:r>
      <w:r w:rsidR="009F4C58" w:rsidRPr="00C000F2">
        <w:rPr>
          <w:rFonts w:cs="Arial"/>
          <w:szCs w:val="22"/>
        </w:rPr>
        <w:t>Region II</w:t>
      </w:r>
      <w:r w:rsidRPr="00C000F2">
        <w:rPr>
          <w:rFonts w:cs="Arial"/>
          <w:szCs w:val="22"/>
        </w:rPr>
        <w:t xml:space="preserve">.  The security </w:t>
      </w:r>
      <w:r w:rsidR="00B71101" w:rsidRPr="00C000F2">
        <w:rPr>
          <w:rFonts w:cs="Arial"/>
          <w:szCs w:val="22"/>
        </w:rPr>
        <w:t xml:space="preserve">construction program </w:t>
      </w:r>
      <w:r w:rsidRPr="00C000F2">
        <w:rPr>
          <w:rFonts w:cs="Arial"/>
          <w:szCs w:val="22"/>
        </w:rPr>
        <w:t xml:space="preserve">inspections will </w:t>
      </w:r>
      <w:r w:rsidR="0028417F" w:rsidRPr="00C000F2">
        <w:rPr>
          <w:rFonts w:cs="Arial"/>
          <w:szCs w:val="22"/>
        </w:rPr>
        <w:t xml:space="preserve">usually </w:t>
      </w:r>
      <w:r w:rsidRPr="00C000F2">
        <w:rPr>
          <w:rFonts w:cs="Arial"/>
          <w:szCs w:val="22"/>
        </w:rPr>
        <w:t xml:space="preserve">be </w:t>
      </w:r>
      <w:r w:rsidR="00BB5D22">
        <w:rPr>
          <w:rFonts w:cs="Arial"/>
          <w:szCs w:val="22"/>
        </w:rPr>
        <w:t>conducted</w:t>
      </w:r>
      <w:r w:rsidR="00BB5D22" w:rsidRPr="00C000F2">
        <w:rPr>
          <w:rFonts w:cs="Arial"/>
          <w:szCs w:val="22"/>
        </w:rPr>
        <w:t xml:space="preserve"> </w:t>
      </w:r>
      <w:r w:rsidRPr="00C000F2">
        <w:rPr>
          <w:rFonts w:cs="Arial"/>
          <w:szCs w:val="22"/>
        </w:rPr>
        <w:t>by the host region DRS.</w:t>
      </w:r>
    </w:p>
    <w:p w:rsidR="00676371" w:rsidRPr="00C000F2" w:rsidRDefault="0067637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E16A90" w:rsidP="00034CB4">
      <w:pPr>
        <w:pStyle w:val="Lettered"/>
        <w:numPr>
          <w:ilvl w:val="0"/>
          <w:numId w:val="2"/>
        </w:numPr>
        <w:ind w:left="807" w:hanging="533"/>
        <w:jc w:val="left"/>
        <w:rPr>
          <w:sz w:val="22"/>
          <w:szCs w:val="22"/>
        </w:rPr>
      </w:pPr>
      <w:r w:rsidRPr="00C000F2">
        <w:rPr>
          <w:sz w:val="22"/>
          <w:szCs w:val="22"/>
        </w:rPr>
        <w:t>Operational Program Inspections</w:t>
      </w:r>
      <w:r w:rsidR="008917D7" w:rsidRPr="00C000F2">
        <w:rPr>
          <w:sz w:val="22"/>
          <w:szCs w:val="22"/>
        </w:rPr>
        <w:t>.</w:t>
      </w:r>
    </w:p>
    <w:p w:rsidR="00E16A90" w:rsidRPr="00C000F2" w:rsidRDefault="00E16A9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693CEF" w:rsidRDefault="00F92CB2" w:rsidP="00932402">
      <w:pPr>
        <w:ind w:left="810"/>
        <w:rPr>
          <w:rFonts w:cs="Arial"/>
          <w:szCs w:val="22"/>
        </w:rPr>
      </w:pPr>
      <w:r w:rsidRPr="00C000F2">
        <w:rPr>
          <w:rFonts w:cs="Arial"/>
          <w:szCs w:val="22"/>
        </w:rPr>
        <w:t>Program guidance for operational program inspections is contained in IMC</w:t>
      </w:r>
      <w:r w:rsidR="002B492B">
        <w:rPr>
          <w:rFonts w:cs="Arial"/>
          <w:szCs w:val="22"/>
        </w:rPr>
        <w:t xml:space="preserve"> </w:t>
      </w:r>
      <w:r w:rsidRPr="00C000F2">
        <w:rPr>
          <w:rFonts w:cs="Arial"/>
          <w:szCs w:val="22"/>
        </w:rPr>
        <w:t>2504.  Operational program inspections are</w:t>
      </w:r>
      <w:r w:rsidR="0062183E">
        <w:rPr>
          <w:rFonts w:cs="Arial"/>
          <w:szCs w:val="22"/>
        </w:rPr>
        <w:t>, in general,</w:t>
      </w:r>
      <w:r w:rsidRPr="00C000F2">
        <w:rPr>
          <w:rFonts w:cs="Arial"/>
          <w:szCs w:val="22"/>
        </w:rPr>
        <w:t xml:space="preserve"> one-time inspections to verify </w:t>
      </w:r>
      <w:r w:rsidR="00E86028" w:rsidRPr="00C000F2">
        <w:rPr>
          <w:rFonts w:cs="Arial"/>
          <w:szCs w:val="22"/>
        </w:rPr>
        <w:t>that the program has been develop</w:t>
      </w:r>
      <w:r w:rsidR="00726100" w:rsidRPr="00C000F2">
        <w:rPr>
          <w:rFonts w:cs="Arial"/>
          <w:szCs w:val="22"/>
        </w:rPr>
        <w:t>ed in</w:t>
      </w:r>
      <w:r w:rsidR="00E86028" w:rsidRPr="00C000F2">
        <w:rPr>
          <w:rFonts w:cs="Arial"/>
          <w:szCs w:val="22"/>
        </w:rPr>
        <w:t xml:space="preserve"> accordance with regulatory requirements and license conditions</w:t>
      </w:r>
      <w:r w:rsidRPr="00C000F2">
        <w:rPr>
          <w:rFonts w:cs="Arial"/>
          <w:szCs w:val="22"/>
        </w:rPr>
        <w:t xml:space="preserve">.  </w:t>
      </w:r>
      <w:r w:rsidR="00BB5D22">
        <w:rPr>
          <w:rFonts w:cs="Arial"/>
          <w:szCs w:val="22"/>
        </w:rPr>
        <w:t xml:space="preserve">The respective operational program inspection should be conducted after the program has been developed by the licensee and before the program implementation milestone </w:t>
      </w:r>
      <w:r w:rsidR="000B5053">
        <w:rPr>
          <w:rFonts w:cs="Arial"/>
          <w:szCs w:val="22"/>
        </w:rPr>
        <w:t xml:space="preserve">contained in the license </w:t>
      </w:r>
      <w:r w:rsidR="00BB5D22">
        <w:rPr>
          <w:rFonts w:cs="Arial"/>
          <w:szCs w:val="22"/>
        </w:rPr>
        <w:t xml:space="preserve">has been met.  </w:t>
      </w:r>
      <w:r w:rsidR="009F4C58" w:rsidRPr="00C000F2">
        <w:rPr>
          <w:rFonts w:cs="Arial"/>
          <w:szCs w:val="22"/>
        </w:rPr>
        <w:t xml:space="preserve">Region II </w:t>
      </w:r>
      <w:r w:rsidRPr="00C000F2">
        <w:rPr>
          <w:rFonts w:cs="Arial"/>
          <w:szCs w:val="22"/>
        </w:rPr>
        <w:t>has overall responsibility to ensure that operational program inspections are completed for operational programs required to be implemented prior to the 10 CFR</w:t>
      </w:r>
      <w:r w:rsidR="006511D2">
        <w:rPr>
          <w:rFonts w:cs="Arial"/>
          <w:szCs w:val="22"/>
        </w:rPr>
        <w:t xml:space="preserve"> Part</w:t>
      </w:r>
      <w:r w:rsidRPr="00C000F2">
        <w:rPr>
          <w:rFonts w:cs="Arial"/>
          <w:szCs w:val="22"/>
        </w:rPr>
        <w:t xml:space="preserve"> 52.103(g) findi</w:t>
      </w:r>
      <w:r w:rsidR="00F70E95">
        <w:rPr>
          <w:rFonts w:cs="Arial"/>
          <w:szCs w:val="22"/>
        </w:rPr>
        <w:t>ng.</w:t>
      </w:r>
    </w:p>
    <w:p w:rsidR="00F91457" w:rsidRDefault="00F91457" w:rsidP="00932402">
      <w:pPr>
        <w:ind w:left="810"/>
        <w:rPr>
          <w:rFonts w:cs="Arial"/>
          <w:szCs w:val="22"/>
        </w:rPr>
      </w:pPr>
    </w:p>
    <w:p w:rsidR="00F92CB2" w:rsidRDefault="00F77FDC"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rFonts w:cs="Arial"/>
          <w:szCs w:val="22"/>
        </w:rPr>
      </w:pPr>
      <w:r>
        <w:rPr>
          <w:rFonts w:cs="Arial"/>
          <w:szCs w:val="22"/>
        </w:rPr>
        <w:t xml:space="preserve">The host region will conduct </w:t>
      </w:r>
      <w:r w:rsidR="00F92CB2" w:rsidRPr="00C000F2">
        <w:rPr>
          <w:rFonts w:cs="Arial"/>
          <w:szCs w:val="22"/>
        </w:rPr>
        <w:t>selected operational program inspections</w:t>
      </w:r>
      <w:r>
        <w:rPr>
          <w:rFonts w:cs="Arial"/>
          <w:szCs w:val="22"/>
        </w:rPr>
        <w:t xml:space="preserve"> and</w:t>
      </w:r>
      <w:r w:rsidR="00F92CB2" w:rsidRPr="00C000F2">
        <w:rPr>
          <w:rFonts w:cs="Arial"/>
          <w:szCs w:val="22"/>
        </w:rPr>
        <w:t xml:space="preserve"> will closely coordinate their efforts with and report inspection results to </w:t>
      </w:r>
      <w:r w:rsidR="009F4C58" w:rsidRPr="00C000F2">
        <w:rPr>
          <w:rFonts w:cs="Arial"/>
          <w:szCs w:val="22"/>
        </w:rPr>
        <w:t xml:space="preserve">Region II </w:t>
      </w:r>
      <w:r w:rsidR="00F92CB2" w:rsidRPr="00C000F2">
        <w:rPr>
          <w:rFonts w:cs="Arial"/>
          <w:szCs w:val="22"/>
        </w:rPr>
        <w:t>so that the</w:t>
      </w:r>
      <w:r w:rsidR="000B5053">
        <w:rPr>
          <w:rFonts w:cs="Arial"/>
          <w:szCs w:val="22"/>
        </w:rPr>
        <w:t xml:space="preserve"> results </w:t>
      </w:r>
      <w:r w:rsidR="00F92CB2" w:rsidRPr="00C000F2">
        <w:rPr>
          <w:rFonts w:cs="Arial"/>
          <w:szCs w:val="22"/>
        </w:rPr>
        <w:t xml:space="preserve">can be considered in the assessment of licensee performance.  </w:t>
      </w:r>
      <w:r w:rsidR="000B5053">
        <w:rPr>
          <w:rFonts w:cs="Arial"/>
          <w:szCs w:val="22"/>
        </w:rPr>
        <w:t xml:space="preserve">Certain operational programs have implementation milestones that occur after the 10 CFR Part 103(g) decision.  Therefore, </w:t>
      </w:r>
      <w:r w:rsidR="00FB23ED">
        <w:rPr>
          <w:rFonts w:cs="Arial"/>
          <w:szCs w:val="22"/>
        </w:rPr>
        <w:t>i</w:t>
      </w:r>
      <w:r w:rsidR="00F92CB2" w:rsidRPr="00C000F2">
        <w:rPr>
          <w:rFonts w:cs="Arial"/>
          <w:szCs w:val="22"/>
        </w:rPr>
        <w:t>t is probable that some operational program</w:t>
      </w:r>
      <w:r w:rsidR="00BB5D22">
        <w:rPr>
          <w:rFonts w:cs="Arial"/>
          <w:szCs w:val="22"/>
        </w:rPr>
        <w:t>s</w:t>
      </w:r>
      <w:r w:rsidR="00F92CB2" w:rsidRPr="00C000F2">
        <w:rPr>
          <w:rFonts w:cs="Arial"/>
          <w:szCs w:val="22"/>
        </w:rPr>
        <w:t xml:space="preserve"> will not have been </w:t>
      </w:r>
      <w:r w:rsidR="0062183E">
        <w:rPr>
          <w:rFonts w:cs="Arial"/>
          <w:szCs w:val="22"/>
        </w:rPr>
        <w:t xml:space="preserve">fully </w:t>
      </w:r>
      <w:r w:rsidR="00F92CB2" w:rsidRPr="00C000F2">
        <w:rPr>
          <w:rFonts w:cs="Arial"/>
          <w:szCs w:val="22"/>
        </w:rPr>
        <w:t xml:space="preserve">developed and/or implemented at the time of the 10 CFR </w:t>
      </w:r>
      <w:r w:rsidR="006511D2">
        <w:rPr>
          <w:rFonts w:cs="Arial"/>
          <w:szCs w:val="22"/>
        </w:rPr>
        <w:t xml:space="preserve">Part </w:t>
      </w:r>
      <w:r w:rsidR="00F92CB2" w:rsidRPr="00C000F2">
        <w:rPr>
          <w:rFonts w:cs="Arial"/>
          <w:szCs w:val="22"/>
        </w:rPr>
        <w:t xml:space="preserve">52.103(g) finding.  Those programs that have not been </w:t>
      </w:r>
      <w:r w:rsidR="0062183E">
        <w:rPr>
          <w:rFonts w:cs="Arial"/>
          <w:szCs w:val="22"/>
        </w:rPr>
        <w:t xml:space="preserve">fully </w:t>
      </w:r>
      <w:r w:rsidR="00F92CB2" w:rsidRPr="00C000F2">
        <w:rPr>
          <w:rFonts w:cs="Arial"/>
          <w:szCs w:val="22"/>
        </w:rPr>
        <w:t xml:space="preserve">developed and/or implemented at the time of the 10 CFR </w:t>
      </w:r>
      <w:r w:rsidR="006511D2">
        <w:rPr>
          <w:rFonts w:cs="Arial"/>
          <w:szCs w:val="22"/>
        </w:rPr>
        <w:t xml:space="preserve">Part </w:t>
      </w:r>
      <w:r w:rsidR="00F92CB2" w:rsidRPr="00C000F2">
        <w:rPr>
          <w:rFonts w:cs="Arial"/>
          <w:szCs w:val="22"/>
        </w:rPr>
        <w:t xml:space="preserve">52.103(g) finding will </w:t>
      </w:r>
      <w:r w:rsidR="000B5053">
        <w:rPr>
          <w:rFonts w:cs="Arial"/>
          <w:szCs w:val="22"/>
        </w:rPr>
        <w:t xml:space="preserve">be turned over to and </w:t>
      </w:r>
      <w:r w:rsidR="00F92CB2" w:rsidRPr="00C000F2">
        <w:rPr>
          <w:rFonts w:cs="Arial"/>
          <w:szCs w:val="22"/>
        </w:rPr>
        <w:t xml:space="preserve">become the responsibility of the host region.  The staff is committed to inform the Commission on the status of operational programs at the time of the 10 CFR </w:t>
      </w:r>
      <w:r w:rsidR="006511D2">
        <w:rPr>
          <w:rFonts w:cs="Arial"/>
          <w:szCs w:val="22"/>
        </w:rPr>
        <w:t xml:space="preserve">Part </w:t>
      </w:r>
      <w:r w:rsidR="00F92CB2" w:rsidRPr="00C000F2">
        <w:rPr>
          <w:rFonts w:cs="Arial"/>
          <w:szCs w:val="22"/>
        </w:rPr>
        <w:t>52.103(g).</w:t>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rFonts w:cs="Arial"/>
          <w:szCs w:val="22"/>
        </w:rPr>
      </w:pPr>
    </w:p>
    <w:p w:rsidR="009B2909" w:rsidRDefault="00395EAF" w:rsidP="00325A4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0"/>
        <w:outlineLvl w:val="1"/>
        <w:rPr>
          <w:rFonts w:cs="Arial"/>
          <w:szCs w:val="22"/>
        </w:rPr>
      </w:pPr>
      <w:r>
        <w:rPr>
          <w:rFonts w:cs="Arial"/>
          <w:szCs w:val="22"/>
        </w:rPr>
        <w:t>0</w:t>
      </w:r>
      <w:r w:rsidR="00A759C6">
        <w:rPr>
          <w:rFonts w:cs="Arial"/>
          <w:szCs w:val="22"/>
        </w:rPr>
        <w:t>7</w:t>
      </w:r>
      <w:r w:rsidR="00C8600E" w:rsidRPr="0002051F">
        <w:rPr>
          <w:rFonts w:cs="Arial"/>
          <w:szCs w:val="22"/>
        </w:rPr>
        <w:t>.</w:t>
      </w:r>
      <w:r w:rsidR="00C8600E">
        <w:rPr>
          <w:rFonts w:cs="Arial"/>
          <w:szCs w:val="22"/>
        </w:rPr>
        <w:t>0</w:t>
      </w:r>
      <w:r>
        <w:rPr>
          <w:rFonts w:cs="Arial"/>
          <w:szCs w:val="22"/>
        </w:rPr>
        <w:t>6</w:t>
      </w:r>
      <w:r w:rsidR="00C8600E" w:rsidRPr="0002051F">
        <w:rPr>
          <w:rFonts w:cs="Arial"/>
          <w:szCs w:val="22"/>
        </w:rPr>
        <w:tab/>
      </w:r>
      <w:r w:rsidR="00C8600E" w:rsidRPr="00C000F2">
        <w:rPr>
          <w:rFonts w:cs="Arial"/>
          <w:szCs w:val="22"/>
          <w:u w:val="single"/>
        </w:rPr>
        <w:t>Baseline Inspection Program Completion</w:t>
      </w:r>
      <w:r w:rsidR="00C831B9">
        <w:rPr>
          <w:rFonts w:cs="Arial"/>
          <w:szCs w:val="22"/>
          <w:u w:val="single"/>
        </w:rPr>
        <w:fldChar w:fldCharType="begin"/>
      </w:r>
      <w:r w:rsidR="00DF6475">
        <w:instrText xml:space="preserve"> TC "</w:instrText>
      </w:r>
      <w:bookmarkStart w:id="527" w:name="_Toc361140233"/>
      <w:bookmarkStart w:id="528" w:name="_Toc362608338"/>
      <w:bookmarkStart w:id="529" w:name="_Toc364854586"/>
      <w:bookmarkStart w:id="530" w:name="_Toc364854746"/>
      <w:bookmarkStart w:id="531" w:name="_Toc395690490"/>
      <w:r w:rsidR="00DF6475" w:rsidRPr="00B8162F">
        <w:rPr>
          <w:rFonts w:cs="Arial"/>
          <w:szCs w:val="22"/>
        </w:rPr>
        <w:instrText>07.06</w:instrText>
      </w:r>
      <w:r w:rsidR="00DF6475" w:rsidRPr="00B8162F">
        <w:rPr>
          <w:rFonts w:cs="Arial"/>
          <w:szCs w:val="22"/>
        </w:rPr>
        <w:tab/>
      </w:r>
      <w:r w:rsidR="00DF6475" w:rsidRPr="00B8162F">
        <w:rPr>
          <w:rFonts w:cs="Arial"/>
          <w:szCs w:val="22"/>
          <w:u w:val="single"/>
        </w:rPr>
        <w:instrText>Baseline Inspection Program Completion</w:instrText>
      </w:r>
      <w:bookmarkEnd w:id="527"/>
      <w:bookmarkEnd w:id="528"/>
      <w:bookmarkEnd w:id="529"/>
      <w:bookmarkEnd w:id="530"/>
      <w:bookmarkEnd w:id="531"/>
      <w:r w:rsidR="00DF6475">
        <w:instrText xml:space="preserve">" \f C \l "2" </w:instrText>
      </w:r>
      <w:r w:rsidR="00C831B9">
        <w:rPr>
          <w:rFonts w:cs="Arial"/>
          <w:szCs w:val="22"/>
          <w:u w:val="single"/>
        </w:rPr>
        <w:fldChar w:fldCharType="end"/>
      </w:r>
      <w:r w:rsidR="00C8600E" w:rsidRPr="00C000F2">
        <w:rPr>
          <w:rFonts w:cs="Arial"/>
          <w:szCs w:val="22"/>
        </w:rPr>
        <w:t>.  The baseline inspection program will be considered complete when both the ITAAC inspections and the construction and operational program inspections meet the following criteria:</w:t>
      </w:r>
    </w:p>
    <w:p w:rsidR="00C8600E" w:rsidRPr="00C000F2" w:rsidRDefault="00C8600E" w:rsidP="0093240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70"/>
        <w:outlineLvl w:val="1"/>
        <w:rPr>
          <w:rFonts w:cs="Arial"/>
          <w:szCs w:val="22"/>
          <w:u w:val="single"/>
        </w:rPr>
      </w:pPr>
    </w:p>
    <w:p w:rsidR="00FB23ED" w:rsidRDefault="00C8600E" w:rsidP="00034CB4">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contextualSpacing/>
        <w:rPr>
          <w:rFonts w:cs="Arial"/>
          <w:szCs w:val="22"/>
        </w:rPr>
      </w:pPr>
      <w:r w:rsidRPr="00C000F2">
        <w:rPr>
          <w:rFonts w:cs="Arial"/>
          <w:szCs w:val="22"/>
        </w:rPr>
        <w:t>ITAAC-related Work Inspections</w:t>
      </w:r>
    </w:p>
    <w:p w:rsidR="00FB23ED" w:rsidRDefault="00FB23ED" w:rsidP="00FB23E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contextualSpacing/>
        <w:rPr>
          <w:rFonts w:cs="Arial"/>
          <w:szCs w:val="22"/>
        </w:rPr>
      </w:pPr>
    </w:p>
    <w:p w:rsidR="00C8600E" w:rsidRPr="00C000F2" w:rsidRDefault="00C8600E" w:rsidP="00FB23E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contextualSpacing/>
        <w:rPr>
          <w:rFonts w:cs="Arial"/>
          <w:szCs w:val="22"/>
        </w:rPr>
      </w:pPr>
      <w:r w:rsidRPr="00C000F2">
        <w:rPr>
          <w:rFonts w:cs="Arial"/>
          <w:szCs w:val="22"/>
        </w:rPr>
        <w:t>All Targeted ITAAC have been inspected, and the appropriate high level IP steps have been addressed.  For each targeted ITAAC the lead Region II branch chief will make the determination that:</w:t>
      </w:r>
    </w:p>
    <w:p w:rsidR="00C8600E" w:rsidRPr="00C000F2" w:rsidRDefault="00C8600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contextualSpacing/>
        <w:rPr>
          <w:rFonts w:cs="Arial"/>
          <w:szCs w:val="22"/>
        </w:rPr>
      </w:pPr>
    </w:p>
    <w:p w:rsidR="00C8600E" w:rsidRPr="00C000F2" w:rsidRDefault="00C8600E" w:rsidP="00034CB4">
      <w:pPr>
        <w:pStyle w:val="ListParagraph"/>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634"/>
        <w:contextualSpacing/>
        <w:rPr>
          <w:rFonts w:cs="Arial"/>
          <w:szCs w:val="22"/>
        </w:rPr>
      </w:pPr>
      <w:r w:rsidRPr="00C000F2">
        <w:rPr>
          <w:rFonts w:cs="Arial"/>
          <w:szCs w:val="22"/>
        </w:rPr>
        <w:t>A sufficient number of SSCs related to the ITAAC have been inspected</w:t>
      </w:r>
      <w:r w:rsidR="00BB5D22">
        <w:rPr>
          <w:rFonts w:cs="Arial"/>
          <w:szCs w:val="22"/>
        </w:rPr>
        <w:t>.</w:t>
      </w:r>
    </w:p>
    <w:p w:rsidR="00C8600E" w:rsidRPr="00C000F2" w:rsidRDefault="00C8600E" w:rsidP="0093240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4"/>
        <w:contextualSpacing/>
        <w:rPr>
          <w:rFonts w:cs="Arial"/>
          <w:szCs w:val="22"/>
        </w:rPr>
      </w:pPr>
    </w:p>
    <w:p w:rsidR="00C8600E" w:rsidRPr="00C000F2" w:rsidRDefault="00C8600E" w:rsidP="00034CB4">
      <w:pPr>
        <w:pStyle w:val="ListParagraph"/>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634"/>
        <w:contextualSpacing/>
        <w:rPr>
          <w:rFonts w:cs="Arial"/>
          <w:szCs w:val="22"/>
        </w:rPr>
      </w:pPr>
      <w:r w:rsidRPr="00C000F2">
        <w:rPr>
          <w:rFonts w:cs="Arial"/>
          <w:szCs w:val="22"/>
        </w:rPr>
        <w:t xml:space="preserve">No Regional or HQs vendor branch ITAAC-related open inspection items (e.g. URIs, FIN, VIO, NCV, </w:t>
      </w:r>
      <w:proofErr w:type="gramStart"/>
      <w:r w:rsidRPr="00C000F2">
        <w:rPr>
          <w:rFonts w:cs="Arial"/>
          <w:szCs w:val="22"/>
        </w:rPr>
        <w:t>NON</w:t>
      </w:r>
      <w:proofErr w:type="gramEnd"/>
      <w:r w:rsidRPr="00C000F2">
        <w:rPr>
          <w:rFonts w:cs="Arial"/>
          <w:szCs w:val="22"/>
        </w:rPr>
        <w:t>) exist</w:t>
      </w:r>
      <w:r w:rsidR="00BB5D22">
        <w:rPr>
          <w:rFonts w:cs="Arial"/>
          <w:szCs w:val="22"/>
        </w:rPr>
        <w:t>.</w:t>
      </w:r>
      <w:r w:rsidRPr="00C000F2">
        <w:rPr>
          <w:rFonts w:cs="Arial"/>
          <w:szCs w:val="22"/>
        </w:rPr>
        <w:t xml:space="preserve">  </w:t>
      </w:r>
    </w:p>
    <w:p w:rsidR="00C8600E" w:rsidRDefault="00C8600E" w:rsidP="0093240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rPr>
          <w:rFonts w:cs="Arial"/>
          <w:szCs w:val="22"/>
        </w:rPr>
      </w:pPr>
    </w:p>
    <w:p w:rsidR="00C8600E" w:rsidRDefault="00C8600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720"/>
        <w:rPr>
          <w:rFonts w:cs="Arial"/>
          <w:szCs w:val="22"/>
        </w:rPr>
      </w:pPr>
      <w:r w:rsidRPr="00C000F2">
        <w:rPr>
          <w:rFonts w:cs="Arial"/>
          <w:szCs w:val="22"/>
        </w:rPr>
        <w:t>The conclusion of this assessment will be reviewed by Region II management and the completion of the ITAAC inspections will be documented in CIPIMS.  These recommendations will be rolled up by the assessment process in IMC 2505 as part of making the final recommendation that the acceptance criteria in the COL have been met.</w:t>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720"/>
        <w:rPr>
          <w:rFonts w:cs="Arial"/>
          <w:szCs w:val="22"/>
        </w:rPr>
      </w:pPr>
    </w:p>
    <w:p w:rsidR="00C8600E" w:rsidRPr="00C000F2" w:rsidRDefault="00C8600E" w:rsidP="00034CB4">
      <w:pPr>
        <w:pStyle w:val="ListParagraph"/>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contextualSpacing/>
        <w:rPr>
          <w:rFonts w:cs="Arial"/>
          <w:szCs w:val="22"/>
        </w:rPr>
      </w:pPr>
      <w:r w:rsidRPr="00C000F2">
        <w:rPr>
          <w:rFonts w:cs="Arial"/>
          <w:szCs w:val="22"/>
        </w:rPr>
        <w:t xml:space="preserve">Construction Program Inspections </w:t>
      </w:r>
    </w:p>
    <w:p w:rsidR="009B2909" w:rsidRDefault="009B2909" w:rsidP="00932402">
      <w:pPr>
        <w:pStyle w:val="ListParagraph"/>
        <w:rPr>
          <w:rFonts w:cs="Arial"/>
          <w:szCs w:val="22"/>
        </w:rPr>
      </w:pPr>
    </w:p>
    <w:p w:rsidR="00B23A47" w:rsidRDefault="00C8600E" w:rsidP="00B83DA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rFonts w:cs="Arial"/>
          <w:szCs w:val="22"/>
        </w:rPr>
        <w:sectPr w:rsidR="00B23A47" w:rsidSect="00232E4D">
          <w:pgSz w:w="12240" w:h="15840"/>
          <w:pgMar w:top="1440" w:right="1440" w:bottom="1440" w:left="1440" w:header="1440" w:footer="1440" w:gutter="0"/>
          <w:cols w:space="720"/>
          <w:docGrid w:linePitch="360"/>
        </w:sectPr>
      </w:pPr>
      <w:r w:rsidRPr="00C000F2">
        <w:rPr>
          <w:rFonts w:cs="Arial"/>
          <w:szCs w:val="22"/>
        </w:rPr>
        <w:t>The</w:t>
      </w:r>
      <w:r>
        <w:rPr>
          <w:rFonts w:cs="Arial"/>
          <w:szCs w:val="22"/>
        </w:rPr>
        <w:t xml:space="preserve"> construction program</w:t>
      </w:r>
      <w:r w:rsidRPr="00C000F2">
        <w:rPr>
          <w:rFonts w:cs="Arial"/>
          <w:szCs w:val="22"/>
        </w:rPr>
        <w:t xml:space="preserve"> inspections </w:t>
      </w:r>
      <w:r>
        <w:rPr>
          <w:rFonts w:cs="Arial"/>
          <w:szCs w:val="22"/>
        </w:rPr>
        <w:t>are</w:t>
      </w:r>
      <w:r w:rsidRPr="00C000F2">
        <w:rPr>
          <w:rFonts w:cs="Arial"/>
          <w:szCs w:val="22"/>
        </w:rPr>
        <w:t xml:space="preserve"> conducted with a cyclic frequency over the course of construction.  The construction program inspections provide insight into the </w:t>
      </w:r>
    </w:p>
    <w:p w:rsidR="00F70E95" w:rsidRDefault="00C8600E" w:rsidP="00B83DA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rFonts w:cs="Arial"/>
          <w:szCs w:val="22"/>
        </w:rPr>
      </w:pPr>
      <w:proofErr w:type="gramStart"/>
      <w:r w:rsidRPr="00C000F2">
        <w:rPr>
          <w:rFonts w:cs="Arial"/>
          <w:szCs w:val="22"/>
        </w:rPr>
        <w:lastRenderedPageBreak/>
        <w:t>construction</w:t>
      </w:r>
      <w:proofErr w:type="gramEnd"/>
      <w:r w:rsidRPr="00C000F2">
        <w:rPr>
          <w:rFonts w:cs="Arial"/>
          <w:szCs w:val="22"/>
        </w:rPr>
        <w:t xml:space="preserve"> processes and procedures, but do not, necessarily, have a completion point.  </w:t>
      </w:r>
      <w:r>
        <w:rPr>
          <w:rFonts w:cs="Arial"/>
          <w:szCs w:val="22"/>
        </w:rPr>
        <w:t>Construction program inspections</w:t>
      </w:r>
      <w:r w:rsidRPr="00C000F2">
        <w:rPr>
          <w:rFonts w:cs="Arial"/>
          <w:szCs w:val="22"/>
        </w:rPr>
        <w:t xml:space="preserve"> are ongoing up to the point when the 10 CFR </w:t>
      </w:r>
      <w:r>
        <w:rPr>
          <w:rFonts w:cs="Arial"/>
          <w:szCs w:val="22"/>
        </w:rPr>
        <w:t xml:space="preserve">Part </w:t>
      </w:r>
      <w:r w:rsidRPr="00C000F2">
        <w:rPr>
          <w:rFonts w:cs="Arial"/>
          <w:szCs w:val="22"/>
        </w:rPr>
        <w:t xml:space="preserve">52.103(g) </w:t>
      </w:r>
      <w:r w:rsidR="009224D2">
        <w:rPr>
          <w:rFonts w:cs="Arial"/>
          <w:szCs w:val="22"/>
        </w:rPr>
        <w:t>finding</w:t>
      </w:r>
      <w:r w:rsidRPr="00C000F2">
        <w:rPr>
          <w:rFonts w:cs="Arial"/>
          <w:szCs w:val="22"/>
        </w:rPr>
        <w:t xml:space="preserve"> is made.  Following that point, any open issues are transferred to the </w:t>
      </w:r>
      <w:r w:rsidR="00517EFE">
        <w:rPr>
          <w:rFonts w:cs="Arial"/>
          <w:szCs w:val="22"/>
        </w:rPr>
        <w:t>host region</w:t>
      </w:r>
      <w:r w:rsidRPr="00C000F2">
        <w:rPr>
          <w:rFonts w:cs="Arial"/>
          <w:szCs w:val="22"/>
        </w:rPr>
        <w:t>.</w:t>
      </w:r>
      <w:r>
        <w:rPr>
          <w:rFonts w:cs="Arial"/>
          <w:szCs w:val="22"/>
        </w:rPr>
        <w:t xml:space="preserve">  </w:t>
      </w:r>
      <w:r w:rsidR="000830EC" w:rsidRPr="00C000F2">
        <w:rPr>
          <w:rFonts w:cs="Arial"/>
          <w:szCs w:val="22"/>
        </w:rPr>
        <w:t>The appropriate high level IP steps and sample requirements contained in each of the construction program inspection procedures</w:t>
      </w:r>
      <w:r w:rsidR="000830EC" w:rsidRPr="00C000F2" w:rsidDel="000830EC">
        <w:rPr>
          <w:rFonts w:cs="Arial"/>
          <w:szCs w:val="22"/>
        </w:rPr>
        <w:t xml:space="preserve"> </w:t>
      </w:r>
      <w:r>
        <w:rPr>
          <w:rFonts w:cs="Arial"/>
          <w:szCs w:val="22"/>
        </w:rPr>
        <w:t xml:space="preserve">shall be completed </w:t>
      </w:r>
      <w:r w:rsidR="00517EFE">
        <w:rPr>
          <w:rFonts w:cs="Arial"/>
          <w:szCs w:val="22"/>
        </w:rPr>
        <w:t>as required by</w:t>
      </w:r>
      <w:r>
        <w:rPr>
          <w:rFonts w:cs="Arial"/>
          <w:szCs w:val="22"/>
        </w:rPr>
        <w:t xml:space="preserve"> the respective IP</w:t>
      </w:r>
      <w:r w:rsidRPr="00C000F2">
        <w:rPr>
          <w:rFonts w:cs="Arial"/>
          <w:szCs w:val="22"/>
        </w:rPr>
        <w:t xml:space="preserve">.  </w:t>
      </w:r>
      <w:r>
        <w:rPr>
          <w:rFonts w:cs="Arial"/>
          <w:szCs w:val="22"/>
        </w:rPr>
        <w:t>If a</w:t>
      </w:r>
      <w:r w:rsidRPr="00420CF0">
        <w:rPr>
          <w:rFonts w:cs="Arial"/>
          <w:szCs w:val="22"/>
        </w:rPr>
        <w:t xml:space="preserve"> high level step in the respective IP </w:t>
      </w:r>
      <w:r>
        <w:rPr>
          <w:rFonts w:cs="Arial"/>
          <w:szCs w:val="22"/>
        </w:rPr>
        <w:t>is not</w:t>
      </w:r>
      <w:r w:rsidRPr="00420CF0">
        <w:rPr>
          <w:rFonts w:cs="Arial"/>
          <w:szCs w:val="22"/>
        </w:rPr>
        <w:t xml:space="preserve"> completed</w:t>
      </w:r>
      <w:r>
        <w:rPr>
          <w:rFonts w:cs="Arial"/>
          <w:szCs w:val="22"/>
        </w:rPr>
        <w:t xml:space="preserve">, </w:t>
      </w:r>
      <w:r w:rsidRPr="00420CF0">
        <w:rPr>
          <w:rFonts w:cs="Arial"/>
          <w:szCs w:val="22"/>
        </w:rPr>
        <w:t xml:space="preserve">an analysis </w:t>
      </w:r>
      <w:r>
        <w:rPr>
          <w:rFonts w:cs="Arial"/>
          <w:szCs w:val="22"/>
        </w:rPr>
        <w:t>will be provided to document</w:t>
      </w:r>
      <w:r w:rsidRPr="00420CF0">
        <w:rPr>
          <w:rFonts w:cs="Arial"/>
          <w:szCs w:val="22"/>
        </w:rPr>
        <w:t xml:space="preserve"> the reason for not conducting the step.</w:t>
      </w:r>
      <w:r w:rsidRPr="00C000F2">
        <w:rPr>
          <w:rFonts w:cs="Arial"/>
          <w:szCs w:val="22"/>
        </w:rPr>
        <w:t xml:space="preserve">  </w:t>
      </w:r>
    </w:p>
    <w:p w:rsidR="00C8600E" w:rsidRPr="00C000F2" w:rsidRDefault="00C8600E" w:rsidP="00932402">
      <w:pPr>
        <w:pStyle w:val="ListParagraph"/>
        <w:rPr>
          <w:rFonts w:cs="Arial"/>
          <w:szCs w:val="22"/>
        </w:rPr>
      </w:pPr>
    </w:p>
    <w:p w:rsidR="00C8600E" w:rsidRPr="00C000F2" w:rsidRDefault="00C8600E" w:rsidP="00034CB4">
      <w:pPr>
        <w:pStyle w:val="ListParagraph"/>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contextualSpacing/>
        <w:rPr>
          <w:rFonts w:cs="Arial"/>
          <w:szCs w:val="22"/>
        </w:rPr>
      </w:pPr>
      <w:r w:rsidRPr="00C000F2">
        <w:rPr>
          <w:rFonts w:cs="Arial"/>
          <w:szCs w:val="22"/>
        </w:rPr>
        <w:t>Operational Program Inspections</w:t>
      </w:r>
    </w:p>
    <w:p w:rsidR="00C8600E" w:rsidRPr="00C000F2" w:rsidRDefault="00C8600E" w:rsidP="00932402">
      <w:pPr>
        <w:pStyle w:val="ListParagraph"/>
        <w:rPr>
          <w:rFonts w:cs="Arial"/>
          <w:szCs w:val="22"/>
        </w:rPr>
      </w:pPr>
    </w:p>
    <w:p w:rsidR="00C8600E" w:rsidRDefault="00C8600E"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rFonts w:cs="Arial"/>
          <w:szCs w:val="22"/>
        </w:rPr>
      </w:pPr>
      <w:r w:rsidRPr="00C000F2">
        <w:rPr>
          <w:rFonts w:cs="Arial"/>
          <w:szCs w:val="22"/>
        </w:rPr>
        <w:t xml:space="preserve">The operational program inspections, in general, are one time inspections that are completed </w:t>
      </w:r>
      <w:r w:rsidR="000B5053" w:rsidRPr="000B5053">
        <w:rPr>
          <w:rFonts w:cs="Arial"/>
          <w:szCs w:val="22"/>
        </w:rPr>
        <w:t xml:space="preserve">prior to the </w:t>
      </w:r>
      <w:r w:rsidR="000B5053">
        <w:rPr>
          <w:rFonts w:cs="Arial"/>
          <w:szCs w:val="22"/>
        </w:rPr>
        <w:t>10 CFR Part 52.</w:t>
      </w:r>
      <w:r w:rsidR="000B5053" w:rsidRPr="000B5053">
        <w:rPr>
          <w:rFonts w:cs="Arial"/>
          <w:szCs w:val="22"/>
        </w:rPr>
        <w:t>103</w:t>
      </w:r>
      <w:r w:rsidR="000B5053">
        <w:rPr>
          <w:rFonts w:cs="Arial"/>
          <w:szCs w:val="22"/>
        </w:rPr>
        <w:t>(</w:t>
      </w:r>
      <w:r w:rsidR="000B5053" w:rsidRPr="000B5053">
        <w:rPr>
          <w:rFonts w:cs="Arial"/>
          <w:szCs w:val="22"/>
        </w:rPr>
        <w:t>g</w:t>
      </w:r>
      <w:r w:rsidR="000B5053">
        <w:rPr>
          <w:rFonts w:cs="Arial"/>
          <w:szCs w:val="22"/>
        </w:rPr>
        <w:t>)</w:t>
      </w:r>
      <w:r w:rsidR="000B5053" w:rsidRPr="000B5053">
        <w:rPr>
          <w:rFonts w:cs="Arial"/>
          <w:szCs w:val="22"/>
        </w:rPr>
        <w:t xml:space="preserve"> finding</w:t>
      </w:r>
      <w:r w:rsidR="000B5053">
        <w:rPr>
          <w:rFonts w:cs="Arial"/>
          <w:szCs w:val="22"/>
        </w:rPr>
        <w:t xml:space="preserve">.  </w:t>
      </w:r>
      <w:r w:rsidRPr="00C000F2">
        <w:rPr>
          <w:rFonts w:cs="Arial"/>
          <w:szCs w:val="22"/>
        </w:rPr>
        <w:t xml:space="preserve">Some operational programs will not be in place prior to the time of the 10 CFR </w:t>
      </w:r>
      <w:r>
        <w:rPr>
          <w:rFonts w:cs="Arial"/>
          <w:szCs w:val="22"/>
        </w:rPr>
        <w:t xml:space="preserve">Part </w:t>
      </w:r>
      <w:r w:rsidRPr="00C000F2">
        <w:rPr>
          <w:rFonts w:cs="Arial"/>
          <w:szCs w:val="22"/>
        </w:rPr>
        <w:t xml:space="preserve">52.103(g) finding.  </w:t>
      </w:r>
      <w:r w:rsidR="000B5053">
        <w:rPr>
          <w:rFonts w:cs="Arial"/>
          <w:szCs w:val="22"/>
        </w:rPr>
        <w:t xml:space="preserve">These inspections are not considered to be part of the construction baseline inspection program.  </w:t>
      </w:r>
      <w:r w:rsidRPr="00C000F2">
        <w:rPr>
          <w:rFonts w:cs="Arial"/>
          <w:szCs w:val="22"/>
        </w:rPr>
        <w:t xml:space="preserve">Responsibility to conduct the inspection for these operational programs will be transferred to the host region after the 10 CFR </w:t>
      </w:r>
      <w:r>
        <w:rPr>
          <w:rFonts w:cs="Arial"/>
          <w:szCs w:val="22"/>
        </w:rPr>
        <w:t xml:space="preserve">Part </w:t>
      </w:r>
      <w:r w:rsidRPr="00C000F2">
        <w:rPr>
          <w:rFonts w:cs="Arial"/>
          <w:szCs w:val="22"/>
        </w:rPr>
        <w:t>52.103(g) finding.  An operational program inspection is considered complete when all high level steps in the respective IP have either been completed or an analysis has been conducted accepting the reason for not conducting the steps.</w:t>
      </w:r>
      <w:r w:rsidR="00BB5D22">
        <w:rPr>
          <w:rFonts w:cs="Arial"/>
          <w:szCs w:val="22"/>
        </w:rPr>
        <w:t xml:space="preserve">  All inspections of operational programs with an implementation milestone at or before the 10 CFR Part 52.103(g) </w:t>
      </w:r>
      <w:r w:rsidR="009224D2">
        <w:rPr>
          <w:rFonts w:cs="Arial"/>
          <w:szCs w:val="22"/>
        </w:rPr>
        <w:t>finding</w:t>
      </w:r>
      <w:r w:rsidR="00BB5D22">
        <w:rPr>
          <w:rFonts w:cs="Arial"/>
          <w:szCs w:val="22"/>
        </w:rPr>
        <w:t xml:space="preserve"> shall be completed.</w:t>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720"/>
        <w:rPr>
          <w:rFonts w:cs="Arial"/>
          <w:szCs w:val="22"/>
        </w:rPr>
      </w:pPr>
    </w:p>
    <w:p w:rsidR="00B91CFA" w:rsidRDefault="00C8600E"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At the conclusion of each calendar year, Region II will provide </w:t>
      </w:r>
      <w:r w:rsidR="00BD3DFD">
        <w:rPr>
          <w:rFonts w:cs="Arial"/>
          <w:szCs w:val="22"/>
        </w:rPr>
        <w:t xml:space="preserve">a consolidated report </w:t>
      </w:r>
      <w:r>
        <w:rPr>
          <w:rFonts w:cs="Arial"/>
          <w:szCs w:val="22"/>
        </w:rPr>
        <w:t xml:space="preserve">to </w:t>
      </w:r>
      <w:r w:rsidR="00BD3DFD">
        <w:rPr>
          <w:rFonts w:cs="Arial"/>
          <w:szCs w:val="22"/>
        </w:rPr>
        <w:t>the NRO/DCIP assessment program lead</w:t>
      </w:r>
      <w:r>
        <w:rPr>
          <w:rFonts w:cs="Arial"/>
          <w:szCs w:val="22"/>
        </w:rPr>
        <w:t xml:space="preserve"> </w:t>
      </w:r>
      <w:r w:rsidR="00BD3DFD">
        <w:rPr>
          <w:rFonts w:cs="Arial"/>
          <w:szCs w:val="22"/>
        </w:rPr>
        <w:t xml:space="preserve">containing the number of </w:t>
      </w:r>
      <w:r>
        <w:rPr>
          <w:rFonts w:cs="Arial"/>
          <w:szCs w:val="22"/>
        </w:rPr>
        <w:t>targeted ITAAC</w:t>
      </w:r>
      <w:r w:rsidR="00517EFE">
        <w:rPr>
          <w:rFonts w:cs="Arial"/>
          <w:szCs w:val="22"/>
        </w:rPr>
        <w:t xml:space="preserve"> for which the planned</w:t>
      </w:r>
      <w:r>
        <w:rPr>
          <w:rFonts w:cs="Arial"/>
          <w:szCs w:val="22"/>
        </w:rPr>
        <w:t xml:space="preserve"> inspections </w:t>
      </w:r>
      <w:r w:rsidR="00517EFE">
        <w:rPr>
          <w:rFonts w:cs="Arial"/>
          <w:szCs w:val="22"/>
        </w:rPr>
        <w:t xml:space="preserve">were </w:t>
      </w:r>
      <w:r>
        <w:rPr>
          <w:rFonts w:cs="Arial"/>
          <w:szCs w:val="22"/>
        </w:rPr>
        <w:t>completed during the year</w:t>
      </w:r>
      <w:r w:rsidR="00BD3DFD">
        <w:rPr>
          <w:rFonts w:cs="Arial"/>
          <w:szCs w:val="22"/>
        </w:rPr>
        <w:t xml:space="preserve"> (i.e., marked as completed in CIPIMs)</w:t>
      </w:r>
      <w:r>
        <w:rPr>
          <w:rFonts w:cs="Arial"/>
          <w:szCs w:val="22"/>
        </w:rPr>
        <w:t>; the construction program inspections completed during the year</w:t>
      </w:r>
      <w:r w:rsidR="00BD3DFD">
        <w:rPr>
          <w:rFonts w:cs="Arial"/>
          <w:szCs w:val="22"/>
        </w:rPr>
        <w:t>, including whether or not annual inspection requirements were completed</w:t>
      </w:r>
      <w:r>
        <w:rPr>
          <w:rFonts w:cs="Arial"/>
          <w:szCs w:val="22"/>
        </w:rPr>
        <w:t>; the operational program inspections completed during the year; and the remaining required operational program inspections.</w:t>
      </w:r>
    </w:p>
    <w:p w:rsidR="00B91CFA" w:rsidRDefault="00B91CFA"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8600E" w:rsidRPr="00C000F2" w:rsidRDefault="00C8600E"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Upon completion of the </w:t>
      </w:r>
      <w:r w:rsidR="00B91CFA">
        <w:rPr>
          <w:rFonts w:cs="Arial"/>
          <w:szCs w:val="22"/>
        </w:rPr>
        <w:t xml:space="preserve">construction </w:t>
      </w:r>
      <w:r w:rsidR="0062183E">
        <w:rPr>
          <w:rFonts w:cs="Arial"/>
          <w:szCs w:val="22"/>
        </w:rPr>
        <w:t>baseline inspection program</w:t>
      </w:r>
      <w:r>
        <w:rPr>
          <w:rFonts w:cs="Arial"/>
          <w:szCs w:val="22"/>
        </w:rPr>
        <w:t xml:space="preserve">, as part of the staff’s 10 CFR Part 52.103(g) recommendation, Region II will provide to </w:t>
      </w:r>
      <w:r w:rsidR="0062183E">
        <w:rPr>
          <w:rFonts w:cs="Arial"/>
          <w:szCs w:val="22"/>
        </w:rPr>
        <w:t xml:space="preserve">the </w:t>
      </w:r>
      <w:r>
        <w:rPr>
          <w:rFonts w:cs="Arial"/>
          <w:szCs w:val="22"/>
        </w:rPr>
        <w:t>NRO</w:t>
      </w:r>
      <w:r w:rsidR="0062183E">
        <w:rPr>
          <w:rFonts w:cs="Arial"/>
          <w:szCs w:val="22"/>
        </w:rPr>
        <w:t>/DCIP Division Director</w:t>
      </w:r>
      <w:r>
        <w:rPr>
          <w:rFonts w:cs="Arial"/>
          <w:szCs w:val="22"/>
        </w:rPr>
        <w:t xml:space="preserve"> certification that the </w:t>
      </w:r>
      <w:r w:rsidR="0062183E">
        <w:rPr>
          <w:rFonts w:cs="Arial"/>
          <w:szCs w:val="22"/>
        </w:rPr>
        <w:t>construction baseline inspection program</w:t>
      </w:r>
      <w:r>
        <w:rPr>
          <w:rFonts w:cs="Arial"/>
          <w:szCs w:val="22"/>
        </w:rPr>
        <w:t xml:space="preserve"> has been completed.</w:t>
      </w:r>
      <w:ins w:id="532" w:author="Author" w:date="2014-09-23T12:18:00Z">
        <w:r w:rsidR="00740D74">
          <w:rPr>
            <w:rFonts w:cs="Arial"/>
            <w:szCs w:val="22"/>
          </w:rPr>
          <w:t xml:space="preserve">  </w:t>
        </w:r>
        <w:r w:rsidR="00740D74" w:rsidRPr="00740D74">
          <w:rPr>
            <w:rFonts w:cs="Arial"/>
            <w:szCs w:val="22"/>
          </w:rPr>
          <w:t xml:space="preserve">If a high level step in an ITAAC matrix row or column procedure that has been used is not completed at least once during construction of the respective unit, documentation stating the reason for not conducting the step will be provided in </w:t>
        </w:r>
        <w:r w:rsidR="00740D74">
          <w:rPr>
            <w:rFonts w:cs="Arial"/>
            <w:szCs w:val="22"/>
          </w:rPr>
          <w:t>this certification</w:t>
        </w:r>
        <w:r w:rsidR="00740D74" w:rsidRPr="00740D74">
          <w:rPr>
            <w:rFonts w:cs="Arial"/>
            <w:szCs w:val="22"/>
          </w:rPr>
          <w:t xml:space="preserve">.  </w:t>
        </w:r>
      </w:ins>
      <w:r>
        <w:rPr>
          <w:rFonts w:cs="Arial"/>
          <w:szCs w:val="22"/>
        </w:rPr>
        <w:t xml:space="preserve">  </w:t>
      </w:r>
    </w:p>
    <w:p w:rsidR="00317CAE" w:rsidRPr="00C000F2" w:rsidRDefault="00317CA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540859" w:rsidRDefault="00377E31"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533" w:name="PlantSpedific"/>
      <w:bookmarkStart w:id="534" w:name="_Toc269212517"/>
      <w:r w:rsidRPr="00C000F2">
        <w:rPr>
          <w:rFonts w:cs="Arial"/>
          <w:szCs w:val="22"/>
        </w:rPr>
        <w:t>0</w:t>
      </w:r>
      <w:r w:rsidR="00A759C6">
        <w:rPr>
          <w:rFonts w:cs="Arial"/>
          <w:szCs w:val="22"/>
        </w:rPr>
        <w:t>7</w:t>
      </w:r>
      <w:r w:rsidR="00395EAF">
        <w:rPr>
          <w:rFonts w:cs="Arial"/>
          <w:szCs w:val="22"/>
        </w:rPr>
        <w:t>.07</w:t>
      </w:r>
      <w:r w:rsidR="00317CAE" w:rsidRPr="00C000F2">
        <w:rPr>
          <w:rFonts w:cs="Arial"/>
          <w:szCs w:val="22"/>
        </w:rPr>
        <w:tab/>
      </w:r>
      <w:r w:rsidR="00317CAE" w:rsidRPr="00C000F2">
        <w:rPr>
          <w:rFonts w:cs="Arial"/>
          <w:szCs w:val="22"/>
          <w:u w:val="single"/>
        </w:rPr>
        <w:t>Plant Specific Supplemental and Reactive Inspections</w:t>
      </w:r>
      <w:bookmarkEnd w:id="533"/>
      <w:r w:rsidR="00C831B9" w:rsidRPr="00C000F2">
        <w:rPr>
          <w:rFonts w:cs="Arial"/>
          <w:szCs w:val="22"/>
          <w:u w:val="single"/>
        </w:rPr>
        <w:fldChar w:fldCharType="begin"/>
      </w:r>
      <w:r w:rsidR="005F2017" w:rsidRPr="00C000F2">
        <w:rPr>
          <w:rFonts w:cs="Arial"/>
          <w:szCs w:val="22"/>
        </w:rPr>
        <w:instrText xml:space="preserve"> TC "</w:instrText>
      </w:r>
      <w:bookmarkStart w:id="535" w:name="_Toc361140234"/>
      <w:bookmarkStart w:id="536" w:name="_Toc362608339"/>
      <w:bookmarkStart w:id="537" w:name="_Toc364854587"/>
      <w:bookmarkStart w:id="538" w:name="_Toc364854747"/>
      <w:bookmarkStart w:id="539" w:name="_Toc395690491"/>
      <w:r w:rsidR="005F2017" w:rsidRPr="00C000F2">
        <w:rPr>
          <w:rFonts w:cs="Arial"/>
          <w:szCs w:val="22"/>
        </w:rPr>
        <w:instrText>07.0</w:instrText>
      </w:r>
      <w:r w:rsidR="00DF6475">
        <w:rPr>
          <w:rFonts w:cs="Arial"/>
          <w:szCs w:val="22"/>
        </w:rPr>
        <w:instrText>7</w:instrText>
      </w:r>
      <w:r w:rsidR="005F2017" w:rsidRPr="00C000F2">
        <w:rPr>
          <w:rFonts w:cs="Arial"/>
          <w:szCs w:val="22"/>
        </w:rPr>
        <w:tab/>
      </w:r>
      <w:r w:rsidR="005F2017" w:rsidRPr="00C000F2">
        <w:rPr>
          <w:rFonts w:cs="Arial"/>
          <w:szCs w:val="22"/>
          <w:u w:val="single"/>
        </w:rPr>
        <w:instrText>Plant Specific Supplemental and Reactive Inspections</w:instrText>
      </w:r>
      <w:bookmarkEnd w:id="535"/>
      <w:bookmarkEnd w:id="536"/>
      <w:bookmarkEnd w:id="537"/>
      <w:bookmarkEnd w:id="538"/>
      <w:bookmarkEnd w:id="539"/>
      <w:r w:rsidR="005F2017" w:rsidRPr="00C000F2">
        <w:rPr>
          <w:rFonts w:cs="Arial"/>
          <w:szCs w:val="22"/>
        </w:rPr>
        <w:instrText xml:space="preserve">" \f C \l "2" </w:instrText>
      </w:r>
      <w:r w:rsidR="00C831B9" w:rsidRPr="00C000F2">
        <w:rPr>
          <w:rFonts w:cs="Arial"/>
          <w:szCs w:val="22"/>
          <w:u w:val="single"/>
        </w:rPr>
        <w:fldChar w:fldCharType="end"/>
      </w:r>
      <w:r w:rsidR="00317CAE" w:rsidRPr="00C000F2">
        <w:rPr>
          <w:rFonts w:cs="Arial"/>
          <w:szCs w:val="22"/>
        </w:rPr>
        <w:t>.  Plant performance will be assessed using IMC</w:t>
      </w:r>
      <w:r w:rsidR="002B492B">
        <w:rPr>
          <w:rFonts w:cs="Arial"/>
          <w:szCs w:val="22"/>
        </w:rPr>
        <w:t xml:space="preserve"> </w:t>
      </w:r>
      <w:r w:rsidR="00317CAE" w:rsidRPr="00C000F2">
        <w:rPr>
          <w:rFonts w:cs="Arial"/>
          <w:szCs w:val="22"/>
        </w:rPr>
        <w:t xml:space="preserve">2505.  Plants whose performance is outside the licensee response band in the </w:t>
      </w:r>
      <w:r w:rsidR="000E148A" w:rsidRPr="00C000F2">
        <w:rPr>
          <w:rFonts w:cs="Arial"/>
          <w:szCs w:val="22"/>
        </w:rPr>
        <w:t>CAM</w:t>
      </w:r>
      <w:r w:rsidR="00317CAE" w:rsidRPr="00C000F2">
        <w:rPr>
          <w:rFonts w:cs="Arial"/>
          <w:szCs w:val="22"/>
        </w:rPr>
        <w:t xml:space="preserve"> will receive plant specific supplemental inspection</w:t>
      </w:r>
      <w:r w:rsidR="00F966E5" w:rsidRPr="00C000F2">
        <w:rPr>
          <w:rFonts w:cs="Arial"/>
          <w:szCs w:val="22"/>
        </w:rPr>
        <w:t>s</w:t>
      </w:r>
      <w:r w:rsidR="00317CAE" w:rsidRPr="00C000F2">
        <w:rPr>
          <w:rFonts w:cs="Arial"/>
          <w:szCs w:val="22"/>
        </w:rPr>
        <w:t xml:space="preserve"> based on their assessed performance. The depth and breadth of specific supplemental inspections chosen for implementation will depend upon the significance of the identified issues</w:t>
      </w:r>
      <w:r w:rsidR="001A0E20" w:rsidRPr="00C000F2">
        <w:rPr>
          <w:rFonts w:cs="Arial"/>
          <w:szCs w:val="22"/>
        </w:rPr>
        <w:t xml:space="preserve"> and will be conducted pursuant to the inspection procedure specified in the </w:t>
      </w:r>
      <w:r w:rsidR="000E148A" w:rsidRPr="00C000F2">
        <w:rPr>
          <w:rFonts w:cs="Arial"/>
          <w:szCs w:val="22"/>
        </w:rPr>
        <w:t>CAM</w:t>
      </w:r>
      <w:r w:rsidR="00317CAE" w:rsidRPr="00C000F2">
        <w:rPr>
          <w:rFonts w:cs="Arial"/>
          <w:szCs w:val="22"/>
        </w:rPr>
        <w:t>.</w:t>
      </w:r>
      <w:bookmarkEnd w:id="534"/>
      <w:r w:rsidR="00395EAF">
        <w:rPr>
          <w:rFonts w:cs="Arial"/>
          <w:szCs w:val="22"/>
        </w:rPr>
        <w:t xml:space="preserve">  </w:t>
      </w:r>
      <w:r w:rsidR="00540859">
        <w:rPr>
          <w:rFonts w:cs="Arial"/>
          <w:szCs w:val="22"/>
        </w:rPr>
        <w:t>Region II has the lead for conducting plant specific supplemental inspections.</w:t>
      </w:r>
    </w:p>
    <w:p w:rsidR="00714548" w:rsidRPr="00C000F2" w:rsidRDefault="0071454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23A47" w:rsidRDefault="00317CA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B23A47" w:rsidSect="00232E4D">
          <w:pgSz w:w="12240" w:h="15840"/>
          <w:pgMar w:top="1440" w:right="1440" w:bottom="1440" w:left="1440" w:header="1440" w:footer="1440" w:gutter="0"/>
          <w:cols w:space="720"/>
          <w:docGrid w:linePitch="360"/>
        </w:sectPr>
      </w:pPr>
      <w:r w:rsidRPr="00C000F2">
        <w:rPr>
          <w:rFonts w:cs="Arial"/>
          <w:szCs w:val="22"/>
        </w:rPr>
        <w:t xml:space="preserve">In addition, </w:t>
      </w:r>
      <w:r w:rsidR="00540859">
        <w:rPr>
          <w:rFonts w:cs="Arial"/>
          <w:szCs w:val="22"/>
        </w:rPr>
        <w:t>Region II</w:t>
      </w:r>
      <w:r w:rsidRPr="00C000F2">
        <w:rPr>
          <w:rFonts w:cs="Arial"/>
          <w:szCs w:val="22"/>
        </w:rPr>
        <w:t xml:space="preserve"> </w:t>
      </w:r>
      <w:r w:rsidR="00692C2B">
        <w:rPr>
          <w:rFonts w:cs="Arial"/>
          <w:szCs w:val="22"/>
        </w:rPr>
        <w:t xml:space="preserve">staff </w:t>
      </w:r>
      <w:r w:rsidRPr="00C000F2">
        <w:rPr>
          <w:rFonts w:cs="Arial"/>
          <w:szCs w:val="22"/>
        </w:rPr>
        <w:t xml:space="preserve">may conduct reactive inspections in response to </w:t>
      </w:r>
      <w:r w:rsidR="00F966E5" w:rsidRPr="00C000F2">
        <w:rPr>
          <w:rFonts w:cs="Arial"/>
          <w:szCs w:val="22"/>
        </w:rPr>
        <w:t xml:space="preserve">non-performance </w:t>
      </w:r>
      <w:r w:rsidRPr="00C000F2">
        <w:rPr>
          <w:rFonts w:cs="Arial"/>
          <w:szCs w:val="22"/>
        </w:rPr>
        <w:t xml:space="preserve">events </w:t>
      </w:r>
      <w:r w:rsidR="00F966E5" w:rsidRPr="00C000F2">
        <w:rPr>
          <w:rFonts w:cs="Arial"/>
          <w:szCs w:val="22"/>
        </w:rPr>
        <w:t xml:space="preserve">and issues </w:t>
      </w:r>
      <w:r w:rsidRPr="00C000F2">
        <w:rPr>
          <w:rFonts w:cs="Arial"/>
          <w:szCs w:val="22"/>
        </w:rPr>
        <w:t>that occur at the facility.</w:t>
      </w:r>
      <w:r w:rsidR="003015DD" w:rsidRPr="00C000F2">
        <w:rPr>
          <w:rFonts w:cs="Arial"/>
          <w:szCs w:val="22"/>
        </w:rPr>
        <w:t xml:space="preserve">  Reactive Inspections include inspections re</w:t>
      </w:r>
      <w:r w:rsidR="001A0E20" w:rsidRPr="00C000F2">
        <w:rPr>
          <w:rFonts w:cs="Arial"/>
          <w:szCs w:val="22"/>
        </w:rPr>
        <w:t xml:space="preserve">quired </w:t>
      </w:r>
    </w:p>
    <w:p w:rsidR="00317CAE" w:rsidRDefault="001A0E2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proofErr w:type="gramStart"/>
      <w:r w:rsidRPr="00C000F2">
        <w:rPr>
          <w:rFonts w:cs="Arial"/>
          <w:szCs w:val="22"/>
        </w:rPr>
        <w:lastRenderedPageBreak/>
        <w:t>for</w:t>
      </w:r>
      <w:proofErr w:type="gramEnd"/>
      <w:r w:rsidRPr="00C000F2">
        <w:rPr>
          <w:rFonts w:cs="Arial"/>
          <w:szCs w:val="22"/>
        </w:rPr>
        <w:t xml:space="preserve"> allegation response </w:t>
      </w:r>
      <w:r w:rsidR="003015DD" w:rsidRPr="00C000F2">
        <w:rPr>
          <w:rFonts w:cs="Arial"/>
          <w:szCs w:val="22"/>
        </w:rPr>
        <w:t>and event follow-up.</w:t>
      </w:r>
      <w:r w:rsidRPr="00C000F2">
        <w:rPr>
          <w:rFonts w:cs="Arial"/>
          <w:szCs w:val="22"/>
        </w:rPr>
        <w:t xml:space="preserve">  Guidance for reactive inspections </w:t>
      </w:r>
      <w:r w:rsidR="00550A04" w:rsidRPr="00C000F2">
        <w:rPr>
          <w:rFonts w:cs="Arial"/>
          <w:szCs w:val="22"/>
        </w:rPr>
        <w:t>is</w:t>
      </w:r>
      <w:r w:rsidRPr="00C000F2">
        <w:rPr>
          <w:rFonts w:cs="Arial"/>
          <w:szCs w:val="22"/>
        </w:rPr>
        <w:t xml:space="preserve"> contained in IMC 2504</w:t>
      </w:r>
      <w:r w:rsidR="002B492B">
        <w:rPr>
          <w:rFonts w:cs="Arial"/>
          <w:szCs w:val="22"/>
        </w:rPr>
        <w:t xml:space="preserve">, Appendix C, </w:t>
      </w:r>
      <w:proofErr w:type="gramStart"/>
      <w:r w:rsidR="002B492B">
        <w:rPr>
          <w:rFonts w:cs="Arial"/>
          <w:szCs w:val="22"/>
        </w:rPr>
        <w:t>“</w:t>
      </w:r>
      <w:r w:rsidR="002B492B" w:rsidRPr="002B492B">
        <w:rPr>
          <w:rFonts w:cs="Arial"/>
          <w:szCs w:val="22"/>
        </w:rPr>
        <w:t>Response to Non-Performance-Related Issues or Events</w:t>
      </w:r>
      <w:r w:rsidRPr="00C000F2">
        <w:rPr>
          <w:rFonts w:cs="Arial"/>
          <w:szCs w:val="22"/>
        </w:rPr>
        <w:t>.</w:t>
      </w:r>
      <w:r w:rsidR="002B492B">
        <w:rPr>
          <w:rFonts w:cs="Arial"/>
          <w:szCs w:val="22"/>
        </w:rPr>
        <w:t>"</w:t>
      </w:r>
      <w:proofErr w:type="gramEnd"/>
    </w:p>
    <w:p w:rsidR="00E228D4" w:rsidRDefault="00E228D4"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754D70" w:rsidRDefault="00377E31"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540" w:name="InspectionPlanning"/>
      <w:bookmarkStart w:id="541" w:name="_Toc269212518"/>
      <w:r w:rsidRPr="00C000F2">
        <w:rPr>
          <w:rFonts w:cs="Arial"/>
          <w:szCs w:val="22"/>
        </w:rPr>
        <w:t>0</w:t>
      </w:r>
      <w:r w:rsidR="00A759C6">
        <w:rPr>
          <w:rFonts w:cs="Arial"/>
          <w:szCs w:val="22"/>
        </w:rPr>
        <w:t>7</w:t>
      </w:r>
      <w:r w:rsidR="009E26AE" w:rsidRPr="00C000F2">
        <w:rPr>
          <w:rFonts w:cs="Arial"/>
          <w:szCs w:val="22"/>
        </w:rPr>
        <w:t>.0</w:t>
      </w:r>
      <w:r w:rsidR="00540859">
        <w:rPr>
          <w:rFonts w:cs="Arial"/>
          <w:szCs w:val="22"/>
        </w:rPr>
        <w:t>8</w:t>
      </w:r>
      <w:r w:rsidR="00540859">
        <w:rPr>
          <w:rFonts w:cs="Arial"/>
          <w:szCs w:val="22"/>
        </w:rPr>
        <w:tab/>
      </w:r>
      <w:r w:rsidR="009E26AE" w:rsidRPr="00C000F2">
        <w:rPr>
          <w:rFonts w:cs="Arial"/>
          <w:szCs w:val="22"/>
          <w:u w:val="single"/>
        </w:rPr>
        <w:t>Inspection Planning</w:t>
      </w:r>
      <w:bookmarkEnd w:id="540"/>
      <w:r w:rsidR="00C831B9" w:rsidRPr="00C000F2">
        <w:rPr>
          <w:rFonts w:cs="Arial"/>
          <w:szCs w:val="22"/>
          <w:u w:val="single"/>
        </w:rPr>
        <w:fldChar w:fldCharType="begin"/>
      </w:r>
      <w:r w:rsidR="005F2017" w:rsidRPr="00C000F2">
        <w:rPr>
          <w:rFonts w:cs="Arial"/>
          <w:szCs w:val="22"/>
        </w:rPr>
        <w:instrText xml:space="preserve"> TC "</w:instrText>
      </w:r>
      <w:bookmarkStart w:id="542" w:name="_Toc361140235"/>
      <w:bookmarkStart w:id="543" w:name="_Toc362608340"/>
      <w:bookmarkStart w:id="544" w:name="_Toc364854588"/>
      <w:bookmarkStart w:id="545" w:name="_Toc364854748"/>
      <w:bookmarkStart w:id="546" w:name="_Toc395690492"/>
      <w:r w:rsidR="005F2017" w:rsidRPr="00C000F2">
        <w:rPr>
          <w:rFonts w:cs="Arial"/>
          <w:szCs w:val="22"/>
        </w:rPr>
        <w:instrText>07.0</w:instrText>
      </w:r>
      <w:r w:rsidR="00DF6475">
        <w:rPr>
          <w:rFonts w:cs="Arial"/>
          <w:szCs w:val="22"/>
        </w:rPr>
        <w:instrText>8</w:instrText>
      </w:r>
      <w:r w:rsidR="005F2017" w:rsidRPr="00C000F2">
        <w:rPr>
          <w:rFonts w:cs="Arial"/>
          <w:szCs w:val="22"/>
        </w:rPr>
        <w:tab/>
      </w:r>
      <w:r w:rsidR="005F2017" w:rsidRPr="00C000F2">
        <w:rPr>
          <w:rFonts w:cs="Arial"/>
          <w:szCs w:val="22"/>
          <w:u w:val="single"/>
        </w:rPr>
        <w:instrText>Inspection Planning</w:instrText>
      </w:r>
      <w:bookmarkEnd w:id="542"/>
      <w:bookmarkEnd w:id="543"/>
      <w:bookmarkEnd w:id="544"/>
      <w:bookmarkEnd w:id="545"/>
      <w:bookmarkEnd w:id="546"/>
      <w:r w:rsidR="005F2017" w:rsidRPr="00C000F2">
        <w:rPr>
          <w:rFonts w:cs="Arial"/>
          <w:szCs w:val="22"/>
        </w:rPr>
        <w:instrText xml:space="preserve">" \f C \l "2" </w:instrText>
      </w:r>
      <w:r w:rsidR="00C831B9" w:rsidRPr="00C000F2">
        <w:rPr>
          <w:rFonts w:cs="Arial"/>
          <w:szCs w:val="22"/>
          <w:u w:val="single"/>
        </w:rPr>
        <w:fldChar w:fldCharType="end"/>
      </w:r>
      <w:r w:rsidR="009E26AE" w:rsidRPr="00C000F2">
        <w:rPr>
          <w:rFonts w:cs="Arial"/>
          <w:szCs w:val="22"/>
        </w:rPr>
        <w:t xml:space="preserve">.  </w:t>
      </w:r>
      <w:bookmarkEnd w:id="541"/>
      <w:r w:rsidR="00495968">
        <w:rPr>
          <w:rFonts w:cs="Arial"/>
          <w:szCs w:val="22"/>
        </w:rPr>
        <w:t xml:space="preserve">Region II has responsibility for developing an inspection plan for each unit under construction.  </w:t>
      </w:r>
      <w:r w:rsidR="0039029D">
        <w:rPr>
          <w:rFonts w:cs="Arial"/>
          <w:szCs w:val="22"/>
        </w:rPr>
        <w:t xml:space="preserve">This </w:t>
      </w:r>
      <w:r w:rsidR="006A054E">
        <w:rPr>
          <w:rFonts w:cs="Arial"/>
          <w:szCs w:val="22"/>
        </w:rPr>
        <w:t xml:space="preserve">process is </w:t>
      </w:r>
      <w:r w:rsidR="0039029D">
        <w:rPr>
          <w:rFonts w:cs="Arial"/>
          <w:szCs w:val="22"/>
        </w:rPr>
        <w:t xml:space="preserve">accomplished through the development </w:t>
      </w:r>
      <w:r w:rsidR="008A206E">
        <w:rPr>
          <w:rFonts w:cs="Arial"/>
          <w:szCs w:val="22"/>
        </w:rPr>
        <w:t xml:space="preserve">and maintenance </w:t>
      </w:r>
      <w:r w:rsidR="0039029D">
        <w:rPr>
          <w:rFonts w:cs="Arial"/>
          <w:szCs w:val="22"/>
        </w:rPr>
        <w:t xml:space="preserve">of a </w:t>
      </w:r>
      <w:ins w:id="547" w:author="Author" w:date="2014-09-17T14:01:00Z">
        <w:r w:rsidR="007062BA" w:rsidRPr="007062BA">
          <w:rPr>
            <w:rFonts w:cs="Arial"/>
            <w:szCs w:val="22"/>
          </w:rPr>
          <w:t xml:space="preserve">site specific </w:t>
        </w:r>
      </w:ins>
      <w:r w:rsidR="00B445D1">
        <w:rPr>
          <w:rFonts w:cs="Arial"/>
          <w:szCs w:val="22"/>
        </w:rPr>
        <w:t>baseline inspection</w:t>
      </w:r>
      <w:r w:rsidR="00692C2B">
        <w:rPr>
          <w:rFonts w:cs="Arial"/>
          <w:szCs w:val="22"/>
        </w:rPr>
        <w:t xml:space="preserve"> </w:t>
      </w:r>
      <w:ins w:id="548" w:author="Author" w:date="2014-09-17T14:01:00Z">
        <w:r w:rsidR="007062BA">
          <w:rPr>
            <w:rFonts w:cs="Arial"/>
            <w:szCs w:val="22"/>
          </w:rPr>
          <w:t>plan</w:t>
        </w:r>
      </w:ins>
      <w:r w:rsidR="0039029D">
        <w:rPr>
          <w:rFonts w:cs="Arial"/>
          <w:szCs w:val="22"/>
        </w:rPr>
        <w:t xml:space="preserve">.  </w:t>
      </w:r>
      <w:r w:rsidR="008A206E">
        <w:rPr>
          <w:rFonts w:cs="Arial"/>
          <w:szCs w:val="22"/>
        </w:rPr>
        <w:t xml:space="preserve">The </w:t>
      </w:r>
      <w:r w:rsidR="00692C2B">
        <w:rPr>
          <w:rFonts w:cs="Arial"/>
          <w:szCs w:val="22"/>
        </w:rPr>
        <w:t xml:space="preserve">baseline </w:t>
      </w:r>
      <w:r w:rsidR="00B445D1">
        <w:rPr>
          <w:rFonts w:cs="Arial"/>
          <w:szCs w:val="22"/>
        </w:rPr>
        <w:t xml:space="preserve">inspection </w:t>
      </w:r>
      <w:ins w:id="549" w:author="Author" w:date="2014-09-17T14:02:00Z">
        <w:r w:rsidR="007062BA">
          <w:rPr>
            <w:rFonts w:cs="Arial"/>
            <w:szCs w:val="22"/>
          </w:rPr>
          <w:t>plan</w:t>
        </w:r>
      </w:ins>
      <w:r w:rsidR="008A206E">
        <w:rPr>
          <w:rFonts w:cs="Arial"/>
          <w:szCs w:val="22"/>
        </w:rPr>
        <w:t xml:space="preserve"> contains entries for all targeted ITAAC inspections, and the required construction and operational program inspections</w:t>
      </w:r>
      <w:ins w:id="550" w:author="Author" w:date="2014-09-17T14:03:00Z">
        <w:r w:rsidR="007062BA" w:rsidRPr="007062BA">
          <w:t xml:space="preserve"> </w:t>
        </w:r>
        <w:r w:rsidR="007062BA" w:rsidRPr="007062BA">
          <w:rPr>
            <w:rFonts w:cs="Arial"/>
            <w:szCs w:val="22"/>
          </w:rPr>
          <w:t>for the specific unit under construction</w:t>
        </w:r>
      </w:ins>
      <w:r w:rsidR="008A206E">
        <w:rPr>
          <w:rFonts w:cs="Arial"/>
          <w:szCs w:val="22"/>
        </w:rPr>
        <w:t xml:space="preserve">.  The </w:t>
      </w:r>
      <w:r w:rsidR="00692C2B">
        <w:rPr>
          <w:rFonts w:cs="Arial"/>
          <w:szCs w:val="22"/>
        </w:rPr>
        <w:t xml:space="preserve">baseline inspection </w:t>
      </w:r>
      <w:ins w:id="551" w:author="Author" w:date="2014-09-17T14:03:00Z">
        <w:r w:rsidR="007062BA">
          <w:rPr>
            <w:rFonts w:cs="Arial"/>
            <w:szCs w:val="22"/>
          </w:rPr>
          <w:t>plan</w:t>
        </w:r>
      </w:ins>
      <w:r w:rsidR="008A206E">
        <w:rPr>
          <w:rFonts w:cs="Arial"/>
          <w:szCs w:val="22"/>
        </w:rPr>
        <w:t xml:space="preserve"> is updated as necessary to align with the construction activities ongoing at the site.</w:t>
      </w:r>
    </w:p>
    <w:p w:rsidR="00754D70" w:rsidRDefault="00754D70"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7062BA" w:rsidRDefault="00754D70"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52" w:author="Author" w:date="2014-09-17T14:06:00Z"/>
          <w:szCs w:val="22"/>
        </w:rPr>
      </w:pPr>
      <w:r>
        <w:rPr>
          <w:szCs w:val="22"/>
        </w:rPr>
        <w:t>As part of the inspection planning process, Region II</w:t>
      </w:r>
      <w:r w:rsidRPr="00C000F2">
        <w:rPr>
          <w:szCs w:val="22"/>
        </w:rPr>
        <w:t xml:space="preserve"> </w:t>
      </w:r>
      <w:ins w:id="553" w:author="Author" w:date="2014-09-17T14:04:00Z">
        <w:r w:rsidR="007062BA">
          <w:rPr>
            <w:szCs w:val="22"/>
          </w:rPr>
          <w:t xml:space="preserve">identifies </w:t>
        </w:r>
      </w:ins>
      <w:ins w:id="554" w:author="Author" w:date="2014-09-17T14:03:00Z">
        <w:r w:rsidR="007062BA" w:rsidRPr="007062BA">
          <w:rPr>
            <w:szCs w:val="22"/>
          </w:rPr>
          <w:t>a sample of construction activities and SSCs</w:t>
        </w:r>
        <w:r w:rsidR="007062BA" w:rsidRPr="007062BA" w:rsidDel="007062BA">
          <w:rPr>
            <w:szCs w:val="22"/>
          </w:rPr>
          <w:t xml:space="preserve"> </w:t>
        </w:r>
      </w:ins>
      <w:ins w:id="555" w:author="Author" w:date="2014-09-17T14:04:00Z">
        <w:r w:rsidR="007062BA">
          <w:rPr>
            <w:szCs w:val="22"/>
          </w:rPr>
          <w:t xml:space="preserve">that are </w:t>
        </w:r>
      </w:ins>
      <w:r w:rsidRPr="00C000F2">
        <w:rPr>
          <w:szCs w:val="22"/>
        </w:rPr>
        <w:t>planned to be inspected</w:t>
      </w:r>
      <w:r w:rsidR="009B22DA">
        <w:rPr>
          <w:szCs w:val="22"/>
        </w:rPr>
        <w:t xml:space="preserve"> for a given ITAAC.  The </w:t>
      </w:r>
      <w:ins w:id="556" w:author="Author" w:date="2014-09-17T14:04:00Z">
        <w:r w:rsidR="007062BA" w:rsidRPr="007062BA">
          <w:rPr>
            <w:szCs w:val="22"/>
          </w:rPr>
          <w:t>construction activities and their associated</w:t>
        </w:r>
        <w:r w:rsidR="007062BA">
          <w:rPr>
            <w:szCs w:val="22"/>
          </w:rPr>
          <w:t xml:space="preserve"> </w:t>
        </w:r>
      </w:ins>
      <w:r w:rsidR="009B22DA">
        <w:rPr>
          <w:szCs w:val="22"/>
        </w:rPr>
        <w:t xml:space="preserve">SSCs </w:t>
      </w:r>
      <w:ins w:id="557" w:author="Author" w:date="2014-09-17T14:05:00Z">
        <w:r w:rsidR="007062BA">
          <w:rPr>
            <w:szCs w:val="22"/>
          </w:rPr>
          <w:t xml:space="preserve">planned </w:t>
        </w:r>
      </w:ins>
      <w:r w:rsidR="009B22DA">
        <w:rPr>
          <w:szCs w:val="22"/>
        </w:rPr>
        <w:t xml:space="preserve">to be inspected for each ITAAC </w:t>
      </w:r>
      <w:ins w:id="558" w:author="Author" w:date="2014-09-17T14:05:00Z">
        <w:r w:rsidR="007062BA">
          <w:rPr>
            <w:szCs w:val="22"/>
          </w:rPr>
          <w:t xml:space="preserve">are </w:t>
        </w:r>
      </w:ins>
      <w:r w:rsidR="009B22DA">
        <w:rPr>
          <w:szCs w:val="22"/>
        </w:rPr>
        <w:t xml:space="preserve">documented in a plan for the ITAAC.  </w:t>
      </w:r>
    </w:p>
    <w:p w:rsidR="007062BA" w:rsidRDefault="007062BA"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59" w:author="Author" w:date="2014-09-17T14:06:00Z"/>
          <w:szCs w:val="22"/>
        </w:rPr>
      </w:pPr>
    </w:p>
    <w:p w:rsidR="007062BA" w:rsidRPr="007062BA" w:rsidRDefault="007062BA" w:rsidP="007062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60" w:author="Author" w:date="2014-09-17T14:06:00Z"/>
          <w:szCs w:val="22"/>
        </w:rPr>
      </w:pPr>
      <w:ins w:id="561" w:author="Author" w:date="2014-09-17T14:06:00Z">
        <w:r>
          <w:rPr>
            <w:szCs w:val="22"/>
          </w:rPr>
          <w:t>C</w:t>
        </w:r>
        <w:r w:rsidRPr="007062BA">
          <w:rPr>
            <w:szCs w:val="22"/>
          </w:rPr>
          <w:t>ompleting an inspection of these planned activities for each ITAAC</w:t>
        </w:r>
        <w:r>
          <w:rPr>
            <w:szCs w:val="22"/>
          </w:rPr>
          <w:t xml:space="preserve"> provides</w:t>
        </w:r>
        <w:r w:rsidRPr="007062BA">
          <w:rPr>
            <w:szCs w:val="22"/>
          </w:rPr>
          <w:t xml:space="preserve"> reasonable assurance that the licensee has met the ITAAC.  These activities do not need to be specific to a single SSC or time frame.  They can be as general or specific as necessary to fulfill the intent of the plan as determined by the lead branch team.  These plans should outline the following:</w:t>
        </w:r>
      </w:ins>
    </w:p>
    <w:p w:rsidR="007062BA" w:rsidRPr="007062BA" w:rsidRDefault="007062BA" w:rsidP="007062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62" w:author="Author" w:date="2014-09-17T14:06:00Z"/>
          <w:szCs w:val="22"/>
        </w:rPr>
      </w:pPr>
    </w:p>
    <w:p w:rsidR="004A528C" w:rsidRDefault="007062BA" w:rsidP="004A52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ins w:id="563" w:author="Author" w:date="2014-09-17T14:08:00Z"/>
          <w:szCs w:val="22"/>
        </w:rPr>
      </w:pPr>
      <w:ins w:id="564" w:author="Author" w:date="2014-09-17T14:06:00Z">
        <w:r w:rsidRPr="007062BA">
          <w:rPr>
            <w:szCs w:val="22"/>
          </w:rPr>
          <w:t>a.</w:t>
        </w:r>
        <w:r w:rsidRPr="007062BA">
          <w:rPr>
            <w:szCs w:val="22"/>
          </w:rPr>
          <w:tab/>
          <w:t>Inspection activity’s description</w:t>
        </w:r>
      </w:ins>
    </w:p>
    <w:p w:rsidR="004A528C" w:rsidRDefault="004A528C" w:rsidP="004A52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ins w:id="565" w:author="Author" w:date="2014-09-17T14:08:00Z"/>
          <w:szCs w:val="22"/>
        </w:rPr>
      </w:pPr>
    </w:p>
    <w:p w:rsidR="004A528C" w:rsidRDefault="007062BA" w:rsidP="004A52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ins w:id="566" w:author="Author" w:date="2014-09-17T14:08:00Z"/>
          <w:szCs w:val="22"/>
        </w:rPr>
      </w:pPr>
      <w:ins w:id="567" w:author="Author" w:date="2014-09-17T14:06:00Z">
        <w:r w:rsidRPr="007062BA">
          <w:rPr>
            <w:szCs w:val="22"/>
          </w:rPr>
          <w:t>b.</w:t>
        </w:r>
        <w:r w:rsidRPr="007062BA">
          <w:rPr>
            <w:szCs w:val="22"/>
          </w:rPr>
          <w:tab/>
          <w:t>Explanation of when the inspection should take place</w:t>
        </w:r>
      </w:ins>
    </w:p>
    <w:p w:rsidR="004A528C" w:rsidRDefault="004A528C" w:rsidP="004A52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ins w:id="568" w:author="Author" w:date="2014-09-17T14:08:00Z"/>
          <w:szCs w:val="22"/>
        </w:rPr>
      </w:pPr>
    </w:p>
    <w:p w:rsidR="004A528C" w:rsidRDefault="007062BA" w:rsidP="004A52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ins w:id="569" w:author="Author" w:date="2014-09-17T14:08:00Z"/>
          <w:szCs w:val="22"/>
        </w:rPr>
      </w:pPr>
      <w:ins w:id="570" w:author="Author" w:date="2014-09-17T14:06:00Z">
        <w:r w:rsidRPr="007062BA">
          <w:rPr>
            <w:szCs w:val="22"/>
          </w:rPr>
          <w:t>c.</w:t>
        </w:r>
        <w:r w:rsidRPr="007062BA">
          <w:rPr>
            <w:szCs w:val="22"/>
          </w:rPr>
          <w:tab/>
          <w:t>The type of activity (pre-op test, short term, long-term)</w:t>
        </w:r>
      </w:ins>
    </w:p>
    <w:p w:rsidR="004A528C" w:rsidRDefault="004A528C" w:rsidP="004A52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ins w:id="571" w:author="Author" w:date="2014-09-17T14:08:00Z"/>
          <w:szCs w:val="22"/>
        </w:rPr>
      </w:pPr>
    </w:p>
    <w:p w:rsidR="004A528C" w:rsidRDefault="007062BA" w:rsidP="004A52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ins w:id="572" w:author="Author" w:date="2014-09-17T14:08:00Z"/>
          <w:szCs w:val="22"/>
        </w:rPr>
      </w:pPr>
      <w:ins w:id="573" w:author="Author" w:date="2014-09-17T14:06:00Z">
        <w:r w:rsidRPr="007062BA">
          <w:rPr>
            <w:szCs w:val="22"/>
          </w:rPr>
          <w:t>d.</w:t>
        </w:r>
        <w:r w:rsidRPr="007062BA">
          <w:rPr>
            <w:szCs w:val="22"/>
          </w:rPr>
          <w:tab/>
          <w:t>Estimate of hours</w:t>
        </w:r>
      </w:ins>
    </w:p>
    <w:p w:rsidR="004A528C" w:rsidRDefault="004A528C" w:rsidP="004A52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ins w:id="574" w:author="Author" w:date="2014-09-17T14:08:00Z"/>
          <w:szCs w:val="22"/>
        </w:rPr>
      </w:pPr>
    </w:p>
    <w:p w:rsidR="004A528C" w:rsidRDefault="007062BA" w:rsidP="004A52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ins w:id="575" w:author="Author" w:date="2014-09-17T14:08:00Z"/>
          <w:szCs w:val="22"/>
        </w:rPr>
      </w:pPr>
      <w:ins w:id="576" w:author="Author" w:date="2014-09-17T14:06:00Z">
        <w:r w:rsidRPr="007062BA">
          <w:rPr>
            <w:szCs w:val="22"/>
          </w:rPr>
          <w:t>e.</w:t>
        </w:r>
        <w:r w:rsidRPr="007062BA">
          <w:rPr>
            <w:szCs w:val="22"/>
          </w:rPr>
          <w:tab/>
          <w:t>Desired inspection resource (Resident inspector, Regional inspector, HQ support, etc.)</w:t>
        </w:r>
      </w:ins>
    </w:p>
    <w:p w:rsidR="004A528C" w:rsidRDefault="004A528C" w:rsidP="004A52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ins w:id="577" w:author="Author" w:date="2014-09-17T14:08:00Z"/>
          <w:szCs w:val="22"/>
        </w:rPr>
      </w:pPr>
    </w:p>
    <w:p w:rsidR="007062BA" w:rsidRPr="007062BA" w:rsidRDefault="007062BA" w:rsidP="004A52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ins w:id="578" w:author="Author" w:date="2014-09-17T14:06:00Z"/>
          <w:szCs w:val="22"/>
        </w:rPr>
      </w:pPr>
      <w:ins w:id="579" w:author="Author" w:date="2014-09-17T14:06:00Z">
        <w:r w:rsidRPr="007062BA">
          <w:rPr>
            <w:szCs w:val="22"/>
          </w:rPr>
          <w:t>f.</w:t>
        </w:r>
        <w:r w:rsidRPr="007062BA">
          <w:rPr>
            <w:szCs w:val="22"/>
          </w:rPr>
          <w:tab/>
          <w:t xml:space="preserve">Intent of each inspection activity.  This can include quantitative or qualitative goals, a description of mandatory inspection aspects, etc.  </w:t>
        </w:r>
      </w:ins>
    </w:p>
    <w:p w:rsidR="007062BA" w:rsidRPr="007062BA" w:rsidRDefault="007062BA" w:rsidP="007062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80" w:author="Author" w:date="2014-09-17T14:06:00Z"/>
          <w:szCs w:val="22"/>
        </w:rPr>
      </w:pPr>
    </w:p>
    <w:p w:rsidR="007062BA" w:rsidRDefault="00AC2C64" w:rsidP="007062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81" w:author="Author" w:date="2014-09-17T14:06:00Z"/>
          <w:szCs w:val="22"/>
        </w:rPr>
      </w:pPr>
      <w:ins w:id="582" w:author="Author" w:date="2014-09-17T14:23:00Z">
        <w:r w:rsidRPr="00AC2C64">
          <w:rPr>
            <w:szCs w:val="22"/>
          </w:rPr>
          <w:t>The plans do not need to recommend inspection procedures for use during the inspection.  Inspectors should use the inspection procedures that relate to the ITAAC family for which the inspection is being conducted (e.g. an inspection of an ITAAC in family 01A should be conducted using IPs 65001.01 and 65001.A).</w:t>
        </w:r>
      </w:ins>
    </w:p>
    <w:p w:rsidR="007062BA" w:rsidRDefault="007062BA"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83" w:author="Author" w:date="2014-09-17T14:06:00Z"/>
          <w:szCs w:val="22"/>
        </w:rPr>
      </w:pPr>
    </w:p>
    <w:p w:rsidR="00B23A47" w:rsidRDefault="00754D70"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B23A47" w:rsidSect="00232E4D">
          <w:pgSz w:w="12240" w:h="15840"/>
          <w:pgMar w:top="1440" w:right="1440" w:bottom="1440" w:left="1440" w:header="1440" w:footer="1440" w:gutter="0"/>
          <w:cols w:space="720"/>
          <w:docGrid w:linePitch="360"/>
        </w:sectPr>
      </w:pPr>
      <w:r w:rsidRPr="00C000F2">
        <w:rPr>
          <w:szCs w:val="22"/>
        </w:rPr>
        <w:t xml:space="preserve">The number of </w:t>
      </w:r>
      <w:ins w:id="584" w:author="Author" w:date="2014-09-17T14:09:00Z">
        <w:r w:rsidR="004A528C" w:rsidRPr="004A528C">
          <w:rPr>
            <w:szCs w:val="22"/>
          </w:rPr>
          <w:t xml:space="preserve">construction activities and </w:t>
        </w:r>
      </w:ins>
      <w:r w:rsidRPr="00C000F2">
        <w:rPr>
          <w:szCs w:val="22"/>
        </w:rPr>
        <w:t xml:space="preserve">SSCs planned for inspection can be increased or decreased based on inspection program results.  The number of SSCs to be inspected will be reviewed and adjusted as part of the annual performance review assessment process described in IMC 2505, “Periodic Assessment of Construction Inspection Program Results,” and should be based on licensee performance or other ITAAC-related issues, such as generic items and allegations.  </w:t>
      </w:r>
      <w:ins w:id="585" w:author="Author" w:date="2014-09-17T14:10:00Z">
        <w:r w:rsidR="004A528C" w:rsidRPr="004A528C">
          <w:rPr>
            <w:szCs w:val="22"/>
          </w:rPr>
          <w:t xml:space="preserve">This can be done </w:t>
        </w:r>
      </w:ins>
      <w:r w:rsidRPr="00C000F2">
        <w:rPr>
          <w:szCs w:val="22"/>
        </w:rPr>
        <w:t>at any stage of the annual assessment process, including during continuous, quarterly, mid-cycle or end-of-cycle reviews.</w:t>
      </w:r>
      <w:r w:rsidR="008A206E">
        <w:rPr>
          <w:rFonts w:cs="Arial"/>
          <w:szCs w:val="22"/>
        </w:rPr>
        <w:t xml:space="preserve">  </w:t>
      </w:r>
      <w:ins w:id="586" w:author="Author" w:date="2014-09-17T14:11:00Z">
        <w:r w:rsidR="004A528C" w:rsidRPr="004A528C">
          <w:rPr>
            <w:rFonts w:cs="Arial"/>
            <w:szCs w:val="22"/>
          </w:rPr>
          <w:t>Reasons for deviations from the original plan(s) should be documented in CIPIMS.</w:t>
        </w:r>
      </w:ins>
    </w:p>
    <w:p w:rsidR="00DF6475" w:rsidRPr="00C000F2" w:rsidRDefault="00DF647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3605DC" w:rsidRDefault="00806DE9" w:rsidP="00932402">
      <w:pPr>
        <w:tabs>
          <w:tab w:val="left" w:pos="274"/>
          <w:tab w:val="left" w:pos="806"/>
        </w:tabs>
        <w:rPr>
          <w:rFonts w:cs="Arial"/>
          <w:szCs w:val="22"/>
        </w:rPr>
      </w:pPr>
      <w:bookmarkStart w:id="587" w:name="roles"/>
      <w:bookmarkStart w:id="588" w:name="_Toc269212519"/>
      <w:r w:rsidRPr="00806DE9">
        <w:rPr>
          <w:rFonts w:cs="Arial"/>
          <w:szCs w:val="22"/>
        </w:rPr>
        <w:t>0</w:t>
      </w:r>
      <w:r w:rsidR="00A759C6">
        <w:rPr>
          <w:rFonts w:cs="Arial"/>
          <w:szCs w:val="22"/>
        </w:rPr>
        <w:t>7</w:t>
      </w:r>
      <w:r w:rsidRPr="00806DE9">
        <w:rPr>
          <w:rFonts w:cs="Arial"/>
          <w:szCs w:val="22"/>
        </w:rPr>
        <w:t>.</w:t>
      </w:r>
      <w:r w:rsidR="00540859">
        <w:rPr>
          <w:rFonts w:cs="Arial"/>
          <w:szCs w:val="22"/>
        </w:rPr>
        <w:t>09</w:t>
      </w:r>
      <w:r w:rsidR="009C14E6">
        <w:rPr>
          <w:rFonts w:cs="Arial"/>
          <w:szCs w:val="22"/>
        </w:rPr>
        <w:tab/>
      </w:r>
      <w:r w:rsidRPr="00806DE9">
        <w:rPr>
          <w:rFonts w:cs="Arial"/>
          <w:szCs w:val="22"/>
          <w:u w:val="single"/>
        </w:rPr>
        <w:t xml:space="preserve">Staff </w:t>
      </w:r>
      <w:r w:rsidR="009672DA">
        <w:rPr>
          <w:rFonts w:cs="Arial"/>
          <w:szCs w:val="22"/>
          <w:u w:val="single"/>
        </w:rPr>
        <w:t>Evaluation</w:t>
      </w:r>
      <w:r w:rsidRPr="00806DE9">
        <w:rPr>
          <w:rFonts w:cs="Arial"/>
          <w:szCs w:val="22"/>
          <w:u w:val="single"/>
        </w:rPr>
        <w:t xml:space="preserve"> of non-ITAAC Combined License Conditions</w:t>
      </w:r>
      <w:r w:rsidR="00C831B9">
        <w:rPr>
          <w:rFonts w:cs="Arial"/>
          <w:szCs w:val="22"/>
          <w:u w:val="single"/>
        </w:rPr>
        <w:fldChar w:fldCharType="begin"/>
      </w:r>
      <w:r w:rsidR="003324FE">
        <w:instrText xml:space="preserve"> TC "</w:instrText>
      </w:r>
      <w:bookmarkStart w:id="589" w:name="_Toc361140236"/>
      <w:bookmarkStart w:id="590" w:name="_Toc362608341"/>
      <w:bookmarkStart w:id="591" w:name="_Toc364854589"/>
      <w:bookmarkStart w:id="592" w:name="_Toc364854749"/>
      <w:bookmarkStart w:id="593" w:name="_Toc395690493"/>
      <w:r w:rsidR="003324FE" w:rsidRPr="003E10DE">
        <w:rPr>
          <w:rFonts w:cs="Arial"/>
          <w:szCs w:val="22"/>
        </w:rPr>
        <w:instrText>07.09</w:instrText>
      </w:r>
      <w:r w:rsidR="003324FE" w:rsidRPr="003E10DE">
        <w:rPr>
          <w:rFonts w:cs="Arial"/>
          <w:szCs w:val="22"/>
        </w:rPr>
        <w:tab/>
      </w:r>
      <w:r w:rsidR="003324FE" w:rsidRPr="003E10DE">
        <w:rPr>
          <w:rFonts w:cs="Arial"/>
          <w:szCs w:val="22"/>
          <w:u w:val="single"/>
        </w:rPr>
        <w:instrText>Staff Evaluation of non-ITAAC Combined License Conditions</w:instrText>
      </w:r>
      <w:bookmarkEnd w:id="589"/>
      <w:bookmarkEnd w:id="590"/>
      <w:bookmarkEnd w:id="591"/>
      <w:bookmarkEnd w:id="592"/>
      <w:bookmarkEnd w:id="593"/>
      <w:r w:rsidR="003324FE">
        <w:instrText>" \f C \l "2</w:instrText>
      </w:r>
      <w:proofErr w:type="gramStart"/>
      <w:r w:rsidR="003324FE">
        <w:instrText xml:space="preserve">" </w:instrText>
      </w:r>
      <w:proofErr w:type="gramEnd"/>
      <w:r w:rsidR="00C831B9">
        <w:rPr>
          <w:rFonts w:cs="Arial"/>
          <w:szCs w:val="22"/>
          <w:u w:val="single"/>
        </w:rPr>
        <w:fldChar w:fldCharType="end"/>
      </w:r>
      <w:r w:rsidRPr="00806DE9">
        <w:rPr>
          <w:rFonts w:cs="Arial"/>
          <w:szCs w:val="22"/>
        </w:rPr>
        <w:t xml:space="preserve">.  An issued combined license contains conditions that </w:t>
      </w:r>
      <w:r w:rsidR="009672DA">
        <w:rPr>
          <w:rFonts w:cs="Arial"/>
          <w:szCs w:val="22"/>
        </w:rPr>
        <w:t>are part of the plant’s licensing basis</w:t>
      </w:r>
      <w:r w:rsidRPr="00806DE9">
        <w:rPr>
          <w:rFonts w:cs="Arial"/>
          <w:szCs w:val="22"/>
        </w:rPr>
        <w:t>.  Shortly after issuance of a combined license, the assigned NRO/DCIP Construction Operations Engineer will form a team with representatives from NRO/DCIP, NRO/DNRL, and Region II to perform a</w:t>
      </w:r>
      <w:r w:rsidR="00174088">
        <w:rPr>
          <w:rFonts w:cs="Arial"/>
          <w:szCs w:val="22"/>
        </w:rPr>
        <w:t xml:space="preserve">n evaluation </w:t>
      </w:r>
      <w:r w:rsidRPr="00806DE9">
        <w:rPr>
          <w:rFonts w:cs="Arial"/>
          <w:szCs w:val="22"/>
        </w:rPr>
        <w:t xml:space="preserve">to determine </w:t>
      </w:r>
      <w:r w:rsidR="00174088">
        <w:rPr>
          <w:rFonts w:cs="Arial"/>
          <w:szCs w:val="22"/>
        </w:rPr>
        <w:t xml:space="preserve">if inspection is needed to </w:t>
      </w:r>
      <w:r w:rsidRPr="00806DE9">
        <w:rPr>
          <w:rFonts w:cs="Arial"/>
          <w:szCs w:val="22"/>
        </w:rPr>
        <w:t xml:space="preserve">verify the </w:t>
      </w:r>
      <w:r w:rsidR="00174088">
        <w:rPr>
          <w:rFonts w:cs="Arial"/>
          <w:szCs w:val="22"/>
        </w:rPr>
        <w:t>licensee</w:t>
      </w:r>
      <w:r w:rsidR="00B91CFA">
        <w:rPr>
          <w:rFonts w:cs="Arial"/>
          <w:szCs w:val="22"/>
        </w:rPr>
        <w:t>’s</w:t>
      </w:r>
      <w:r w:rsidR="00174088">
        <w:rPr>
          <w:rFonts w:cs="Arial"/>
          <w:szCs w:val="22"/>
        </w:rPr>
        <w:t xml:space="preserve"> conformance with the</w:t>
      </w:r>
      <w:r w:rsidR="00D219FF">
        <w:rPr>
          <w:rFonts w:cs="Arial"/>
          <w:szCs w:val="22"/>
        </w:rPr>
        <w:t xml:space="preserve"> COL</w:t>
      </w:r>
      <w:r w:rsidR="00174088">
        <w:rPr>
          <w:rFonts w:cs="Arial"/>
          <w:szCs w:val="22"/>
        </w:rPr>
        <w:t xml:space="preserve"> </w:t>
      </w:r>
      <w:r w:rsidRPr="00806DE9">
        <w:rPr>
          <w:rFonts w:cs="Arial"/>
          <w:szCs w:val="22"/>
        </w:rPr>
        <w:t xml:space="preserve">license conditions.  The team will accomplish the following actions:  </w:t>
      </w:r>
    </w:p>
    <w:p w:rsidR="009C14E6" w:rsidRPr="00174088" w:rsidRDefault="009C14E6" w:rsidP="00932402">
      <w:pPr>
        <w:rPr>
          <w:rFonts w:cs="Arial"/>
          <w:szCs w:val="22"/>
        </w:rPr>
      </w:pPr>
    </w:p>
    <w:p w:rsidR="00CE2B73" w:rsidRDefault="00CE2B73" w:rsidP="004A528C">
      <w:pPr>
        <w:pStyle w:val="ListParagraph"/>
        <w:numPr>
          <w:ilvl w:val="0"/>
          <w:numId w:val="10"/>
        </w:numPr>
        <w:ind w:left="807" w:hanging="533"/>
        <w:rPr>
          <w:rFonts w:cs="Arial"/>
          <w:szCs w:val="22"/>
        </w:rPr>
      </w:pPr>
      <w:r>
        <w:rPr>
          <w:rFonts w:cs="Arial"/>
          <w:szCs w:val="22"/>
        </w:rPr>
        <w:t xml:space="preserve">Determine </w:t>
      </w:r>
      <w:ins w:id="594" w:author="Author" w:date="2014-08-11T14:47:00Z">
        <w:r w:rsidR="00604375">
          <w:rPr>
            <w:rFonts w:cs="Arial"/>
            <w:szCs w:val="22"/>
          </w:rPr>
          <w:t>if</w:t>
        </w:r>
      </w:ins>
      <w:ins w:id="595" w:author="Author" w:date="2014-08-11T14:48:00Z">
        <w:r w:rsidR="00604375">
          <w:rPr>
            <w:rFonts w:cs="Arial"/>
            <w:szCs w:val="22"/>
          </w:rPr>
          <w:t xml:space="preserve"> </w:t>
        </w:r>
      </w:ins>
      <w:ins w:id="596" w:author="Author" w:date="2014-08-11T14:49:00Z">
        <w:r w:rsidR="00EC68D3">
          <w:rPr>
            <w:rFonts w:cs="Arial"/>
            <w:szCs w:val="22"/>
          </w:rPr>
          <w:t xml:space="preserve">an inspection </w:t>
        </w:r>
      </w:ins>
      <w:ins w:id="597" w:author="Author" w:date="2014-08-11T14:48:00Z">
        <w:r w:rsidR="00EC68D3">
          <w:rPr>
            <w:rFonts w:cs="Arial"/>
            <w:szCs w:val="22"/>
          </w:rPr>
          <w:t>should be conducted</w:t>
        </w:r>
        <w:r w:rsidR="00604375" w:rsidRPr="00604375">
          <w:rPr>
            <w:rFonts w:cs="Arial"/>
            <w:szCs w:val="22"/>
          </w:rPr>
          <w:t xml:space="preserve"> to determine whether or not a licensee meets a license condition</w:t>
        </w:r>
      </w:ins>
      <w:ins w:id="598" w:author="Author" w:date="2014-08-11T14:49:00Z">
        <w:r w:rsidR="00EC68D3">
          <w:rPr>
            <w:rFonts w:cs="Arial"/>
            <w:szCs w:val="22"/>
          </w:rPr>
          <w:t>(s)</w:t>
        </w:r>
      </w:ins>
      <w:ins w:id="599" w:author="Author" w:date="2014-08-11T14:48:00Z">
        <w:r w:rsidR="00604375" w:rsidRPr="00604375">
          <w:rPr>
            <w:rFonts w:cs="Arial"/>
            <w:szCs w:val="22"/>
          </w:rPr>
          <w:t xml:space="preserve">, or to verify the licensee’s conformance with </w:t>
        </w:r>
      </w:ins>
      <w:ins w:id="600" w:author="Author" w:date="2014-08-11T14:50:00Z">
        <w:r w:rsidR="00EC68D3">
          <w:rPr>
            <w:rFonts w:cs="Arial"/>
            <w:szCs w:val="22"/>
          </w:rPr>
          <w:t>a</w:t>
        </w:r>
      </w:ins>
      <w:ins w:id="601" w:author="Author" w:date="2014-08-11T14:48:00Z">
        <w:r w:rsidR="00604375" w:rsidRPr="00604375">
          <w:rPr>
            <w:rFonts w:cs="Arial"/>
            <w:szCs w:val="22"/>
          </w:rPr>
          <w:t xml:space="preserve"> COL license condition</w:t>
        </w:r>
      </w:ins>
      <w:ins w:id="602" w:author="Author" w:date="2014-08-11T14:50:00Z">
        <w:r w:rsidR="00EC68D3">
          <w:rPr>
            <w:rFonts w:cs="Arial"/>
            <w:szCs w:val="22"/>
          </w:rPr>
          <w:t>(</w:t>
        </w:r>
      </w:ins>
      <w:ins w:id="603" w:author="Author" w:date="2014-08-11T14:48:00Z">
        <w:r w:rsidR="00604375" w:rsidRPr="00604375">
          <w:rPr>
            <w:rFonts w:cs="Arial"/>
            <w:szCs w:val="22"/>
          </w:rPr>
          <w:t>s</w:t>
        </w:r>
      </w:ins>
      <w:ins w:id="604" w:author="Author" w:date="2014-08-11T14:50:00Z">
        <w:r w:rsidR="00EC68D3">
          <w:rPr>
            <w:rFonts w:cs="Arial"/>
            <w:szCs w:val="22"/>
          </w:rPr>
          <w:t>)</w:t>
        </w:r>
      </w:ins>
      <w:ins w:id="605" w:author="Author" w:date="2014-08-11T14:48:00Z">
        <w:r w:rsidR="00604375" w:rsidRPr="00604375">
          <w:rPr>
            <w:rFonts w:cs="Arial"/>
            <w:szCs w:val="22"/>
          </w:rPr>
          <w:t>.</w:t>
        </w:r>
      </w:ins>
      <w:ins w:id="606" w:author="Author" w:date="2014-08-11T14:47:00Z">
        <w:r w:rsidR="00604375">
          <w:rPr>
            <w:rFonts w:cs="Arial"/>
            <w:szCs w:val="22"/>
          </w:rPr>
          <w:t xml:space="preserve"> </w:t>
        </w:r>
      </w:ins>
    </w:p>
    <w:p w:rsidR="00CE2B73" w:rsidRDefault="00CE2B73" w:rsidP="00932402">
      <w:pPr>
        <w:pStyle w:val="ListParagraph"/>
        <w:ind w:left="630"/>
        <w:rPr>
          <w:rFonts w:cs="Arial"/>
          <w:szCs w:val="22"/>
        </w:rPr>
      </w:pPr>
    </w:p>
    <w:p w:rsidR="009C14E6" w:rsidRDefault="009C14E6" w:rsidP="00034CB4">
      <w:pPr>
        <w:pStyle w:val="ListParagraph"/>
        <w:numPr>
          <w:ilvl w:val="0"/>
          <w:numId w:val="10"/>
        </w:numPr>
        <w:ind w:left="807" w:hanging="533"/>
        <w:rPr>
          <w:rFonts w:cs="Arial"/>
          <w:szCs w:val="22"/>
        </w:rPr>
      </w:pPr>
      <w:r w:rsidRPr="009C14E6">
        <w:rPr>
          <w:rFonts w:cs="Arial"/>
          <w:szCs w:val="22"/>
        </w:rPr>
        <w:t xml:space="preserve">Each license condition </w:t>
      </w:r>
      <w:r w:rsidR="00D219FF">
        <w:rPr>
          <w:rFonts w:cs="Arial"/>
          <w:szCs w:val="22"/>
        </w:rPr>
        <w:t xml:space="preserve">that </w:t>
      </w:r>
      <w:r w:rsidR="00B91CFA">
        <w:rPr>
          <w:rFonts w:cs="Arial"/>
          <w:szCs w:val="22"/>
        </w:rPr>
        <w:t>is determined to require</w:t>
      </w:r>
      <w:r w:rsidR="00D219FF">
        <w:rPr>
          <w:rFonts w:cs="Arial"/>
          <w:szCs w:val="22"/>
        </w:rPr>
        <w:t xml:space="preserve"> inspect</w:t>
      </w:r>
      <w:r w:rsidR="00B91CFA">
        <w:rPr>
          <w:rFonts w:cs="Arial"/>
          <w:szCs w:val="22"/>
        </w:rPr>
        <w:t>ion</w:t>
      </w:r>
      <w:r w:rsidRPr="009C14E6">
        <w:rPr>
          <w:rFonts w:cs="Arial"/>
          <w:szCs w:val="22"/>
        </w:rPr>
        <w:t xml:space="preserve"> will be evaluated to determine whether or not it is covered by an existing ITAAC inspection (IMC 2503), construction or ope</w:t>
      </w:r>
      <w:r>
        <w:rPr>
          <w:rFonts w:cs="Arial"/>
          <w:szCs w:val="22"/>
        </w:rPr>
        <w:t>rational program inspection (IMC 2504), or start-up testing inspection (IMC 2514) and the applicable inspection procedure will be identified.</w:t>
      </w:r>
      <w:r w:rsidRPr="00806DE9">
        <w:rPr>
          <w:rFonts w:cs="Arial"/>
          <w:szCs w:val="22"/>
        </w:rPr>
        <w:t xml:space="preserve"> </w:t>
      </w:r>
    </w:p>
    <w:p w:rsidR="009C14E6" w:rsidRDefault="009C14E6" w:rsidP="00932402">
      <w:pPr>
        <w:pStyle w:val="ListParagraph"/>
        <w:ind w:left="630"/>
        <w:rPr>
          <w:rFonts w:cs="Arial"/>
          <w:szCs w:val="22"/>
        </w:rPr>
      </w:pPr>
      <w:r>
        <w:rPr>
          <w:rFonts w:cs="Arial"/>
          <w:szCs w:val="22"/>
        </w:rPr>
        <w:t xml:space="preserve"> </w:t>
      </w:r>
    </w:p>
    <w:p w:rsidR="00806DE9" w:rsidRDefault="00806DE9" w:rsidP="00034CB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806DE9">
        <w:rPr>
          <w:rFonts w:cs="Arial"/>
          <w:szCs w:val="22"/>
        </w:rPr>
        <w:t xml:space="preserve">For any remaining license conditions </w:t>
      </w:r>
      <w:r w:rsidR="00CE2B73">
        <w:rPr>
          <w:rFonts w:cs="Arial"/>
          <w:szCs w:val="22"/>
        </w:rPr>
        <w:t xml:space="preserve">that </w:t>
      </w:r>
      <w:r w:rsidR="00D219FF">
        <w:rPr>
          <w:rFonts w:cs="Arial"/>
          <w:szCs w:val="22"/>
        </w:rPr>
        <w:t>should be inspected</w:t>
      </w:r>
      <w:r w:rsidRPr="00806DE9">
        <w:rPr>
          <w:rFonts w:cs="Arial"/>
          <w:szCs w:val="22"/>
        </w:rPr>
        <w:t xml:space="preserve">, </w:t>
      </w:r>
      <w:r w:rsidR="00DF5A33">
        <w:rPr>
          <w:rFonts w:cs="Arial"/>
          <w:szCs w:val="22"/>
        </w:rPr>
        <w:t xml:space="preserve">the team will identify the applicable inspection procedure </w:t>
      </w:r>
      <w:r w:rsidR="003605DC">
        <w:rPr>
          <w:rFonts w:cs="Arial"/>
          <w:szCs w:val="22"/>
        </w:rPr>
        <w:t xml:space="preserve">to be implemented for the inspection </w:t>
      </w:r>
      <w:r w:rsidR="00DF5A33">
        <w:rPr>
          <w:rFonts w:cs="Arial"/>
          <w:szCs w:val="22"/>
        </w:rPr>
        <w:t>or will submit a</w:t>
      </w:r>
      <w:r w:rsidR="00B91CFA">
        <w:rPr>
          <w:rFonts w:cs="Arial"/>
          <w:szCs w:val="22"/>
        </w:rPr>
        <w:t>n</w:t>
      </w:r>
      <w:r w:rsidR="00DF5A33">
        <w:rPr>
          <w:rFonts w:cs="Arial"/>
          <w:szCs w:val="22"/>
        </w:rPr>
        <w:t xml:space="preserve"> IMC/IP change request if </w:t>
      </w:r>
      <w:r w:rsidRPr="00806DE9">
        <w:rPr>
          <w:rFonts w:cs="Arial"/>
          <w:szCs w:val="22"/>
        </w:rPr>
        <w:t xml:space="preserve">new </w:t>
      </w:r>
      <w:r w:rsidR="00DF5A33">
        <w:rPr>
          <w:rFonts w:cs="Arial"/>
          <w:szCs w:val="22"/>
        </w:rPr>
        <w:t>or revised inspection guidance is necessary.</w:t>
      </w:r>
      <w:r w:rsidR="00174088" w:rsidDel="00174088">
        <w:rPr>
          <w:rFonts w:cs="Arial"/>
          <w:szCs w:val="22"/>
        </w:rPr>
        <w:t xml:space="preserve"> </w:t>
      </w:r>
    </w:p>
    <w:p w:rsidR="00174088" w:rsidRPr="00174088" w:rsidRDefault="0017408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06DE9" w:rsidRDefault="00806DE9" w:rsidP="00034CB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806DE9">
        <w:rPr>
          <w:rFonts w:cs="Arial"/>
          <w:szCs w:val="22"/>
        </w:rPr>
        <w:t xml:space="preserve">The DCIP Construction Operations Engineer will document the license condition </w:t>
      </w:r>
      <w:r w:rsidR="00CE2B73">
        <w:rPr>
          <w:rFonts w:cs="Arial"/>
          <w:szCs w:val="22"/>
        </w:rPr>
        <w:t>evaluation</w:t>
      </w:r>
      <w:r w:rsidRPr="00806DE9">
        <w:rPr>
          <w:rFonts w:cs="Arial"/>
          <w:szCs w:val="22"/>
        </w:rPr>
        <w:t xml:space="preserve"> results and provide a copy of the report to Region II for incorporation into the site inspection plan.</w:t>
      </w:r>
    </w:p>
    <w:p w:rsidR="00AC235B" w:rsidRDefault="00AC235B"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806DE9" w:rsidRDefault="00806DE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806DE9">
        <w:rPr>
          <w:rFonts w:cs="Arial"/>
          <w:szCs w:val="22"/>
        </w:rPr>
        <w:t>0</w:t>
      </w:r>
      <w:r w:rsidR="00A759C6">
        <w:rPr>
          <w:rFonts w:cs="Arial"/>
          <w:szCs w:val="22"/>
        </w:rPr>
        <w:t>7</w:t>
      </w:r>
      <w:r w:rsidRPr="00806DE9">
        <w:rPr>
          <w:rFonts w:cs="Arial"/>
          <w:szCs w:val="22"/>
        </w:rPr>
        <w:t>.</w:t>
      </w:r>
      <w:r w:rsidR="001377B4">
        <w:rPr>
          <w:rFonts w:cs="Arial"/>
          <w:szCs w:val="22"/>
        </w:rPr>
        <w:t>1</w:t>
      </w:r>
      <w:r w:rsidR="00540859">
        <w:rPr>
          <w:rFonts w:cs="Arial"/>
          <w:szCs w:val="22"/>
        </w:rPr>
        <w:t>0</w:t>
      </w:r>
      <w:r w:rsidRPr="00806DE9">
        <w:rPr>
          <w:rFonts w:cs="Arial"/>
          <w:szCs w:val="22"/>
        </w:rPr>
        <w:tab/>
      </w:r>
      <w:r w:rsidRPr="00806DE9">
        <w:rPr>
          <w:rFonts w:cs="Arial"/>
          <w:szCs w:val="22"/>
          <w:u w:val="single"/>
        </w:rPr>
        <w:t>Staff Review of Regulatory Commitments</w:t>
      </w:r>
      <w:r w:rsidR="00C831B9">
        <w:rPr>
          <w:rFonts w:cs="Arial"/>
          <w:szCs w:val="22"/>
          <w:u w:val="single"/>
        </w:rPr>
        <w:fldChar w:fldCharType="begin"/>
      </w:r>
      <w:r w:rsidR="00DF6475">
        <w:instrText xml:space="preserve"> TC "</w:instrText>
      </w:r>
      <w:bookmarkStart w:id="607" w:name="_Toc361140237"/>
      <w:bookmarkStart w:id="608" w:name="_Toc362608342"/>
      <w:bookmarkStart w:id="609" w:name="_Toc364854590"/>
      <w:bookmarkStart w:id="610" w:name="_Toc364854750"/>
      <w:bookmarkStart w:id="611" w:name="_Toc395690494"/>
      <w:r w:rsidR="00DF6475" w:rsidRPr="00C74525">
        <w:rPr>
          <w:rFonts w:cs="Arial"/>
          <w:szCs w:val="22"/>
        </w:rPr>
        <w:instrText>07.10</w:instrText>
      </w:r>
      <w:r w:rsidR="00DF6475" w:rsidRPr="00C74525">
        <w:rPr>
          <w:rFonts w:cs="Arial"/>
          <w:szCs w:val="22"/>
        </w:rPr>
        <w:tab/>
      </w:r>
      <w:r w:rsidR="00DF6475" w:rsidRPr="00C74525">
        <w:rPr>
          <w:rFonts w:cs="Arial"/>
          <w:szCs w:val="22"/>
          <w:u w:val="single"/>
        </w:rPr>
        <w:instrText>Staff Review of Regulatory Commitments</w:instrText>
      </w:r>
      <w:bookmarkEnd w:id="607"/>
      <w:bookmarkEnd w:id="608"/>
      <w:bookmarkEnd w:id="609"/>
      <w:bookmarkEnd w:id="610"/>
      <w:bookmarkEnd w:id="611"/>
      <w:r w:rsidR="00DF6475">
        <w:instrText xml:space="preserve">" \f C \l "2" </w:instrText>
      </w:r>
      <w:r w:rsidR="00C831B9">
        <w:rPr>
          <w:rFonts w:cs="Arial"/>
          <w:szCs w:val="22"/>
          <w:u w:val="single"/>
        </w:rPr>
        <w:fldChar w:fldCharType="end"/>
      </w:r>
      <w:r w:rsidRPr="00806DE9">
        <w:rPr>
          <w:rFonts w:cs="Arial"/>
          <w:szCs w:val="22"/>
        </w:rPr>
        <w:t xml:space="preserve">.  Explicit statements to take a specific action agreed to, or volunteered by, a licensee and submitted in writing on the docket to the NRC are referred to as regulatory commitments.  Regulatory commitments are appropriate for matters that are of significant interest to the staff, but do not warrant either legally binding requirements or inclusion in Updated Final Safety Analysis Reports (UFSARs) or programs subject to a formal regulatory change control mechanism.  Nevertheless, the regulatory process appropriately utilizes commitments in many instances and the NRC expects licensees to honor these commitments in good faith.  Because regulatory commitments are implemented by the licensee, the licensee is responsible for creating and maintaining configuration control of all regulatory commitments made to the NRC.  The NRC staff will manage regulatory commitments made by COL holders through the implementation of the latest revision of </w:t>
      </w:r>
      <w:r w:rsidR="00B91CFA">
        <w:rPr>
          <w:rFonts w:cs="Arial"/>
          <w:szCs w:val="22"/>
        </w:rPr>
        <w:t xml:space="preserve">NRR Office Instruction </w:t>
      </w:r>
      <w:r w:rsidRPr="00806DE9">
        <w:rPr>
          <w:rFonts w:cs="Arial"/>
          <w:szCs w:val="22"/>
        </w:rPr>
        <w:t>LIC-</w:t>
      </w:r>
      <w:r w:rsidR="00CE2B73">
        <w:rPr>
          <w:rFonts w:cs="Arial"/>
          <w:szCs w:val="22"/>
        </w:rPr>
        <w:t>105</w:t>
      </w:r>
      <w:r w:rsidRPr="00806DE9">
        <w:rPr>
          <w:rFonts w:cs="Arial"/>
          <w:szCs w:val="22"/>
        </w:rPr>
        <w:t>, “Managing Regulatory Commitments Made by Licensees to the NRC.”</w:t>
      </w:r>
    </w:p>
    <w:p w:rsidR="00806DE9" w:rsidRDefault="00806DE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B23A47" w:rsidRDefault="00AC235B" w:rsidP="00A82A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B23A47" w:rsidSect="00232E4D">
          <w:pgSz w:w="12240" w:h="15840"/>
          <w:pgMar w:top="1440" w:right="1440" w:bottom="1440" w:left="1440" w:header="1440" w:footer="1440" w:gutter="0"/>
          <w:cols w:space="720"/>
          <w:docGrid w:linePitch="360"/>
        </w:sectPr>
      </w:pPr>
      <w:bookmarkStart w:id="612" w:name="Documentation"/>
      <w:bookmarkStart w:id="613" w:name="_Toc269212520"/>
      <w:bookmarkEnd w:id="587"/>
      <w:bookmarkEnd w:id="588"/>
      <w:r>
        <w:rPr>
          <w:rFonts w:cs="Arial"/>
          <w:szCs w:val="22"/>
        </w:rPr>
        <w:t>07.11</w:t>
      </w:r>
      <w:r>
        <w:rPr>
          <w:rFonts w:cs="Arial"/>
          <w:szCs w:val="22"/>
        </w:rPr>
        <w:tab/>
      </w:r>
      <w:r>
        <w:rPr>
          <w:rFonts w:cs="Arial"/>
          <w:szCs w:val="22"/>
          <w:u w:val="single"/>
        </w:rPr>
        <w:t>Staff Review of Licensee Actions to Address Orders</w:t>
      </w:r>
      <w:r w:rsidR="00C831B9">
        <w:rPr>
          <w:rFonts w:cs="Arial"/>
          <w:szCs w:val="22"/>
          <w:u w:val="single"/>
        </w:rPr>
        <w:fldChar w:fldCharType="begin"/>
      </w:r>
      <w:r>
        <w:instrText xml:space="preserve"> TC "</w:instrText>
      </w:r>
      <w:bookmarkStart w:id="614" w:name="_Toc364854591"/>
      <w:bookmarkStart w:id="615" w:name="_Toc364854751"/>
      <w:bookmarkStart w:id="616" w:name="_Toc395690495"/>
      <w:r w:rsidRPr="00672333">
        <w:rPr>
          <w:rFonts w:cs="Arial"/>
          <w:szCs w:val="22"/>
        </w:rPr>
        <w:instrText>07.11</w:instrText>
      </w:r>
      <w:r w:rsidRPr="00672333">
        <w:rPr>
          <w:rFonts w:cs="Arial"/>
          <w:szCs w:val="22"/>
        </w:rPr>
        <w:tab/>
      </w:r>
      <w:r w:rsidRPr="00672333">
        <w:rPr>
          <w:rFonts w:cs="Arial"/>
          <w:szCs w:val="22"/>
          <w:u w:val="single"/>
        </w:rPr>
        <w:instrText>Staff Review of Licensee Actions to Address Orders</w:instrText>
      </w:r>
      <w:bookmarkEnd w:id="614"/>
      <w:bookmarkEnd w:id="615"/>
      <w:bookmarkEnd w:id="616"/>
      <w:r>
        <w:instrText xml:space="preserve">" \f C \l "2" </w:instrText>
      </w:r>
      <w:r w:rsidR="00C831B9">
        <w:rPr>
          <w:rFonts w:cs="Arial"/>
          <w:szCs w:val="22"/>
          <w:u w:val="single"/>
        </w:rPr>
        <w:fldChar w:fldCharType="end"/>
      </w:r>
      <w:r>
        <w:rPr>
          <w:rFonts w:cs="Arial"/>
          <w:szCs w:val="22"/>
        </w:rPr>
        <w:t xml:space="preserve">.  </w:t>
      </w:r>
      <w:r w:rsidR="00171ED1" w:rsidRPr="00171ED1">
        <w:rPr>
          <w:rFonts w:cs="Arial"/>
          <w:szCs w:val="22"/>
        </w:rPr>
        <w:t>The NRC primarily exercises the authority to issue an order when deemed necessary to either gain compliance with existing regulations (Enforcement Orders) or to further provide reasonable assurance of adequate protection of public health and safety, and the common defense and security (Non-Enforcement Orders).</w:t>
      </w:r>
      <w:r w:rsidR="00F91457">
        <w:rPr>
          <w:rFonts w:cs="Arial"/>
          <w:szCs w:val="22"/>
        </w:rPr>
        <w:t xml:space="preserve">  </w:t>
      </w:r>
      <w:r w:rsidR="00171ED1">
        <w:rPr>
          <w:rFonts w:cs="Arial"/>
          <w:szCs w:val="22"/>
        </w:rPr>
        <w:t xml:space="preserve">Guidance for the issuance of orders is contained in the Enforcement Manual.  Guidance for NRO </w:t>
      </w:r>
      <w:r w:rsidR="00171ED1" w:rsidRPr="00171ED1">
        <w:rPr>
          <w:rFonts w:cs="Arial"/>
          <w:szCs w:val="22"/>
        </w:rPr>
        <w:t xml:space="preserve">roles and responsibilities </w:t>
      </w:r>
      <w:r w:rsidR="00171ED1">
        <w:rPr>
          <w:rFonts w:cs="Arial"/>
          <w:szCs w:val="22"/>
        </w:rPr>
        <w:t>in the</w:t>
      </w:r>
      <w:r w:rsidR="00171ED1" w:rsidRPr="00171ED1">
        <w:rPr>
          <w:rFonts w:cs="Arial"/>
          <w:szCs w:val="22"/>
        </w:rPr>
        <w:t xml:space="preserve"> processing </w:t>
      </w:r>
      <w:r w:rsidR="00171ED1">
        <w:rPr>
          <w:rFonts w:cs="Arial"/>
          <w:szCs w:val="22"/>
        </w:rPr>
        <w:t xml:space="preserve">of </w:t>
      </w:r>
      <w:r w:rsidR="00171ED1" w:rsidRPr="00171ED1">
        <w:rPr>
          <w:rFonts w:cs="Arial"/>
          <w:szCs w:val="22"/>
        </w:rPr>
        <w:t>enforcement actions</w:t>
      </w:r>
      <w:r w:rsidR="00171ED1">
        <w:rPr>
          <w:rFonts w:cs="Arial"/>
          <w:szCs w:val="22"/>
        </w:rPr>
        <w:t>, including orders, is contained in NRO-COM-107, “</w:t>
      </w:r>
      <w:r w:rsidR="00171ED1" w:rsidRPr="00171ED1">
        <w:rPr>
          <w:rFonts w:cs="Arial"/>
          <w:szCs w:val="22"/>
        </w:rPr>
        <w:t>NRO interfaces with the Office of Enforcement</w:t>
      </w:r>
      <w:r w:rsidR="00171ED1">
        <w:rPr>
          <w:rFonts w:cs="Arial"/>
          <w:szCs w:val="22"/>
        </w:rPr>
        <w:t xml:space="preserve">.”  </w:t>
      </w:r>
      <w:r w:rsidR="00171ED1" w:rsidRPr="00171ED1">
        <w:rPr>
          <w:rFonts w:cs="Arial"/>
          <w:szCs w:val="22"/>
        </w:rPr>
        <w:t xml:space="preserve">An </w:t>
      </w:r>
      <w:r w:rsidR="00171ED1">
        <w:rPr>
          <w:rFonts w:cs="Arial"/>
          <w:szCs w:val="22"/>
        </w:rPr>
        <w:t>o</w:t>
      </w:r>
      <w:r w:rsidR="00171ED1" w:rsidRPr="00171ED1">
        <w:rPr>
          <w:rFonts w:cs="Arial"/>
          <w:szCs w:val="22"/>
        </w:rPr>
        <w:t xml:space="preserve">rder may or may not require follow-up inspection to verify completion of the specified licensee actions.  </w:t>
      </w:r>
    </w:p>
    <w:p w:rsidR="00AC235B" w:rsidRPr="00AC235B" w:rsidRDefault="00171ED1" w:rsidP="00A82A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171ED1">
        <w:rPr>
          <w:rFonts w:cs="Arial"/>
          <w:szCs w:val="22"/>
        </w:rPr>
        <w:lastRenderedPageBreak/>
        <w:t xml:space="preserve">Whether the staff believes that an inspection is necessary to close an </w:t>
      </w:r>
      <w:r>
        <w:rPr>
          <w:rFonts w:cs="Arial"/>
          <w:szCs w:val="22"/>
        </w:rPr>
        <w:t>o</w:t>
      </w:r>
      <w:r w:rsidRPr="00171ED1">
        <w:rPr>
          <w:rFonts w:cs="Arial"/>
          <w:szCs w:val="22"/>
        </w:rPr>
        <w:t>rder will be determined on a case-by-case basis and will depend on the circumstances of the case.</w:t>
      </w:r>
      <w:r>
        <w:rPr>
          <w:rFonts w:cs="Arial"/>
          <w:szCs w:val="22"/>
        </w:rPr>
        <w:t xml:space="preserve">  If follow-up and closure of an order is determined by the staff to be necessary, </w:t>
      </w:r>
      <w:r w:rsidR="00A82AD0">
        <w:rPr>
          <w:rFonts w:cs="Arial"/>
          <w:szCs w:val="22"/>
        </w:rPr>
        <w:t>t</w:t>
      </w:r>
      <w:r w:rsidR="00A82AD0" w:rsidRPr="00A82AD0">
        <w:rPr>
          <w:rFonts w:cs="Arial"/>
          <w:szCs w:val="22"/>
        </w:rPr>
        <w:t xml:space="preserve">he responsible </w:t>
      </w:r>
      <w:r w:rsidR="00A82AD0">
        <w:rPr>
          <w:rFonts w:cs="Arial"/>
          <w:szCs w:val="22"/>
        </w:rPr>
        <w:t>b</w:t>
      </w:r>
      <w:r w:rsidR="00A82AD0" w:rsidRPr="00A82AD0">
        <w:rPr>
          <w:rFonts w:cs="Arial"/>
          <w:szCs w:val="22"/>
        </w:rPr>
        <w:t xml:space="preserve">ranch </w:t>
      </w:r>
      <w:r w:rsidR="00A82AD0">
        <w:rPr>
          <w:rFonts w:cs="Arial"/>
          <w:szCs w:val="22"/>
        </w:rPr>
        <w:t>c</w:t>
      </w:r>
      <w:r w:rsidR="00A82AD0" w:rsidRPr="00A82AD0">
        <w:rPr>
          <w:rFonts w:cs="Arial"/>
          <w:szCs w:val="22"/>
        </w:rPr>
        <w:t>hief should ensure that the action items are included in</w:t>
      </w:r>
      <w:r w:rsidR="00A82AD0">
        <w:rPr>
          <w:rFonts w:cs="Arial"/>
          <w:szCs w:val="22"/>
        </w:rPr>
        <w:t xml:space="preserve"> </w:t>
      </w:r>
      <w:r w:rsidR="00A82AD0" w:rsidRPr="00A82AD0">
        <w:rPr>
          <w:rFonts w:cs="Arial"/>
          <w:szCs w:val="22"/>
        </w:rPr>
        <w:t xml:space="preserve">the appropriate tracking system </w:t>
      </w:r>
      <w:r w:rsidR="00A82AD0">
        <w:rPr>
          <w:rFonts w:cs="Arial"/>
          <w:szCs w:val="22"/>
        </w:rPr>
        <w:t xml:space="preserve">(e.g., CIPIMS) </w:t>
      </w:r>
      <w:r w:rsidR="00A82AD0" w:rsidRPr="00A82AD0">
        <w:rPr>
          <w:rFonts w:cs="Arial"/>
          <w:szCs w:val="22"/>
        </w:rPr>
        <w:t>for future inspection and closure</w:t>
      </w:r>
      <w:r w:rsidR="00A82AD0">
        <w:rPr>
          <w:rFonts w:cs="Arial"/>
          <w:szCs w:val="22"/>
        </w:rPr>
        <w:t xml:space="preserve"> and </w:t>
      </w:r>
      <w:r>
        <w:rPr>
          <w:rFonts w:cs="Arial"/>
          <w:szCs w:val="22"/>
        </w:rPr>
        <w:t xml:space="preserve">the inspection results </w:t>
      </w:r>
      <w:r w:rsidR="00A82AD0">
        <w:rPr>
          <w:rFonts w:cs="Arial"/>
          <w:szCs w:val="22"/>
        </w:rPr>
        <w:t>should</w:t>
      </w:r>
      <w:r>
        <w:rPr>
          <w:rFonts w:cs="Arial"/>
          <w:szCs w:val="22"/>
        </w:rPr>
        <w:t xml:space="preserve"> be documented in </w:t>
      </w:r>
      <w:r w:rsidR="00A82AD0">
        <w:rPr>
          <w:rFonts w:cs="Arial"/>
          <w:szCs w:val="22"/>
        </w:rPr>
        <w:t>the</w:t>
      </w:r>
      <w:r>
        <w:rPr>
          <w:rFonts w:cs="Arial"/>
          <w:szCs w:val="22"/>
        </w:rPr>
        <w:t xml:space="preserve"> current inspection report for the respective licensee.</w:t>
      </w:r>
      <w:r w:rsidR="00A82AD0">
        <w:rPr>
          <w:rFonts w:cs="Arial"/>
          <w:szCs w:val="22"/>
        </w:rPr>
        <w:t xml:space="preserve">  </w:t>
      </w:r>
    </w:p>
    <w:p w:rsidR="00AC235B" w:rsidRDefault="00AC235B"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E61048" w:rsidRDefault="002E57F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2E57FE">
        <w:rPr>
          <w:rFonts w:cs="Arial"/>
          <w:szCs w:val="22"/>
        </w:rPr>
        <w:t>07</w:t>
      </w:r>
      <w:r>
        <w:rPr>
          <w:rFonts w:cs="Arial"/>
          <w:szCs w:val="22"/>
        </w:rPr>
        <w:t>.1</w:t>
      </w:r>
      <w:r w:rsidR="00AC235B">
        <w:rPr>
          <w:rFonts w:cs="Arial"/>
          <w:szCs w:val="22"/>
        </w:rPr>
        <w:t>2</w:t>
      </w:r>
      <w:r>
        <w:rPr>
          <w:rFonts w:cs="Arial"/>
          <w:szCs w:val="22"/>
        </w:rPr>
        <w:tab/>
      </w:r>
      <w:r w:rsidR="00E61048" w:rsidRPr="00E61048">
        <w:rPr>
          <w:rFonts w:cs="Arial"/>
          <w:szCs w:val="22"/>
          <w:u w:val="single"/>
        </w:rPr>
        <w:t>Changes during Construction</w:t>
      </w:r>
      <w:r w:rsidR="00C831B9">
        <w:rPr>
          <w:rFonts w:cs="Arial"/>
          <w:szCs w:val="22"/>
          <w:u w:val="single"/>
        </w:rPr>
        <w:fldChar w:fldCharType="begin"/>
      </w:r>
      <w:r w:rsidR="00DF6475">
        <w:instrText xml:space="preserve"> TC "</w:instrText>
      </w:r>
      <w:bookmarkStart w:id="617" w:name="_Toc361140238"/>
      <w:bookmarkStart w:id="618" w:name="_Toc362608343"/>
      <w:bookmarkStart w:id="619" w:name="_Toc364854592"/>
      <w:bookmarkStart w:id="620" w:name="_Toc364854752"/>
      <w:bookmarkStart w:id="621" w:name="_Toc395690496"/>
      <w:r w:rsidR="00DF6475" w:rsidRPr="006B6A90">
        <w:rPr>
          <w:rFonts w:cs="Arial"/>
          <w:szCs w:val="22"/>
        </w:rPr>
        <w:instrText>07.1</w:instrText>
      </w:r>
      <w:r w:rsidR="00AC235B">
        <w:rPr>
          <w:rFonts w:cs="Arial"/>
          <w:szCs w:val="22"/>
        </w:rPr>
        <w:instrText>2</w:instrText>
      </w:r>
      <w:r w:rsidR="00DF6475" w:rsidRPr="006B6A90">
        <w:rPr>
          <w:rFonts w:cs="Arial"/>
          <w:szCs w:val="22"/>
        </w:rPr>
        <w:tab/>
      </w:r>
      <w:r w:rsidR="00DF6475" w:rsidRPr="006B6A90">
        <w:rPr>
          <w:rFonts w:cs="Arial"/>
          <w:szCs w:val="22"/>
          <w:u w:val="single"/>
        </w:rPr>
        <w:instrText>Changes during Construction</w:instrText>
      </w:r>
      <w:bookmarkEnd w:id="617"/>
      <w:bookmarkEnd w:id="618"/>
      <w:bookmarkEnd w:id="619"/>
      <w:bookmarkEnd w:id="620"/>
      <w:bookmarkEnd w:id="621"/>
      <w:r w:rsidR="00DF6475">
        <w:instrText xml:space="preserve">" \f C \l "2" </w:instrText>
      </w:r>
      <w:r w:rsidR="00C831B9">
        <w:rPr>
          <w:rFonts w:cs="Arial"/>
          <w:szCs w:val="22"/>
          <w:u w:val="single"/>
        </w:rPr>
        <w:fldChar w:fldCharType="end"/>
      </w:r>
      <w:r w:rsidRPr="002E57FE">
        <w:rPr>
          <w:rFonts w:cs="Arial"/>
          <w:szCs w:val="22"/>
        </w:rPr>
        <w:t>.  Interim Staff Guidance on Changes during Construction (</w:t>
      </w:r>
      <w:proofErr w:type="spellStart"/>
      <w:proofErr w:type="gramStart"/>
      <w:r w:rsidRPr="002E57FE">
        <w:rPr>
          <w:rFonts w:cs="Arial"/>
          <w:szCs w:val="22"/>
        </w:rPr>
        <w:t>CdC</w:t>
      </w:r>
      <w:proofErr w:type="spellEnd"/>
      <w:proofErr w:type="gramEnd"/>
      <w:r w:rsidRPr="002E57FE">
        <w:rPr>
          <w:rFonts w:cs="Arial"/>
          <w:szCs w:val="22"/>
        </w:rPr>
        <w:t xml:space="preserve">) Under 10 CFR Part 52 (COL-ISG-025) describes the license amendment request (LAR) preliminary amendment request (PAR) process.  This process was </w:t>
      </w:r>
      <w:r w:rsidR="00B83DA3">
        <w:rPr>
          <w:rFonts w:cs="Arial"/>
          <w:szCs w:val="22"/>
        </w:rPr>
        <w:t>developed</w:t>
      </w:r>
      <w:r w:rsidR="00B83DA3" w:rsidRPr="002E57FE">
        <w:rPr>
          <w:rFonts w:cs="Arial"/>
          <w:szCs w:val="22"/>
        </w:rPr>
        <w:t xml:space="preserve"> </w:t>
      </w:r>
      <w:r w:rsidRPr="002E57FE">
        <w:rPr>
          <w:rFonts w:cs="Arial"/>
          <w:szCs w:val="22"/>
        </w:rPr>
        <w:t xml:space="preserve">for the purpose of maintaining licensing basis configuration control and in order to avoid unnecessary construction delays related to </w:t>
      </w:r>
      <w:proofErr w:type="spellStart"/>
      <w:proofErr w:type="gramStart"/>
      <w:r w:rsidRPr="002E57FE">
        <w:rPr>
          <w:rFonts w:cs="Arial"/>
          <w:szCs w:val="22"/>
        </w:rPr>
        <w:t>CdC</w:t>
      </w:r>
      <w:proofErr w:type="spellEnd"/>
      <w:proofErr w:type="gramEnd"/>
      <w:r w:rsidRPr="002E57FE">
        <w:rPr>
          <w:rFonts w:cs="Arial"/>
          <w:szCs w:val="22"/>
        </w:rPr>
        <w:t xml:space="preserve"> arising after the issuance of the COL and before the 10 CFR 52.103(g) finding.</w:t>
      </w:r>
    </w:p>
    <w:p w:rsidR="002E57FE" w:rsidRDefault="002E57F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E57FE" w:rsidRDefault="002E57F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2E57FE">
        <w:rPr>
          <w:rFonts w:cs="Arial"/>
          <w:szCs w:val="22"/>
        </w:rPr>
        <w:t xml:space="preserve">The assigned DCIP Construction Operations Engineer will review PARs to determine if there is an impact to inspections and/or to an ITAAC and will communicate the </w:t>
      </w:r>
      <w:r w:rsidR="00B83DA3">
        <w:rPr>
          <w:rFonts w:cs="Arial"/>
          <w:szCs w:val="22"/>
        </w:rPr>
        <w:t>description of the</w:t>
      </w:r>
      <w:r w:rsidRPr="002E57FE">
        <w:rPr>
          <w:rFonts w:cs="Arial"/>
          <w:szCs w:val="22"/>
        </w:rPr>
        <w:t xml:space="preserve"> proposed change and impact on associated ITAAC to Region II to inform their inspection process.  To the extent possible, inspections will not be scheduled for in-process LARs.</w:t>
      </w:r>
      <w:r w:rsidR="004F3446">
        <w:rPr>
          <w:rFonts w:cs="Arial"/>
          <w:szCs w:val="22"/>
        </w:rPr>
        <w:t xml:space="preserve">  </w:t>
      </w:r>
    </w:p>
    <w:p w:rsidR="002E57FE" w:rsidRDefault="002E57F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4D6BA8" w:rsidRPr="004D6BA8" w:rsidRDefault="00E6104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AC235B">
        <w:rPr>
          <w:rFonts w:cs="Arial"/>
          <w:szCs w:val="22"/>
        </w:rPr>
        <w:t>07.1</w:t>
      </w:r>
      <w:r w:rsidR="00AC235B">
        <w:rPr>
          <w:rFonts w:cs="Arial"/>
          <w:szCs w:val="22"/>
        </w:rPr>
        <w:t>3</w:t>
      </w:r>
      <w:r w:rsidRPr="00AC235B">
        <w:rPr>
          <w:rFonts w:cs="Arial"/>
          <w:szCs w:val="22"/>
        </w:rPr>
        <w:tab/>
      </w:r>
      <w:r w:rsidRPr="00E61048">
        <w:rPr>
          <w:rFonts w:cs="Arial"/>
          <w:szCs w:val="22"/>
          <w:u w:val="single"/>
        </w:rPr>
        <w:t>Regulatory Treatment of Non-Safety Systems</w:t>
      </w:r>
      <w:r w:rsidR="00C831B9">
        <w:rPr>
          <w:rFonts w:cs="Arial"/>
          <w:szCs w:val="22"/>
          <w:u w:val="single"/>
        </w:rPr>
        <w:fldChar w:fldCharType="begin"/>
      </w:r>
      <w:r w:rsidR="00AC235B">
        <w:instrText xml:space="preserve"> TC "</w:instrText>
      </w:r>
      <w:bookmarkStart w:id="622" w:name="_Toc364854753"/>
      <w:bookmarkStart w:id="623" w:name="_Toc395690497"/>
      <w:r w:rsidR="00AC235B" w:rsidRPr="00925A69">
        <w:rPr>
          <w:rFonts w:cs="Arial"/>
          <w:szCs w:val="22"/>
        </w:rPr>
        <w:instrText>07.13</w:instrText>
      </w:r>
      <w:r w:rsidR="00AC235B" w:rsidRPr="00925A69">
        <w:rPr>
          <w:rFonts w:cs="Arial"/>
          <w:szCs w:val="22"/>
        </w:rPr>
        <w:tab/>
      </w:r>
      <w:r w:rsidR="00AC235B" w:rsidRPr="00925A69">
        <w:rPr>
          <w:rFonts w:cs="Arial"/>
          <w:szCs w:val="22"/>
          <w:u w:val="single"/>
        </w:rPr>
        <w:instrText>Regulatory Treatment of Non-Safety Systems</w:instrText>
      </w:r>
      <w:bookmarkEnd w:id="622"/>
      <w:bookmarkEnd w:id="623"/>
      <w:r w:rsidR="00AC235B">
        <w:instrText xml:space="preserve">" \f C \l "2" </w:instrText>
      </w:r>
      <w:r w:rsidR="00C831B9">
        <w:rPr>
          <w:rFonts w:cs="Arial"/>
          <w:szCs w:val="22"/>
          <w:u w:val="single"/>
        </w:rPr>
        <w:fldChar w:fldCharType="end"/>
      </w:r>
      <w:r w:rsidR="00AC235B">
        <w:rPr>
          <w:rFonts w:cs="Arial"/>
          <w:szCs w:val="22"/>
        </w:rPr>
        <w:t>.</w:t>
      </w:r>
      <w:r w:rsidR="004D6BA8" w:rsidRPr="004D6BA8">
        <w:rPr>
          <w:rFonts w:cs="Arial"/>
          <w:szCs w:val="22"/>
        </w:rPr>
        <w:t xml:space="preserve">  Unlike the current generation of light-water reactors or the evolutionary advanced light-water reactors (ALWRs), the AP1000 plant design, uses passive safety systems that rely almost exclusively on natural forces, such as density differences, gravity, and stored energy, to supply safety injection water and provide core and containment cooling.  These passive systems do not include pumps.  However, they do include some active valves, but all the safety-related active valves require either dc safety-related electric power (supplied by batteries), are air operated (and fail safe on loss of air), or are check valves.  All active systems (i.e., systems requiring ac power to operate) are designated as non-safety related, except for the instrumentation and control (I&amp;C) systems, which use safety-related ac power converted from safety-related dc power.  Passive systems should be able to perform their safety functions, independent of operator action or offsite support, for 72 hours after an initiating event.  After 72 hours, non-safety or active systems may be required to replenish the passive systems or to perform core and containment heat removal duties directly. </w:t>
      </w:r>
    </w:p>
    <w:p w:rsidR="004D6BA8" w:rsidRPr="004D6BA8" w:rsidRDefault="004D6BA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E61048" w:rsidRDefault="004D6BA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D6BA8">
        <w:rPr>
          <w:rFonts w:cs="Arial"/>
          <w:szCs w:val="22"/>
        </w:rPr>
        <w:t>The AP1000 includes active systems that provide defense-in-depth (or investment protection) capabilities for reactor coolant system makeup and decay heat removal.  In existing plants, as well as in the evolutionary ALWR designs, many of these active systems are designated as safety related.  The residual uncertainties associated with passive safety system performance increase the importance of active systems in providing defense-in-depth functions to back up the passive systems.  Recognizing this, the NRC and EPRI developed a process to identify important active systems and to maintain appropriate regulatory oversight of those systems, called the Regulatory Treatment of Non-Safety Systems (RTNSS).  This process does not require that the active systems brought under regulatory oversight meet all safety-related criteria, but rather that these controls provide a high level of confidence that active systems having a significant safety role are available when they are challenged.</w:t>
      </w:r>
    </w:p>
    <w:p w:rsidR="00E61048" w:rsidRDefault="00E6104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232E4D" w:rsidRDefault="004D6BA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232E4D" w:rsidSect="00232E4D">
          <w:pgSz w:w="12240" w:h="15840"/>
          <w:pgMar w:top="1440" w:right="1440" w:bottom="1440" w:left="1440" w:header="1440" w:footer="1440" w:gutter="0"/>
          <w:cols w:space="720"/>
          <w:docGrid w:linePitch="360"/>
        </w:sectPr>
      </w:pPr>
      <w:r>
        <w:rPr>
          <w:rFonts w:cs="Arial"/>
          <w:szCs w:val="22"/>
        </w:rPr>
        <w:t>07.1</w:t>
      </w:r>
      <w:r w:rsidR="00AC235B">
        <w:rPr>
          <w:rFonts w:cs="Arial"/>
          <w:szCs w:val="22"/>
        </w:rPr>
        <w:t>4</w:t>
      </w:r>
      <w:r>
        <w:rPr>
          <w:rFonts w:cs="Arial"/>
          <w:szCs w:val="22"/>
        </w:rPr>
        <w:tab/>
      </w:r>
      <w:r w:rsidR="00E61048" w:rsidRPr="00E61048">
        <w:rPr>
          <w:rFonts w:cs="Arial"/>
          <w:szCs w:val="22"/>
          <w:u w:val="single"/>
        </w:rPr>
        <w:t>Reliability Assurance Program</w:t>
      </w:r>
      <w:r w:rsidR="00C831B9">
        <w:rPr>
          <w:rFonts w:cs="Arial"/>
          <w:szCs w:val="22"/>
          <w:u w:val="single"/>
        </w:rPr>
        <w:fldChar w:fldCharType="begin"/>
      </w:r>
      <w:r w:rsidR="00DF6475">
        <w:instrText xml:space="preserve"> TC "</w:instrText>
      </w:r>
      <w:bookmarkStart w:id="624" w:name="_Toc361140240"/>
      <w:bookmarkStart w:id="625" w:name="_Toc362608345"/>
      <w:bookmarkStart w:id="626" w:name="_Toc364854594"/>
      <w:bookmarkStart w:id="627" w:name="_Toc364854754"/>
      <w:bookmarkStart w:id="628" w:name="_Toc395690498"/>
      <w:r w:rsidR="00DF6475" w:rsidRPr="00224857">
        <w:rPr>
          <w:rFonts w:cs="Arial"/>
          <w:szCs w:val="22"/>
        </w:rPr>
        <w:instrText>07.1</w:instrText>
      </w:r>
      <w:r w:rsidR="00AC235B">
        <w:rPr>
          <w:rFonts w:cs="Arial"/>
          <w:szCs w:val="22"/>
        </w:rPr>
        <w:instrText>4</w:instrText>
      </w:r>
      <w:r w:rsidR="00DF6475" w:rsidRPr="00224857">
        <w:rPr>
          <w:rFonts w:cs="Arial"/>
          <w:szCs w:val="22"/>
        </w:rPr>
        <w:tab/>
      </w:r>
      <w:r w:rsidR="00DF6475" w:rsidRPr="00224857">
        <w:rPr>
          <w:rFonts w:cs="Arial"/>
          <w:szCs w:val="22"/>
          <w:u w:val="single"/>
        </w:rPr>
        <w:instrText>Reliability Assurance Program</w:instrText>
      </w:r>
      <w:bookmarkEnd w:id="624"/>
      <w:bookmarkEnd w:id="625"/>
      <w:bookmarkEnd w:id="626"/>
      <w:bookmarkEnd w:id="627"/>
      <w:bookmarkEnd w:id="628"/>
      <w:r w:rsidR="00DF6475">
        <w:instrText xml:space="preserve">" \f C \l "2" </w:instrText>
      </w:r>
      <w:r w:rsidR="00C831B9">
        <w:rPr>
          <w:rFonts w:cs="Arial"/>
          <w:szCs w:val="22"/>
          <w:u w:val="single"/>
        </w:rPr>
        <w:fldChar w:fldCharType="end"/>
      </w:r>
      <w:r w:rsidRPr="004D6BA8">
        <w:rPr>
          <w:rFonts w:cs="Arial"/>
          <w:szCs w:val="22"/>
        </w:rPr>
        <w:t xml:space="preserve">.  The Reliability Assurance Program (RAP) applies to those </w:t>
      </w:r>
      <w:proofErr w:type="gramStart"/>
      <w:r w:rsidR="0044400E">
        <w:rPr>
          <w:rFonts w:cs="Arial"/>
          <w:szCs w:val="22"/>
        </w:rPr>
        <w:t xml:space="preserve">SSCs </w:t>
      </w:r>
      <w:r w:rsidR="0044400E" w:rsidRPr="004D6BA8">
        <w:rPr>
          <w:rFonts w:cs="Arial"/>
          <w:szCs w:val="22"/>
        </w:rPr>
        <w:t xml:space="preserve"> </w:t>
      </w:r>
      <w:r w:rsidRPr="004D6BA8">
        <w:rPr>
          <w:rFonts w:cs="Arial"/>
          <w:szCs w:val="22"/>
        </w:rPr>
        <w:t>that</w:t>
      </w:r>
      <w:proofErr w:type="gramEnd"/>
      <w:r w:rsidRPr="004D6BA8">
        <w:rPr>
          <w:rFonts w:cs="Arial"/>
          <w:szCs w:val="22"/>
        </w:rPr>
        <w:t xml:space="preserve"> are identified as being </w:t>
      </w:r>
    </w:p>
    <w:p w:rsidR="004D6BA8" w:rsidRPr="004D6BA8" w:rsidRDefault="004D6BA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D6BA8">
        <w:rPr>
          <w:rFonts w:cs="Arial"/>
          <w:szCs w:val="22"/>
        </w:rPr>
        <w:lastRenderedPageBreak/>
        <w:t xml:space="preserve">significant contributors to plant safety as determined by using probabilistic, deterministic, or other methods of analysis, </w:t>
      </w:r>
      <w:r w:rsidR="0044400E">
        <w:rPr>
          <w:rFonts w:cs="Arial"/>
          <w:szCs w:val="22"/>
        </w:rPr>
        <w:t>including</w:t>
      </w:r>
      <w:r w:rsidR="0044400E" w:rsidRPr="004D6BA8">
        <w:rPr>
          <w:rFonts w:cs="Arial"/>
          <w:szCs w:val="22"/>
        </w:rPr>
        <w:t xml:space="preserve"> </w:t>
      </w:r>
      <w:r w:rsidRPr="004D6BA8">
        <w:rPr>
          <w:rFonts w:cs="Arial"/>
          <w:szCs w:val="22"/>
        </w:rPr>
        <w:t>information obtained from sources such as the plant- and site-specific probabilistic risk analysis, industry operating experience, relevant component failure data bases, and expert panels.  The RAP is implemented in two stages.  The first stage applies to reliability assurance activities that occur before the initial fuel load, known as the Design Reliability Assurance Program (D-RAP).  The second stage applies to reliability assurance activities for an operating plant.  The D-RAP ensures that the reliability of SSCs within the scope of the RAP is properly considered and designed into the plant and is implemented through the reactor design, procurement, fabrication, construction, and preoperational test activities and programs.  The SSCs included in the RTNSS are also included in the D-RAP.  The RAP is initially verified during the COL application review phase via an audit conducted by the NRC staff in accordance with the guidance in the Standard Review Plan and the NRC safety evaluation review process.  During construction, when conducting inspections to review a targeted ITAAC for the D-RAP, Region II will verify that the D-RAP has been properly implemented as follows:</w:t>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4D6BA8" w:rsidRPr="004D6BA8" w:rsidRDefault="004D6BA8"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outlineLvl w:val="1"/>
        <w:rPr>
          <w:rFonts w:cs="Arial"/>
          <w:szCs w:val="22"/>
        </w:rPr>
      </w:pPr>
      <w:r w:rsidRPr="004D6BA8">
        <w:rPr>
          <w:rFonts w:cs="Arial"/>
          <w:szCs w:val="22"/>
        </w:rPr>
        <w:t>a.</w:t>
      </w:r>
      <w:r w:rsidRPr="004D6BA8">
        <w:rPr>
          <w:rFonts w:cs="Arial"/>
          <w:szCs w:val="22"/>
        </w:rPr>
        <w:tab/>
        <w:t>For the safety-related systems within the scope of the RAP, determine whether the engineering design verification or other inspection performed by the NRC staff provides a sufficient basis for confirming that engineering issues for safety-related SSCs have been performed under a staff reviewed Quality Assurance Program that meets 10 CFR Part 50 Appendix B requirements.</w:t>
      </w:r>
    </w:p>
    <w:p w:rsidR="004D6BA8" w:rsidRPr="004D6BA8" w:rsidRDefault="004D6BA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4D6BA8" w:rsidRPr="004D6BA8" w:rsidRDefault="004D6BA8"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outlineLvl w:val="1"/>
        <w:rPr>
          <w:rFonts w:cs="Arial"/>
          <w:szCs w:val="22"/>
        </w:rPr>
      </w:pPr>
      <w:r w:rsidRPr="004D6BA8">
        <w:rPr>
          <w:rFonts w:cs="Arial"/>
          <w:szCs w:val="22"/>
        </w:rPr>
        <w:t>b.</w:t>
      </w:r>
      <w:r w:rsidRPr="004D6BA8">
        <w:rPr>
          <w:rFonts w:cs="Arial"/>
          <w:szCs w:val="22"/>
        </w:rPr>
        <w:tab/>
        <w:t xml:space="preserve">For the non–safety-related systems within the scope of the RAP, determine whether the engineering issues for RAP SSCs has been performed under a reliability assurance program that the staff has reviewed. </w:t>
      </w:r>
    </w:p>
    <w:p w:rsidR="004D6BA8" w:rsidRPr="004D6BA8" w:rsidRDefault="004D6BA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E61048" w:rsidRDefault="004D6BA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D6BA8">
        <w:rPr>
          <w:rFonts w:cs="Arial"/>
          <w:szCs w:val="22"/>
        </w:rPr>
        <w:t>Note that the D-RAP ITAAC inspection is meant to verify proper implementation of the program.  Field inspections of SSCs within the scope of the RAP should be conducted pursuant to ITAACs that are associated with those SSCs and not under the D-RAP ITAAC.</w:t>
      </w:r>
    </w:p>
    <w:p w:rsidR="00E61048" w:rsidRDefault="00E6104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E61048" w:rsidRDefault="005A407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07.1</w:t>
      </w:r>
      <w:r w:rsidR="00AC235B">
        <w:rPr>
          <w:rFonts w:cs="Arial"/>
          <w:szCs w:val="22"/>
        </w:rPr>
        <w:t>5</w:t>
      </w:r>
      <w:r>
        <w:rPr>
          <w:rFonts w:cs="Arial"/>
          <w:szCs w:val="22"/>
        </w:rPr>
        <w:tab/>
      </w:r>
      <w:proofErr w:type="spellStart"/>
      <w:r w:rsidR="00E61048" w:rsidRPr="00E61048">
        <w:rPr>
          <w:rFonts w:cs="Arial"/>
          <w:szCs w:val="22"/>
          <w:u w:val="single"/>
        </w:rPr>
        <w:t>Reportability</w:t>
      </w:r>
      <w:proofErr w:type="spellEnd"/>
      <w:r w:rsidR="00E61048" w:rsidRPr="00E61048">
        <w:rPr>
          <w:rFonts w:cs="Arial"/>
          <w:szCs w:val="22"/>
          <w:u w:val="single"/>
        </w:rPr>
        <w:t xml:space="preserve"> Under 10 CFR Part 50.55(e) and 10 CFR Part 21</w:t>
      </w:r>
      <w:r w:rsidR="00C831B9">
        <w:rPr>
          <w:rFonts w:cs="Arial"/>
          <w:szCs w:val="22"/>
          <w:u w:val="single"/>
        </w:rPr>
        <w:fldChar w:fldCharType="begin"/>
      </w:r>
      <w:r w:rsidR="00DF6475">
        <w:instrText xml:space="preserve"> TC "</w:instrText>
      </w:r>
      <w:bookmarkStart w:id="629" w:name="_Toc361140241"/>
      <w:bookmarkStart w:id="630" w:name="_Toc362608346"/>
      <w:bookmarkStart w:id="631" w:name="_Toc364854595"/>
      <w:bookmarkStart w:id="632" w:name="_Toc364854755"/>
      <w:bookmarkStart w:id="633" w:name="_Toc395690499"/>
      <w:r w:rsidR="00DF6475" w:rsidRPr="0097635D">
        <w:rPr>
          <w:rFonts w:cs="Arial"/>
          <w:szCs w:val="22"/>
        </w:rPr>
        <w:instrText>07.1</w:instrText>
      </w:r>
      <w:r w:rsidR="00AC235B">
        <w:rPr>
          <w:rFonts w:cs="Arial"/>
          <w:szCs w:val="22"/>
        </w:rPr>
        <w:instrText>5</w:instrText>
      </w:r>
      <w:r w:rsidR="00DF6475" w:rsidRPr="0097635D">
        <w:rPr>
          <w:rFonts w:cs="Arial"/>
          <w:szCs w:val="22"/>
        </w:rPr>
        <w:tab/>
      </w:r>
      <w:r w:rsidR="00DF6475" w:rsidRPr="0097635D">
        <w:rPr>
          <w:rFonts w:cs="Arial"/>
          <w:szCs w:val="22"/>
          <w:u w:val="single"/>
        </w:rPr>
        <w:instrText>Reportability Under 10 CFR Part 50.55(e) and 10 CFR Part 21</w:instrText>
      </w:r>
      <w:bookmarkEnd w:id="629"/>
      <w:bookmarkEnd w:id="630"/>
      <w:bookmarkEnd w:id="631"/>
      <w:bookmarkEnd w:id="632"/>
      <w:bookmarkEnd w:id="633"/>
      <w:r w:rsidR="00DF6475">
        <w:instrText>" \f C \l "2</w:instrText>
      </w:r>
      <w:proofErr w:type="gramStart"/>
      <w:r w:rsidR="00DF6475">
        <w:instrText xml:space="preserve">" </w:instrText>
      </w:r>
      <w:proofErr w:type="gramEnd"/>
      <w:r w:rsidR="00C831B9">
        <w:rPr>
          <w:rFonts w:cs="Arial"/>
          <w:szCs w:val="22"/>
          <w:u w:val="single"/>
        </w:rPr>
        <w:fldChar w:fldCharType="end"/>
      </w:r>
      <w:r w:rsidRPr="005A4071">
        <w:rPr>
          <w:rFonts w:cs="Arial"/>
          <w:szCs w:val="22"/>
        </w:rPr>
        <w:t xml:space="preserve">.  The regulatory requirements for reporting of defects that have been determined to be substantial safety hazards during construction are contained in 10 CFR Part 50.55(e) and 10 CFR Part 21, which are very similar and implement Section 206 of the Energy Reorganization Act (ERA).  72 FR 49352, dated August 28, 2007, provided a description of how Section 206 of the ERA is implemented through the regulations contained in 10 CFR Part 50.55(e) and 10 CFR Part 21 for plants licensed pursuant to Part 52.  With regard to COL holders, 10 CFR Part 50.55(e) is applicable prior to an affirmative 10 CFR Part 52.103(g) </w:t>
      </w:r>
      <w:r w:rsidR="009224D2">
        <w:rPr>
          <w:rFonts w:cs="Arial"/>
          <w:szCs w:val="22"/>
        </w:rPr>
        <w:t>finding</w:t>
      </w:r>
      <w:r w:rsidRPr="005A4071">
        <w:rPr>
          <w:rFonts w:cs="Arial"/>
          <w:szCs w:val="22"/>
        </w:rPr>
        <w:t xml:space="preserve"> and 10 CFR Part 21 is applicable after this </w:t>
      </w:r>
      <w:r w:rsidR="009224D2">
        <w:rPr>
          <w:rFonts w:cs="Arial"/>
          <w:szCs w:val="22"/>
        </w:rPr>
        <w:t>finding</w:t>
      </w:r>
      <w:r w:rsidRPr="005A4071">
        <w:rPr>
          <w:rFonts w:cs="Arial"/>
          <w:szCs w:val="22"/>
        </w:rPr>
        <w:t>.  10 CFR Part 50.55(e) is also applicable to entities that are performing construction or the functional equivalent of construction; however, when an entity is acting as agent of the licensee, the licensee retains ultimate reporting responsibility.  Suppliers that provide basic components (parts) which the licensee and/or its constructors use to build the nuclear power plant are subject to 10 CFR Part 21, and not 10 CFR Part 50.55(e).</w:t>
      </w:r>
    </w:p>
    <w:p w:rsidR="005A4071" w:rsidRPr="005A4071" w:rsidRDefault="005A407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232E4D" w:rsidRDefault="005A407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232E4D" w:rsidSect="00232E4D">
          <w:pgSz w:w="12240" w:h="15840"/>
          <w:pgMar w:top="1440" w:right="1440" w:bottom="1440" w:left="1440" w:header="1440" w:footer="1440" w:gutter="0"/>
          <w:cols w:space="720"/>
          <w:docGrid w:linePitch="360"/>
        </w:sectPr>
      </w:pPr>
      <w:r w:rsidRPr="005A4071">
        <w:rPr>
          <w:rFonts w:cs="Arial"/>
          <w:szCs w:val="22"/>
        </w:rPr>
        <w:t xml:space="preserve">The FRN also addressed </w:t>
      </w:r>
      <w:proofErr w:type="spellStart"/>
      <w:r w:rsidRPr="005A4071">
        <w:rPr>
          <w:rFonts w:cs="Arial"/>
          <w:szCs w:val="22"/>
        </w:rPr>
        <w:t>reportability</w:t>
      </w:r>
      <w:proofErr w:type="spellEnd"/>
      <w:r w:rsidRPr="005A4071">
        <w:rPr>
          <w:rFonts w:cs="Arial"/>
          <w:szCs w:val="22"/>
        </w:rPr>
        <w:t xml:space="preserve"> for other aspects of regulatory life other than construction and operation, such as the early site permit (ESP) and the design certification/rule (DCD).  The FRN position was that the ESP and design certification were the equivalent of a basic </w:t>
      </w:r>
    </w:p>
    <w:p w:rsidR="005A4071" w:rsidRPr="005A4071" w:rsidRDefault="005A407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roofErr w:type="gramStart"/>
      <w:r w:rsidRPr="005A4071">
        <w:rPr>
          <w:rFonts w:cs="Arial"/>
          <w:szCs w:val="22"/>
        </w:rPr>
        <w:lastRenderedPageBreak/>
        <w:t>component</w:t>
      </w:r>
      <w:proofErr w:type="gramEnd"/>
      <w:r w:rsidRPr="005A4071">
        <w:rPr>
          <w:rFonts w:cs="Arial"/>
          <w:szCs w:val="22"/>
        </w:rPr>
        <w:t xml:space="preserve"> that a licensee was going to use to construct a plant.  As such, part 21 reporting requirements would be applicable for defects that could cause substantial safety hazards.  These evaluations would be for items specific to the NRC approved document (ESP or DCD) referenced.  For example, specific deviations in the revision of the AP1000 DCD approved by the NRC for the design certification contained in Part 52 Appendix D would be required to be evaluated under Part 21, and if determined to be a substantial safety hazard/defect, reported to the NRC by Westinghouse.</w:t>
      </w:r>
    </w:p>
    <w:p w:rsidR="005A4071" w:rsidRPr="005A4071" w:rsidRDefault="005A407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E61048" w:rsidRDefault="00377E3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C000F2">
        <w:rPr>
          <w:rFonts w:cs="Arial"/>
          <w:szCs w:val="22"/>
        </w:rPr>
        <w:t>0</w:t>
      </w:r>
      <w:r w:rsidR="00A759C6">
        <w:rPr>
          <w:rFonts w:cs="Arial"/>
          <w:szCs w:val="22"/>
        </w:rPr>
        <w:t>7</w:t>
      </w:r>
      <w:r w:rsidR="0057624E" w:rsidRPr="00C000F2">
        <w:rPr>
          <w:rFonts w:cs="Arial"/>
          <w:szCs w:val="22"/>
        </w:rPr>
        <w:t>.</w:t>
      </w:r>
      <w:r w:rsidR="00C266C0">
        <w:rPr>
          <w:rFonts w:cs="Arial"/>
          <w:szCs w:val="22"/>
        </w:rPr>
        <w:t>1</w:t>
      </w:r>
      <w:r w:rsidR="00AC235B">
        <w:rPr>
          <w:rFonts w:cs="Arial"/>
          <w:szCs w:val="22"/>
        </w:rPr>
        <w:t>6</w:t>
      </w:r>
      <w:r w:rsidR="0057624E" w:rsidRPr="00C000F2">
        <w:rPr>
          <w:rFonts w:cs="Arial"/>
          <w:szCs w:val="22"/>
        </w:rPr>
        <w:tab/>
      </w:r>
      <w:r w:rsidR="0057624E" w:rsidRPr="00C000F2">
        <w:rPr>
          <w:rFonts w:cs="Arial"/>
          <w:szCs w:val="22"/>
          <w:u w:val="single"/>
        </w:rPr>
        <w:t>Documenting Inspection Results</w:t>
      </w:r>
      <w:bookmarkEnd w:id="612"/>
      <w:r w:rsidR="00C831B9" w:rsidRPr="00C000F2">
        <w:rPr>
          <w:rFonts w:cs="Arial"/>
          <w:szCs w:val="22"/>
          <w:u w:val="single"/>
        </w:rPr>
        <w:fldChar w:fldCharType="begin"/>
      </w:r>
      <w:r w:rsidR="005F2017" w:rsidRPr="00C000F2">
        <w:rPr>
          <w:rFonts w:cs="Arial"/>
          <w:szCs w:val="22"/>
        </w:rPr>
        <w:instrText xml:space="preserve"> TC "</w:instrText>
      </w:r>
      <w:bookmarkStart w:id="634" w:name="_Toc361140242"/>
      <w:bookmarkStart w:id="635" w:name="_Toc362608347"/>
      <w:bookmarkStart w:id="636" w:name="_Toc364854596"/>
      <w:bookmarkStart w:id="637" w:name="_Toc364854756"/>
      <w:bookmarkStart w:id="638" w:name="_Toc395690500"/>
      <w:r w:rsidR="005F2017" w:rsidRPr="00C000F2">
        <w:rPr>
          <w:rFonts w:cs="Arial"/>
          <w:szCs w:val="22"/>
        </w:rPr>
        <w:instrText>07.</w:instrText>
      </w:r>
      <w:r w:rsidR="00DF6475">
        <w:rPr>
          <w:rFonts w:cs="Arial"/>
          <w:szCs w:val="22"/>
        </w:rPr>
        <w:instrText>1</w:instrText>
      </w:r>
      <w:r w:rsidR="00AC235B">
        <w:rPr>
          <w:rFonts w:cs="Arial"/>
          <w:szCs w:val="22"/>
        </w:rPr>
        <w:instrText>6</w:instrText>
      </w:r>
      <w:r w:rsidR="005F2017" w:rsidRPr="00C000F2">
        <w:rPr>
          <w:rFonts w:cs="Arial"/>
          <w:szCs w:val="22"/>
        </w:rPr>
        <w:tab/>
      </w:r>
      <w:r w:rsidR="005F2017" w:rsidRPr="00C000F2">
        <w:rPr>
          <w:rFonts w:cs="Arial"/>
          <w:szCs w:val="22"/>
          <w:u w:val="single"/>
        </w:rPr>
        <w:instrText>Documenting Inspection Results</w:instrText>
      </w:r>
      <w:bookmarkEnd w:id="634"/>
      <w:bookmarkEnd w:id="635"/>
      <w:bookmarkEnd w:id="636"/>
      <w:bookmarkEnd w:id="637"/>
      <w:bookmarkEnd w:id="638"/>
      <w:r w:rsidR="005F2017" w:rsidRPr="00C000F2">
        <w:rPr>
          <w:rFonts w:cs="Arial"/>
          <w:szCs w:val="22"/>
        </w:rPr>
        <w:instrText xml:space="preserve">" \f C \l "2" </w:instrText>
      </w:r>
      <w:r w:rsidR="00C831B9" w:rsidRPr="00C000F2">
        <w:rPr>
          <w:rFonts w:cs="Arial"/>
          <w:szCs w:val="22"/>
          <w:u w:val="single"/>
        </w:rPr>
        <w:fldChar w:fldCharType="end"/>
      </w:r>
      <w:r w:rsidR="0057624E" w:rsidRPr="00C000F2">
        <w:rPr>
          <w:rFonts w:cs="Arial"/>
          <w:szCs w:val="22"/>
        </w:rPr>
        <w:t xml:space="preserve">.  </w:t>
      </w:r>
      <w:r w:rsidR="00694026" w:rsidRPr="00694026">
        <w:rPr>
          <w:rFonts w:cs="Arial"/>
          <w:szCs w:val="22"/>
        </w:rPr>
        <w:t>The purpose of reporting inspection results is to document the inspection scope and the findings identified while conducting the inspection.  The NRC does not have objective criteria for evaluating inspector observations.  Therefore, inspector observations will not be documented in baseline inspection reports and are not incorporated into the assessment process.</w:t>
      </w:r>
      <w:r w:rsidR="0057624E" w:rsidRPr="00C000F2">
        <w:rPr>
          <w:rFonts w:cs="Arial"/>
          <w:szCs w:val="22"/>
        </w:rPr>
        <w:t xml:space="preserve">  The scope of daily activities conducted by the</w:t>
      </w:r>
      <w:r w:rsidR="00F82D70">
        <w:rPr>
          <w:rFonts w:cs="Arial"/>
          <w:szCs w:val="22"/>
        </w:rPr>
        <w:t xml:space="preserve"> </w:t>
      </w:r>
      <w:r w:rsidR="009B5353" w:rsidRPr="00C000F2">
        <w:rPr>
          <w:rFonts w:cs="Arial"/>
          <w:szCs w:val="22"/>
        </w:rPr>
        <w:t xml:space="preserve">resident inspectors does not require </w:t>
      </w:r>
      <w:r w:rsidR="0057624E" w:rsidRPr="00C000F2">
        <w:rPr>
          <w:rFonts w:cs="Arial"/>
          <w:szCs w:val="22"/>
        </w:rPr>
        <w:t xml:space="preserve">documentation in inspection reports.  Issues identified </w:t>
      </w:r>
      <w:r w:rsidR="00475910" w:rsidRPr="00C000F2">
        <w:rPr>
          <w:rFonts w:cs="Arial"/>
          <w:szCs w:val="22"/>
        </w:rPr>
        <w:t>during inspections</w:t>
      </w:r>
      <w:r w:rsidR="0057624E" w:rsidRPr="00C000F2">
        <w:rPr>
          <w:rFonts w:cs="Arial"/>
          <w:szCs w:val="22"/>
        </w:rPr>
        <w:t xml:space="preserve"> will be documented in accordance with the guidance and requirements in IMC 0613, “</w:t>
      </w:r>
      <w:r w:rsidR="00A845CB" w:rsidRPr="00C000F2">
        <w:rPr>
          <w:rFonts w:cs="Arial"/>
          <w:szCs w:val="22"/>
        </w:rPr>
        <w:t>Power Reactor Construction Inspection Reports</w:t>
      </w:r>
      <w:r w:rsidR="00F52F80" w:rsidRPr="00C000F2">
        <w:rPr>
          <w:rFonts w:cs="Arial"/>
          <w:szCs w:val="22"/>
        </w:rPr>
        <w:t>,</w:t>
      </w:r>
      <w:r w:rsidR="0057624E" w:rsidRPr="00C000F2">
        <w:rPr>
          <w:rFonts w:cs="Arial"/>
          <w:szCs w:val="22"/>
        </w:rPr>
        <w:t>”</w:t>
      </w:r>
      <w:bookmarkEnd w:id="613"/>
      <w:r w:rsidR="00F52F80" w:rsidRPr="00C000F2">
        <w:rPr>
          <w:rFonts w:cs="Arial"/>
          <w:szCs w:val="22"/>
        </w:rPr>
        <w:t xml:space="preserve"> and IMC 0617, “Vendor and Quality Assurance Implementation Inspection Reports,” as appropriate.</w:t>
      </w:r>
      <w:bookmarkStart w:id="639" w:name="resources"/>
      <w:bookmarkStart w:id="640" w:name="_Toc269212521"/>
    </w:p>
    <w:p w:rsidR="006225C3" w:rsidRPr="00C000F2" w:rsidRDefault="00C8600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 </w:t>
      </w:r>
    </w:p>
    <w:p w:rsidR="00E81436" w:rsidRDefault="00377E31" w:rsidP="00E814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C000F2">
        <w:rPr>
          <w:rFonts w:cs="Arial"/>
          <w:szCs w:val="22"/>
        </w:rPr>
        <w:t>0</w:t>
      </w:r>
      <w:r w:rsidR="00A759C6">
        <w:rPr>
          <w:rFonts w:cs="Arial"/>
          <w:szCs w:val="22"/>
        </w:rPr>
        <w:t>7</w:t>
      </w:r>
      <w:r w:rsidR="0057624E" w:rsidRPr="00C000F2">
        <w:rPr>
          <w:rFonts w:cs="Arial"/>
          <w:szCs w:val="22"/>
        </w:rPr>
        <w:t>.1</w:t>
      </w:r>
      <w:r w:rsidR="00AC235B">
        <w:rPr>
          <w:rFonts w:cs="Arial"/>
          <w:szCs w:val="22"/>
        </w:rPr>
        <w:t>7</w:t>
      </w:r>
      <w:r w:rsidR="00D169D1" w:rsidRPr="00C000F2">
        <w:rPr>
          <w:rFonts w:cs="Arial"/>
          <w:szCs w:val="22"/>
        </w:rPr>
        <w:tab/>
      </w:r>
      <w:r w:rsidR="00E4116B" w:rsidRPr="00C000F2">
        <w:rPr>
          <w:rStyle w:val="Header02Char"/>
          <w:sz w:val="22"/>
          <w:szCs w:val="22"/>
        </w:rPr>
        <w:t>Construction Project Resource</w:t>
      </w:r>
      <w:r w:rsidR="00055E40" w:rsidRPr="00C000F2">
        <w:rPr>
          <w:rStyle w:val="Header02Char"/>
          <w:sz w:val="22"/>
          <w:szCs w:val="22"/>
        </w:rPr>
        <w:t xml:space="preserve"> Estimate</w:t>
      </w:r>
      <w:bookmarkStart w:id="641" w:name="_Toc269209815"/>
      <w:bookmarkStart w:id="642" w:name="_Toc269210355"/>
      <w:bookmarkEnd w:id="639"/>
      <w:r w:rsidR="00C831B9" w:rsidRPr="00C000F2">
        <w:rPr>
          <w:rStyle w:val="Header02Char"/>
          <w:sz w:val="22"/>
          <w:szCs w:val="22"/>
        </w:rPr>
        <w:fldChar w:fldCharType="begin"/>
      </w:r>
      <w:r w:rsidR="005F2017" w:rsidRPr="00C000F2">
        <w:rPr>
          <w:rFonts w:cs="Arial"/>
          <w:szCs w:val="22"/>
        </w:rPr>
        <w:instrText xml:space="preserve"> TC "</w:instrText>
      </w:r>
      <w:bookmarkStart w:id="643" w:name="_Toc361140243"/>
      <w:bookmarkStart w:id="644" w:name="_Toc362608348"/>
      <w:bookmarkStart w:id="645" w:name="_Toc364854597"/>
      <w:bookmarkStart w:id="646" w:name="_Toc364854757"/>
      <w:bookmarkStart w:id="647" w:name="_Toc395690501"/>
      <w:r w:rsidR="005F2017" w:rsidRPr="00C000F2">
        <w:rPr>
          <w:rFonts w:cs="Arial"/>
          <w:szCs w:val="22"/>
        </w:rPr>
        <w:instrText>07.1</w:instrText>
      </w:r>
      <w:r w:rsidR="00AC235B">
        <w:rPr>
          <w:rFonts w:cs="Arial"/>
          <w:szCs w:val="22"/>
        </w:rPr>
        <w:instrText>7</w:instrText>
      </w:r>
      <w:r w:rsidR="005F2017" w:rsidRPr="00C000F2">
        <w:rPr>
          <w:rFonts w:cs="Arial"/>
          <w:szCs w:val="22"/>
        </w:rPr>
        <w:tab/>
      </w:r>
      <w:r w:rsidR="005F2017" w:rsidRPr="00C000F2">
        <w:rPr>
          <w:rStyle w:val="Header02Char"/>
          <w:sz w:val="22"/>
          <w:szCs w:val="22"/>
        </w:rPr>
        <w:instrText>Construction Project Resource Estimate</w:instrText>
      </w:r>
      <w:bookmarkEnd w:id="643"/>
      <w:bookmarkEnd w:id="644"/>
      <w:bookmarkEnd w:id="645"/>
      <w:bookmarkEnd w:id="646"/>
      <w:bookmarkEnd w:id="647"/>
      <w:r w:rsidR="005F2017" w:rsidRPr="00C000F2">
        <w:rPr>
          <w:rFonts w:cs="Arial"/>
          <w:szCs w:val="22"/>
        </w:rPr>
        <w:instrText xml:space="preserve">" \f C \l "2" </w:instrText>
      </w:r>
      <w:r w:rsidR="00C831B9" w:rsidRPr="00C000F2">
        <w:rPr>
          <w:rStyle w:val="Header02Char"/>
          <w:sz w:val="22"/>
          <w:szCs w:val="22"/>
        </w:rPr>
        <w:fldChar w:fldCharType="end"/>
      </w:r>
      <w:bookmarkStart w:id="648" w:name="_Toc269211678"/>
      <w:r w:rsidR="00FD35C7" w:rsidRPr="00C000F2">
        <w:rPr>
          <w:rStyle w:val="Header02Char"/>
          <w:sz w:val="22"/>
          <w:szCs w:val="22"/>
          <w:u w:val="none"/>
        </w:rPr>
        <w:t>.</w:t>
      </w:r>
      <w:bookmarkEnd w:id="641"/>
      <w:bookmarkEnd w:id="642"/>
      <w:bookmarkEnd w:id="648"/>
      <w:r w:rsidR="00D169D1" w:rsidRPr="00C000F2">
        <w:rPr>
          <w:rFonts w:cs="Arial"/>
          <w:szCs w:val="22"/>
        </w:rPr>
        <w:t xml:space="preserve">  </w:t>
      </w:r>
      <w:r w:rsidR="00055E40" w:rsidRPr="00C000F2">
        <w:rPr>
          <w:rFonts w:cs="Arial"/>
          <w:szCs w:val="22"/>
        </w:rPr>
        <w:t xml:space="preserve">The initial </w:t>
      </w:r>
      <w:r w:rsidR="00517EFE">
        <w:rPr>
          <w:rFonts w:cs="Arial"/>
          <w:szCs w:val="22"/>
        </w:rPr>
        <w:t xml:space="preserve">direct </w:t>
      </w:r>
      <w:r w:rsidR="00055E40" w:rsidRPr="00C000F2">
        <w:rPr>
          <w:rFonts w:cs="Arial"/>
          <w:szCs w:val="22"/>
        </w:rPr>
        <w:t xml:space="preserve">inspection effort estimate </w:t>
      </w:r>
      <w:r w:rsidR="00E4116B" w:rsidRPr="00C000F2">
        <w:rPr>
          <w:rFonts w:cs="Arial"/>
          <w:szCs w:val="22"/>
        </w:rPr>
        <w:t>is</w:t>
      </w:r>
      <w:r w:rsidR="00055E40" w:rsidRPr="00C000F2">
        <w:rPr>
          <w:rFonts w:cs="Arial"/>
          <w:szCs w:val="22"/>
        </w:rPr>
        <w:t xml:space="preserve"> 35,000 </w:t>
      </w:r>
      <w:r w:rsidR="009B5353" w:rsidRPr="00C000F2">
        <w:rPr>
          <w:rFonts w:cs="Arial"/>
          <w:szCs w:val="22"/>
        </w:rPr>
        <w:t>hours per unit over the life</w:t>
      </w:r>
      <w:r w:rsidR="00055E40" w:rsidRPr="00C000F2">
        <w:rPr>
          <w:rFonts w:cs="Arial"/>
          <w:szCs w:val="22"/>
        </w:rPr>
        <w:t xml:space="preserve"> of the construction project.  This number includes 15,000 hours for ITAAC-</w:t>
      </w:r>
      <w:r w:rsidR="00EB08A4" w:rsidRPr="00C000F2">
        <w:rPr>
          <w:rFonts w:cs="Arial"/>
          <w:szCs w:val="22"/>
        </w:rPr>
        <w:t xml:space="preserve">completion </w:t>
      </w:r>
      <w:r w:rsidR="00055E40" w:rsidRPr="00C000F2">
        <w:rPr>
          <w:rFonts w:cs="Arial"/>
          <w:szCs w:val="22"/>
        </w:rPr>
        <w:t xml:space="preserve">inspections, 10,000 hours for programmatic and operational </w:t>
      </w:r>
      <w:r w:rsidR="005B20FD" w:rsidRPr="00C000F2">
        <w:rPr>
          <w:rFonts w:cs="Arial"/>
          <w:szCs w:val="22"/>
        </w:rPr>
        <w:t xml:space="preserve">program </w:t>
      </w:r>
      <w:r w:rsidR="00055E40" w:rsidRPr="00C000F2">
        <w:rPr>
          <w:rFonts w:cs="Arial"/>
          <w:szCs w:val="22"/>
        </w:rPr>
        <w:t>inspections, 5,000 hours for reactive inspections above the baseline program in response to licensee performance issues</w:t>
      </w:r>
      <w:r w:rsidR="00517EFE">
        <w:rPr>
          <w:rFonts w:cs="Arial"/>
          <w:szCs w:val="22"/>
        </w:rPr>
        <w:t xml:space="preserve">, </w:t>
      </w:r>
      <w:r w:rsidR="00055E40" w:rsidRPr="00C000F2">
        <w:rPr>
          <w:rFonts w:cs="Arial"/>
          <w:szCs w:val="22"/>
        </w:rPr>
        <w:t>allegations</w:t>
      </w:r>
      <w:r w:rsidR="00517EFE">
        <w:rPr>
          <w:rFonts w:cs="Arial"/>
          <w:szCs w:val="22"/>
        </w:rPr>
        <w:t>,</w:t>
      </w:r>
      <w:r w:rsidR="009F7D73" w:rsidRPr="00C000F2">
        <w:rPr>
          <w:rFonts w:cs="Arial"/>
          <w:szCs w:val="22"/>
        </w:rPr>
        <w:t xml:space="preserve"> and non-performance issues/events</w:t>
      </w:r>
      <w:r w:rsidR="00055E40" w:rsidRPr="00C000F2">
        <w:rPr>
          <w:rFonts w:cs="Arial"/>
          <w:szCs w:val="22"/>
        </w:rPr>
        <w:t xml:space="preserve">, and 5,000 hours for technical support for </w:t>
      </w:r>
      <w:r w:rsidR="00726100" w:rsidRPr="00C000F2">
        <w:rPr>
          <w:rFonts w:cs="Arial"/>
          <w:szCs w:val="22"/>
        </w:rPr>
        <w:t>construction</w:t>
      </w:r>
      <w:r w:rsidR="002E64A6" w:rsidRPr="00C000F2">
        <w:rPr>
          <w:rFonts w:cs="Arial"/>
          <w:szCs w:val="22"/>
        </w:rPr>
        <w:t xml:space="preserve"> </w:t>
      </w:r>
      <w:r w:rsidR="00690E94" w:rsidRPr="00C000F2">
        <w:rPr>
          <w:rFonts w:cs="Arial"/>
          <w:szCs w:val="22"/>
        </w:rPr>
        <w:t>inspection</w:t>
      </w:r>
      <w:r w:rsidR="00055E40" w:rsidRPr="00C000F2">
        <w:rPr>
          <w:rFonts w:cs="Arial"/>
          <w:szCs w:val="22"/>
        </w:rPr>
        <w:t>.</w:t>
      </w:r>
      <w:r w:rsidR="00E4116B" w:rsidRPr="00C000F2">
        <w:rPr>
          <w:rFonts w:cs="Arial"/>
          <w:szCs w:val="22"/>
        </w:rPr>
        <w:t xml:space="preserve">  See the following table for a summation of the inspection effort estimate:</w:t>
      </w:r>
      <w:bookmarkEnd w:id="640"/>
    </w:p>
    <w:p w:rsidR="00232E4D" w:rsidRDefault="00232E4D">
      <w:pPr>
        <w:rPr>
          <w:rFonts w:cs="Arial"/>
          <w:szCs w:val="22"/>
        </w:rPr>
        <w:sectPr w:rsidR="00232E4D" w:rsidSect="00232E4D">
          <w:pgSz w:w="12240" w:h="15840"/>
          <w:pgMar w:top="1440" w:right="1440" w:bottom="1440" w:left="1440" w:header="1440" w:footer="1440" w:gutter="0"/>
          <w:cols w:space="720"/>
          <w:docGrid w:linePitch="360"/>
        </w:sectPr>
      </w:pPr>
    </w:p>
    <w:p w:rsidR="00E81436" w:rsidRDefault="00E81436">
      <w:pPr>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8"/>
        <w:gridCol w:w="4768"/>
      </w:tblGrid>
      <w:tr w:rsidR="00055E40" w:rsidRPr="00C000F2" w:rsidTr="003659D4">
        <w:trPr>
          <w:trHeight w:val="432"/>
        </w:trPr>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Inspection Activity</w:t>
            </w:r>
          </w:p>
        </w:tc>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Hour Estimate Per Plant</w:t>
            </w:r>
          </w:p>
        </w:tc>
      </w:tr>
      <w:tr w:rsidR="00055E40" w:rsidRPr="00C000F2" w:rsidTr="003659D4">
        <w:trPr>
          <w:trHeight w:val="432"/>
        </w:trPr>
        <w:tc>
          <w:tcPr>
            <w:tcW w:w="4768" w:type="dxa"/>
            <w:vAlign w:val="center"/>
          </w:tcPr>
          <w:p w:rsidR="00A9708F"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ITAAC</w:t>
            </w:r>
            <w:r w:rsidR="00180AB1" w:rsidRPr="00C000F2">
              <w:rPr>
                <w:rFonts w:cs="Arial"/>
                <w:szCs w:val="22"/>
              </w:rPr>
              <w:t xml:space="preserve"> </w:t>
            </w:r>
            <w:r w:rsidR="00A845CB" w:rsidRPr="00C000F2">
              <w:rPr>
                <w:rFonts w:cs="Arial"/>
                <w:szCs w:val="22"/>
              </w:rPr>
              <w:t>direct</w:t>
            </w:r>
            <w:r w:rsidRPr="00C000F2">
              <w:rPr>
                <w:rFonts w:cs="Arial"/>
                <w:szCs w:val="22"/>
              </w:rPr>
              <w:t xml:space="preserve"> Inspections</w:t>
            </w:r>
          </w:p>
        </w:tc>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15,000 hours</w:t>
            </w:r>
          </w:p>
        </w:tc>
      </w:tr>
      <w:tr w:rsidR="00055E40" w:rsidRPr="00C000F2" w:rsidTr="003659D4">
        <w:trPr>
          <w:trHeight w:val="432"/>
        </w:trPr>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Program</w:t>
            </w:r>
            <w:r w:rsidR="00094A29" w:rsidRPr="00C000F2">
              <w:rPr>
                <w:rFonts w:cs="Arial"/>
                <w:szCs w:val="22"/>
              </w:rPr>
              <w:t xml:space="preserve"> </w:t>
            </w:r>
            <w:r w:rsidR="00A845CB" w:rsidRPr="00C000F2">
              <w:rPr>
                <w:rFonts w:cs="Arial"/>
                <w:szCs w:val="22"/>
              </w:rPr>
              <w:t xml:space="preserve">direct </w:t>
            </w:r>
            <w:r w:rsidR="00094A29" w:rsidRPr="00C000F2">
              <w:rPr>
                <w:rFonts w:cs="Arial"/>
                <w:szCs w:val="22"/>
              </w:rPr>
              <w:t>inspection</w:t>
            </w:r>
            <w:r w:rsidRPr="00C000F2">
              <w:rPr>
                <w:rFonts w:cs="Arial"/>
                <w:szCs w:val="22"/>
              </w:rPr>
              <w:t>s</w:t>
            </w:r>
            <w:r w:rsidR="00094A29" w:rsidRPr="00C000F2">
              <w:rPr>
                <w:rFonts w:cs="Arial"/>
                <w:szCs w:val="22"/>
              </w:rPr>
              <w:t xml:space="preserve"> (construction and </w:t>
            </w:r>
            <w:r w:rsidR="00E52C26" w:rsidRPr="00C000F2">
              <w:rPr>
                <w:rFonts w:cs="Arial"/>
                <w:szCs w:val="22"/>
              </w:rPr>
              <w:t>operational</w:t>
            </w:r>
            <w:r w:rsidR="00094A29" w:rsidRPr="00C000F2">
              <w:rPr>
                <w:rFonts w:cs="Arial"/>
                <w:szCs w:val="22"/>
              </w:rPr>
              <w:t xml:space="preserve"> programs</w:t>
            </w:r>
          </w:p>
        </w:tc>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10,000 hours</w:t>
            </w:r>
          </w:p>
        </w:tc>
      </w:tr>
      <w:tr w:rsidR="00055E40" w:rsidRPr="00C000F2" w:rsidTr="003659D4">
        <w:trPr>
          <w:trHeight w:val="432"/>
        </w:trPr>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Reactive </w:t>
            </w:r>
            <w:r w:rsidR="00A845CB" w:rsidRPr="00C000F2">
              <w:rPr>
                <w:rFonts w:cs="Arial"/>
                <w:szCs w:val="22"/>
              </w:rPr>
              <w:t xml:space="preserve">and Allegation </w:t>
            </w:r>
            <w:r w:rsidRPr="00C000F2">
              <w:rPr>
                <w:rFonts w:cs="Arial"/>
                <w:szCs w:val="22"/>
              </w:rPr>
              <w:t>Inspections</w:t>
            </w:r>
          </w:p>
        </w:tc>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5,000 hours</w:t>
            </w:r>
          </w:p>
        </w:tc>
      </w:tr>
      <w:tr w:rsidR="00055E40" w:rsidRPr="00C000F2" w:rsidTr="003659D4">
        <w:trPr>
          <w:trHeight w:val="432"/>
        </w:trPr>
        <w:tc>
          <w:tcPr>
            <w:tcW w:w="4768" w:type="dxa"/>
            <w:vAlign w:val="center"/>
          </w:tcPr>
          <w:p w:rsidR="00A9708F" w:rsidRPr="00C000F2" w:rsidRDefault="00A845CB"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Headquarters </w:t>
            </w:r>
            <w:r w:rsidR="00055E40" w:rsidRPr="00C000F2">
              <w:rPr>
                <w:rFonts w:cs="Arial"/>
                <w:szCs w:val="22"/>
              </w:rPr>
              <w:t xml:space="preserve">Technical </w:t>
            </w:r>
            <w:r w:rsidRPr="00C000F2">
              <w:rPr>
                <w:rFonts w:cs="Arial"/>
                <w:szCs w:val="22"/>
              </w:rPr>
              <w:t xml:space="preserve">Staff Inspection </w:t>
            </w:r>
            <w:r w:rsidR="00055E40" w:rsidRPr="00C000F2">
              <w:rPr>
                <w:rFonts w:cs="Arial"/>
                <w:szCs w:val="22"/>
              </w:rPr>
              <w:t>Support</w:t>
            </w:r>
          </w:p>
        </w:tc>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5,000 hours</w:t>
            </w:r>
          </w:p>
        </w:tc>
      </w:tr>
      <w:tr w:rsidR="00055E40" w:rsidRPr="00C000F2" w:rsidTr="003659D4">
        <w:trPr>
          <w:trHeight w:val="432"/>
        </w:trPr>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TOTAL</w:t>
            </w:r>
          </w:p>
        </w:tc>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35,000 hours</w:t>
            </w:r>
          </w:p>
        </w:tc>
      </w:tr>
    </w:tbl>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55E40" w:rsidRPr="00C000F2" w:rsidRDefault="00055E4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Notes:</w:t>
      </w:r>
    </w:p>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634"/>
        <w:outlineLvl w:val="9"/>
      </w:pPr>
    </w:p>
    <w:p w:rsidR="009B2909" w:rsidRDefault="000A00E6" w:rsidP="00034CB4">
      <w:pPr>
        <w:pStyle w:val="Header01"/>
        <w:numPr>
          <w:ilvl w:val="0"/>
          <w:numId w:val="11"/>
        </w:numPr>
        <w:tabs>
          <w:tab w:val="left" w:pos="3240"/>
          <w:tab w:val="left" w:pos="3874"/>
          <w:tab w:val="left" w:pos="4507"/>
          <w:tab w:val="left" w:pos="5040"/>
          <w:tab w:val="left" w:pos="5674"/>
          <w:tab w:val="left" w:pos="6307"/>
          <w:tab w:val="left" w:pos="6926"/>
          <w:tab w:val="left" w:pos="7474"/>
          <w:tab w:val="left" w:pos="8107"/>
          <w:tab w:val="left" w:pos="8726"/>
        </w:tabs>
        <w:ind w:left="807" w:hanging="533"/>
        <w:outlineLvl w:val="9"/>
      </w:pPr>
      <w:r w:rsidRPr="000A00E6">
        <w:rPr>
          <w:sz w:val="22"/>
        </w:rPr>
        <w:t>ITAAC direct inspections include all the necessary vendor or field inspections, engineering analyses, technical assistance requests, report reviews needed to close the ITAAC, pre and post-COL inspections, DAC follow-up, and design change reviews (15,000 inspector hours).</w:t>
      </w:r>
    </w:p>
    <w:p w:rsidR="009B2909" w:rsidRDefault="009B2909" w:rsidP="00932402">
      <w:pPr>
        <w:pStyle w:val="ListParagraph"/>
        <w:rPr>
          <w:szCs w:val="22"/>
        </w:rPr>
      </w:pPr>
    </w:p>
    <w:p w:rsidR="009B2909" w:rsidRDefault="000A00E6" w:rsidP="00034CB4">
      <w:pPr>
        <w:pStyle w:val="Header01"/>
        <w:numPr>
          <w:ilvl w:val="0"/>
          <w:numId w:val="11"/>
        </w:numPr>
        <w:tabs>
          <w:tab w:val="left" w:pos="3240"/>
          <w:tab w:val="left" w:pos="3874"/>
          <w:tab w:val="left" w:pos="4507"/>
          <w:tab w:val="left" w:pos="5040"/>
          <w:tab w:val="left" w:pos="5674"/>
          <w:tab w:val="left" w:pos="6307"/>
          <w:tab w:val="left" w:pos="6926"/>
          <w:tab w:val="left" w:pos="7474"/>
          <w:tab w:val="left" w:pos="8107"/>
          <w:tab w:val="left" w:pos="8726"/>
        </w:tabs>
        <w:ind w:left="807" w:hanging="533"/>
        <w:outlineLvl w:val="9"/>
      </w:pPr>
      <w:r w:rsidRPr="000A00E6">
        <w:rPr>
          <w:sz w:val="22"/>
        </w:rPr>
        <w:t>Inspection of Construction and Operational Programs include QA verifications, IMC-2504 construction programs, pre-operational inspections, and operational program readiness reviews (10,000 hours</w:t>
      </w:r>
      <w:r w:rsidR="00055E40" w:rsidRPr="00F914C8">
        <w:rPr>
          <w:sz w:val="22"/>
          <w:szCs w:val="22"/>
        </w:rPr>
        <w:t>)</w:t>
      </w:r>
      <w:r w:rsidR="00E40B2F" w:rsidRPr="00F914C8">
        <w:rPr>
          <w:sz w:val="22"/>
          <w:szCs w:val="22"/>
        </w:rPr>
        <w:t>.</w:t>
      </w:r>
    </w:p>
    <w:p w:rsidR="009B2909" w:rsidRDefault="009B2909" w:rsidP="00932402">
      <w:pPr>
        <w:pStyle w:val="ListParagraph"/>
        <w:rPr>
          <w:szCs w:val="22"/>
        </w:rPr>
      </w:pPr>
    </w:p>
    <w:p w:rsidR="009B2909" w:rsidRDefault="000A00E6" w:rsidP="00034CB4">
      <w:pPr>
        <w:pStyle w:val="Header01"/>
        <w:numPr>
          <w:ilvl w:val="0"/>
          <w:numId w:val="11"/>
        </w:numPr>
        <w:tabs>
          <w:tab w:val="left" w:pos="3240"/>
          <w:tab w:val="left" w:pos="3874"/>
          <w:tab w:val="left" w:pos="4507"/>
          <w:tab w:val="left" w:pos="5040"/>
          <w:tab w:val="left" w:pos="5674"/>
          <w:tab w:val="left" w:pos="6307"/>
          <w:tab w:val="left" w:pos="6926"/>
          <w:tab w:val="left" w:pos="7474"/>
          <w:tab w:val="left" w:pos="8107"/>
          <w:tab w:val="left" w:pos="8726"/>
        </w:tabs>
        <w:ind w:left="807" w:hanging="533"/>
        <w:outlineLvl w:val="9"/>
      </w:pPr>
      <w:r w:rsidRPr="000A00E6">
        <w:rPr>
          <w:sz w:val="22"/>
        </w:rPr>
        <w:t>Reactive and allegation inspections include inspections required for allegation response, baseline inspection sample expansion, or the follow-up of performance problems and non-performance issues/events.</w:t>
      </w:r>
    </w:p>
    <w:p w:rsidR="009B2909" w:rsidRDefault="009B2909" w:rsidP="00932402">
      <w:pPr>
        <w:pStyle w:val="ListParagraph"/>
        <w:rPr>
          <w:szCs w:val="22"/>
        </w:rPr>
      </w:pPr>
    </w:p>
    <w:p w:rsidR="009B2909" w:rsidRPr="00517EFE" w:rsidRDefault="000A00E6" w:rsidP="00034CB4">
      <w:pPr>
        <w:pStyle w:val="Header01"/>
        <w:numPr>
          <w:ilvl w:val="0"/>
          <w:numId w:val="11"/>
        </w:numPr>
        <w:tabs>
          <w:tab w:val="left" w:pos="3240"/>
          <w:tab w:val="left" w:pos="3874"/>
          <w:tab w:val="left" w:pos="4507"/>
          <w:tab w:val="left" w:pos="5040"/>
          <w:tab w:val="left" w:pos="5674"/>
          <w:tab w:val="left" w:pos="6307"/>
          <w:tab w:val="left" w:pos="6926"/>
          <w:tab w:val="left" w:pos="7474"/>
          <w:tab w:val="left" w:pos="8107"/>
          <w:tab w:val="left" w:pos="8726"/>
        </w:tabs>
        <w:ind w:left="807" w:hanging="533"/>
        <w:outlineLvl w:val="9"/>
        <w:rPr>
          <w:sz w:val="22"/>
          <w:szCs w:val="22"/>
        </w:rPr>
      </w:pPr>
      <w:r w:rsidRPr="000A00E6">
        <w:rPr>
          <w:sz w:val="22"/>
        </w:rPr>
        <w:t xml:space="preserve">Engineering resources for non-ITAAC inspections, reactive inspections, and design verification may be used, in part, to verify licensee compliance with post-COL FSAR commitments and/or license conditions.  A panel of technical experts will provide a recommendation to management about which, if any, of these post-COL commitments warrant </w:t>
      </w:r>
      <w:r w:rsidRPr="00517EFE">
        <w:rPr>
          <w:sz w:val="22"/>
          <w:szCs w:val="22"/>
        </w:rPr>
        <w:t>independent verification.  If needed, the panel will also recommend what type of verification (e.g. direct inspection, engineering inspection) is most appropriate.</w:t>
      </w:r>
      <w:bookmarkStart w:id="649" w:name="_Toc269209816"/>
      <w:bookmarkStart w:id="650" w:name="_Toc269210356"/>
      <w:bookmarkStart w:id="651" w:name="_Toc269211679"/>
      <w:bookmarkStart w:id="652" w:name="_Toc269212522"/>
      <w:bookmarkStart w:id="653" w:name="ITAACCloseout"/>
      <w:bookmarkStart w:id="654" w:name="_Toc165868883"/>
      <w:bookmarkStart w:id="655" w:name="_Toc165869805"/>
      <w:bookmarkStart w:id="656" w:name="_Toc165879949"/>
      <w:bookmarkStart w:id="657" w:name="_Toc165974701"/>
      <w:bookmarkStart w:id="658" w:name="_Toc165975413"/>
      <w:bookmarkStart w:id="659" w:name="_Toc165976096"/>
      <w:bookmarkStart w:id="660" w:name="_Toc166397208"/>
      <w:bookmarkStart w:id="661" w:name="_Toc166397417"/>
      <w:bookmarkStart w:id="662" w:name="_Toc166397545"/>
      <w:bookmarkStart w:id="663" w:name="_Toc166398231"/>
      <w:bookmarkStart w:id="664" w:name="_Toc166398261"/>
      <w:bookmarkStart w:id="665" w:name="_Toc168308376"/>
      <w:bookmarkStart w:id="666" w:name="_Toc168308504"/>
      <w:bookmarkStart w:id="667" w:name="_Toc237151119"/>
    </w:p>
    <w:p w:rsidR="00517EFE" w:rsidRPr="00517EFE" w:rsidRDefault="00517EFE" w:rsidP="00517EFE">
      <w:pPr>
        <w:pStyle w:val="ListParagraph"/>
        <w:rPr>
          <w:szCs w:val="22"/>
        </w:rPr>
      </w:pPr>
    </w:p>
    <w:p w:rsidR="00517EFE" w:rsidRPr="00517EFE" w:rsidRDefault="00517EFE" w:rsidP="00034CB4">
      <w:pPr>
        <w:pStyle w:val="Header01"/>
        <w:numPr>
          <w:ilvl w:val="0"/>
          <w:numId w:val="11"/>
        </w:numPr>
        <w:tabs>
          <w:tab w:val="left" w:pos="3240"/>
          <w:tab w:val="left" w:pos="3874"/>
          <w:tab w:val="left" w:pos="4507"/>
          <w:tab w:val="left" w:pos="5040"/>
          <w:tab w:val="left" w:pos="5674"/>
          <w:tab w:val="left" w:pos="6307"/>
          <w:tab w:val="left" w:pos="6926"/>
          <w:tab w:val="left" w:pos="7474"/>
          <w:tab w:val="left" w:pos="8107"/>
          <w:tab w:val="left" w:pos="8726"/>
        </w:tabs>
        <w:ind w:left="807" w:hanging="533"/>
        <w:outlineLvl w:val="9"/>
        <w:rPr>
          <w:sz w:val="22"/>
          <w:szCs w:val="22"/>
        </w:rPr>
      </w:pPr>
      <w:r w:rsidRPr="00517EFE">
        <w:rPr>
          <w:sz w:val="22"/>
          <w:szCs w:val="22"/>
        </w:rPr>
        <w:t>Direct inspection hours do not include hours for preparation, documenta</w:t>
      </w:r>
      <w:r>
        <w:rPr>
          <w:sz w:val="22"/>
          <w:szCs w:val="22"/>
        </w:rPr>
        <w:t xml:space="preserve">tion, and </w:t>
      </w:r>
      <w:r w:rsidRPr="00517EFE">
        <w:rPr>
          <w:sz w:val="22"/>
          <w:szCs w:val="22"/>
        </w:rPr>
        <w:t>inspector travel and which are also billed to the licensee.</w:t>
      </w:r>
    </w:p>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pPr>
    </w:p>
    <w:p w:rsidR="00F70E95" w:rsidRDefault="00F70E95"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B2909" w:rsidRDefault="00080ECE"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1210" w:hanging="1210"/>
        <w:rPr>
          <w:sz w:val="22"/>
          <w:szCs w:val="22"/>
        </w:rPr>
      </w:pPr>
      <w:r w:rsidRPr="00C000F2">
        <w:rPr>
          <w:sz w:val="22"/>
          <w:szCs w:val="22"/>
        </w:rPr>
        <w:t>2506-</w:t>
      </w:r>
      <w:r w:rsidR="00377E31" w:rsidRPr="00C000F2">
        <w:rPr>
          <w:sz w:val="22"/>
          <w:szCs w:val="22"/>
        </w:rPr>
        <w:t>0</w:t>
      </w:r>
      <w:r w:rsidR="00A759C6">
        <w:rPr>
          <w:sz w:val="22"/>
          <w:szCs w:val="22"/>
        </w:rPr>
        <w:t>8</w:t>
      </w:r>
      <w:r w:rsidRPr="00C000F2">
        <w:rPr>
          <w:sz w:val="22"/>
          <w:szCs w:val="22"/>
        </w:rPr>
        <w:tab/>
      </w:r>
      <w:r w:rsidR="008834C1" w:rsidRPr="00C000F2">
        <w:rPr>
          <w:sz w:val="22"/>
          <w:szCs w:val="22"/>
        </w:rPr>
        <w:t>ITAAC CLOSEOUT PROCESS,</w:t>
      </w:r>
      <w:r w:rsidRPr="00C000F2">
        <w:rPr>
          <w:sz w:val="22"/>
          <w:szCs w:val="22"/>
        </w:rPr>
        <w:t xml:space="preserve"> ITAAC MAINTENANCE</w:t>
      </w:r>
      <w:r w:rsidR="008834C1" w:rsidRPr="00C000F2">
        <w:rPr>
          <w:sz w:val="22"/>
          <w:szCs w:val="22"/>
        </w:rPr>
        <w:t xml:space="preserve"> AND REQUIRED NOTIFICATIONS</w:t>
      </w:r>
      <w:bookmarkEnd w:id="649"/>
      <w:bookmarkEnd w:id="650"/>
      <w:bookmarkEnd w:id="651"/>
      <w:bookmarkEnd w:id="652"/>
      <w:r w:rsidR="00C831B9">
        <w:rPr>
          <w:sz w:val="22"/>
          <w:szCs w:val="22"/>
        </w:rPr>
        <w:fldChar w:fldCharType="begin"/>
      </w:r>
      <w:r w:rsidR="003324FE">
        <w:instrText xml:space="preserve"> TC "</w:instrText>
      </w:r>
      <w:bookmarkStart w:id="668" w:name="_Toc361140244"/>
      <w:bookmarkStart w:id="669" w:name="_Toc362608349"/>
      <w:bookmarkStart w:id="670" w:name="_Toc364854598"/>
      <w:bookmarkStart w:id="671" w:name="_Toc364854758"/>
      <w:bookmarkStart w:id="672" w:name="_Toc395690502"/>
      <w:r w:rsidR="003324FE" w:rsidRPr="00C03FEA">
        <w:rPr>
          <w:sz w:val="22"/>
          <w:szCs w:val="22"/>
        </w:rPr>
        <w:instrText>2506-08</w:instrText>
      </w:r>
      <w:r w:rsidR="003324FE" w:rsidRPr="00C03FEA">
        <w:rPr>
          <w:sz w:val="22"/>
          <w:szCs w:val="22"/>
        </w:rPr>
        <w:tab/>
        <w:instrText>ITAAC CLOSEOUT PROCESS, ITAAC MAINTENANCE AND REQUIRED NOTIFICATIONS</w:instrText>
      </w:r>
      <w:bookmarkEnd w:id="668"/>
      <w:bookmarkEnd w:id="669"/>
      <w:bookmarkEnd w:id="670"/>
      <w:bookmarkEnd w:id="671"/>
      <w:bookmarkEnd w:id="672"/>
      <w:r w:rsidR="003324FE">
        <w:instrText xml:space="preserve">" \f C \l "1" </w:instrText>
      </w:r>
      <w:r w:rsidR="00C831B9">
        <w:rPr>
          <w:sz w:val="22"/>
          <w:szCs w:val="22"/>
        </w:rPr>
        <w:fldChar w:fldCharType="end"/>
      </w:r>
    </w:p>
    <w:bookmarkEnd w:id="653"/>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32E4D" w:rsidRDefault="00377E3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232E4D" w:rsidSect="00232E4D">
          <w:pgSz w:w="12240" w:h="15840"/>
          <w:pgMar w:top="1440" w:right="1440" w:bottom="1440" w:left="1440" w:header="1440" w:footer="1440" w:gutter="0"/>
          <w:cols w:space="720"/>
          <w:docGrid w:linePitch="360"/>
        </w:sectPr>
      </w:pPr>
      <w:bookmarkStart w:id="673" w:name="ICL"/>
      <w:bookmarkStart w:id="674" w:name="_Toc269212523"/>
      <w:r w:rsidRPr="00C000F2">
        <w:rPr>
          <w:rFonts w:cs="Arial"/>
          <w:szCs w:val="22"/>
        </w:rPr>
        <w:t>0</w:t>
      </w:r>
      <w:r w:rsidR="00191FBC">
        <w:rPr>
          <w:rFonts w:cs="Arial"/>
          <w:szCs w:val="22"/>
        </w:rPr>
        <w:t>8</w:t>
      </w:r>
      <w:r w:rsidR="00080ECE" w:rsidRPr="00C000F2">
        <w:rPr>
          <w:rFonts w:cs="Arial"/>
          <w:szCs w:val="22"/>
        </w:rPr>
        <w:t>.01</w:t>
      </w:r>
      <w:r w:rsidR="00080ECE" w:rsidRPr="00C000F2">
        <w:rPr>
          <w:rFonts w:cs="Arial"/>
          <w:szCs w:val="22"/>
        </w:rPr>
        <w:tab/>
      </w:r>
      <w:r w:rsidR="009A27F1" w:rsidRPr="00C000F2">
        <w:rPr>
          <w:rStyle w:val="Header02Char"/>
          <w:sz w:val="22"/>
          <w:szCs w:val="22"/>
        </w:rPr>
        <w:t>ITAAC Closeout Process</w:t>
      </w:r>
      <w:bookmarkEnd w:id="673"/>
      <w:r w:rsidR="00C831B9" w:rsidRPr="00C000F2">
        <w:rPr>
          <w:rStyle w:val="Header02Char"/>
          <w:sz w:val="22"/>
          <w:szCs w:val="22"/>
        </w:rPr>
        <w:fldChar w:fldCharType="begin"/>
      </w:r>
      <w:r w:rsidR="005F2017" w:rsidRPr="00C000F2">
        <w:rPr>
          <w:rFonts w:cs="Arial"/>
          <w:szCs w:val="22"/>
        </w:rPr>
        <w:instrText xml:space="preserve"> TC "</w:instrText>
      </w:r>
      <w:bookmarkStart w:id="675" w:name="_Toc361140245"/>
      <w:bookmarkStart w:id="676" w:name="_Toc362608350"/>
      <w:bookmarkStart w:id="677" w:name="_Toc364854599"/>
      <w:bookmarkStart w:id="678" w:name="_Toc364854759"/>
      <w:bookmarkStart w:id="679" w:name="_Toc395690503"/>
      <w:r w:rsidR="005F2017" w:rsidRPr="00C000F2">
        <w:rPr>
          <w:rFonts w:cs="Arial"/>
          <w:szCs w:val="22"/>
        </w:rPr>
        <w:instrText>08.01</w:instrText>
      </w:r>
      <w:r w:rsidR="005F2017" w:rsidRPr="00C000F2">
        <w:rPr>
          <w:rFonts w:cs="Arial"/>
          <w:szCs w:val="22"/>
        </w:rPr>
        <w:tab/>
      </w:r>
      <w:r w:rsidR="005F2017" w:rsidRPr="00C000F2">
        <w:rPr>
          <w:rStyle w:val="Header02Char"/>
          <w:sz w:val="22"/>
          <w:szCs w:val="22"/>
        </w:rPr>
        <w:instrText>ITAAC Closeout Process</w:instrText>
      </w:r>
      <w:bookmarkEnd w:id="675"/>
      <w:bookmarkEnd w:id="676"/>
      <w:bookmarkEnd w:id="677"/>
      <w:bookmarkEnd w:id="678"/>
      <w:bookmarkEnd w:id="679"/>
      <w:r w:rsidR="005F2017" w:rsidRPr="00C000F2">
        <w:rPr>
          <w:rFonts w:cs="Arial"/>
          <w:szCs w:val="22"/>
        </w:rPr>
        <w:instrText xml:space="preserve">" \f C \l "2" </w:instrText>
      </w:r>
      <w:r w:rsidR="00C831B9" w:rsidRPr="00C000F2">
        <w:rPr>
          <w:rStyle w:val="Header02Char"/>
          <w:sz w:val="22"/>
          <w:szCs w:val="22"/>
        </w:rPr>
        <w:fldChar w:fldCharType="end"/>
      </w:r>
      <w:r w:rsidR="00080ECE" w:rsidRPr="00C000F2">
        <w:rPr>
          <w:rFonts w:cs="Arial"/>
          <w:szCs w:val="22"/>
        </w:rPr>
        <w:t xml:space="preserve">.  </w:t>
      </w:r>
      <w:r w:rsidR="00CF4624" w:rsidRPr="00C000F2">
        <w:rPr>
          <w:rFonts w:cs="Arial"/>
          <w:szCs w:val="22"/>
        </w:rPr>
        <w:t xml:space="preserve">An issued combined license contains ITAAC that must be performed by the licensee.  Once the licensee has performed an ITAAC, the licensee will close that ITAAC.  </w:t>
      </w:r>
      <w:r w:rsidR="007B6FB7" w:rsidRPr="00C000F2">
        <w:rPr>
          <w:rFonts w:cs="Arial"/>
          <w:szCs w:val="22"/>
        </w:rPr>
        <w:t xml:space="preserve">For each </w:t>
      </w:r>
      <w:r w:rsidR="00CF4624" w:rsidRPr="00C000F2">
        <w:rPr>
          <w:rFonts w:cs="Arial"/>
          <w:szCs w:val="22"/>
        </w:rPr>
        <w:t xml:space="preserve">closed </w:t>
      </w:r>
      <w:r w:rsidR="007B6FB7" w:rsidRPr="00C000F2">
        <w:rPr>
          <w:rFonts w:cs="Arial"/>
          <w:szCs w:val="22"/>
        </w:rPr>
        <w:t xml:space="preserve">ITAAC, in accordance with 10 CFR </w:t>
      </w:r>
      <w:r w:rsidR="006511D2">
        <w:rPr>
          <w:rFonts w:cs="Arial"/>
          <w:szCs w:val="22"/>
        </w:rPr>
        <w:t xml:space="preserve">Part </w:t>
      </w:r>
      <w:r w:rsidR="007B6FB7" w:rsidRPr="00C000F2">
        <w:rPr>
          <w:rFonts w:cs="Arial"/>
          <w:szCs w:val="22"/>
        </w:rPr>
        <w:t>52.99(c</w:t>
      </w:r>
      <w:proofErr w:type="gramStart"/>
      <w:r w:rsidR="007B6FB7" w:rsidRPr="00C000F2">
        <w:rPr>
          <w:rFonts w:cs="Arial"/>
          <w:szCs w:val="22"/>
        </w:rPr>
        <w:t>)(</w:t>
      </w:r>
      <w:proofErr w:type="gramEnd"/>
      <w:r w:rsidR="007B6FB7" w:rsidRPr="00C000F2">
        <w:rPr>
          <w:rFonts w:cs="Arial"/>
          <w:szCs w:val="22"/>
        </w:rPr>
        <w:t xml:space="preserve">1), the licensee </w:t>
      </w:r>
      <w:r w:rsidR="00463CE1" w:rsidRPr="00C000F2">
        <w:rPr>
          <w:rFonts w:cs="Arial"/>
          <w:szCs w:val="22"/>
        </w:rPr>
        <w:t>is required to</w:t>
      </w:r>
      <w:r w:rsidR="007B6FB7" w:rsidRPr="00C000F2">
        <w:rPr>
          <w:rFonts w:cs="Arial"/>
          <w:szCs w:val="22"/>
        </w:rPr>
        <w:t xml:space="preserve"> notify the NRC that the prescribed inspections, tests, and analyses have been </w:t>
      </w:r>
    </w:p>
    <w:p w:rsidR="000E6B52" w:rsidRDefault="000E6B52"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7B6FB7" w:rsidRPr="00C000F2" w:rsidRDefault="007B6FB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roofErr w:type="gramStart"/>
      <w:r w:rsidRPr="00C000F2">
        <w:rPr>
          <w:rFonts w:cs="Arial"/>
          <w:szCs w:val="22"/>
        </w:rPr>
        <w:t>performed</w:t>
      </w:r>
      <w:proofErr w:type="gramEnd"/>
      <w:r w:rsidRPr="00C000F2">
        <w:rPr>
          <w:rFonts w:cs="Arial"/>
          <w:szCs w:val="22"/>
        </w:rPr>
        <w:t xml:space="preserve"> and that the prescribed acceptance criteria have been met. </w:t>
      </w:r>
      <w:r w:rsidR="00463CE1" w:rsidRPr="00C000F2">
        <w:rPr>
          <w:rFonts w:cs="Arial"/>
          <w:szCs w:val="22"/>
        </w:rPr>
        <w:t xml:space="preserve"> </w:t>
      </w:r>
      <w:bookmarkEnd w:id="674"/>
      <w:r w:rsidR="00CF4624" w:rsidRPr="00C000F2">
        <w:rPr>
          <w:rFonts w:cs="Arial"/>
          <w:szCs w:val="22"/>
        </w:rPr>
        <w:t xml:space="preserve">That notice must </w:t>
      </w:r>
      <w:r w:rsidR="00896FDF" w:rsidRPr="00C000F2">
        <w:rPr>
          <w:rFonts w:cs="Arial"/>
          <w:szCs w:val="22"/>
        </w:rPr>
        <w:t>have sufficient</w:t>
      </w:r>
      <w:r w:rsidR="00CF4624" w:rsidRPr="00C000F2">
        <w:rPr>
          <w:rFonts w:cs="Arial"/>
          <w:szCs w:val="22"/>
        </w:rPr>
        <w:t xml:space="preserve"> information to support these two conclusions and is called an ITAAC closure notification (ICN).</w:t>
      </w:r>
    </w:p>
    <w:p w:rsidR="00BD5095" w:rsidRPr="00C000F2" w:rsidRDefault="00BD509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BD5095" w:rsidP="00932402">
      <w:pPr>
        <w:rPr>
          <w:rFonts w:cs="Arial"/>
          <w:szCs w:val="22"/>
        </w:rPr>
      </w:pPr>
      <w:r w:rsidRPr="00C000F2">
        <w:rPr>
          <w:rFonts w:cs="Arial"/>
          <w:szCs w:val="22"/>
        </w:rPr>
        <w:t xml:space="preserve">All </w:t>
      </w:r>
      <w:r w:rsidR="00C35B16" w:rsidRPr="00C000F2">
        <w:rPr>
          <w:rFonts w:cs="Arial"/>
          <w:szCs w:val="22"/>
        </w:rPr>
        <w:t>ICN</w:t>
      </w:r>
      <w:r w:rsidRPr="00C000F2">
        <w:rPr>
          <w:rFonts w:cs="Arial"/>
          <w:szCs w:val="22"/>
        </w:rPr>
        <w:t xml:space="preserve">s are reviewed by the staff to determine whether or not the ITAAC can be </w:t>
      </w:r>
      <w:r w:rsidR="00A37D46" w:rsidRPr="00C000F2">
        <w:rPr>
          <w:rFonts w:cs="Arial"/>
          <w:szCs w:val="22"/>
        </w:rPr>
        <w:t>verified as completed</w:t>
      </w:r>
      <w:r w:rsidRPr="00C000F2">
        <w:rPr>
          <w:rFonts w:cs="Arial"/>
          <w:szCs w:val="22"/>
        </w:rPr>
        <w:t xml:space="preserve">.  </w:t>
      </w:r>
      <w:r w:rsidR="003C72AF" w:rsidRPr="00C000F2">
        <w:rPr>
          <w:rFonts w:cs="Arial"/>
          <w:szCs w:val="22"/>
        </w:rPr>
        <w:t xml:space="preserve">This process will be led by DCIP and closely coordinated with </w:t>
      </w:r>
      <w:r w:rsidR="002A6BE8" w:rsidRPr="00C000F2">
        <w:rPr>
          <w:rFonts w:cs="Arial"/>
          <w:szCs w:val="22"/>
        </w:rPr>
        <w:t>Region II</w:t>
      </w:r>
      <w:r w:rsidR="003C72AF" w:rsidRPr="00C000F2">
        <w:rPr>
          <w:rFonts w:cs="Arial"/>
          <w:szCs w:val="22"/>
        </w:rPr>
        <w:t>, OGC, ot</w:t>
      </w:r>
      <w:r w:rsidR="00C10737">
        <w:rPr>
          <w:rFonts w:cs="Arial"/>
          <w:szCs w:val="22"/>
        </w:rPr>
        <w:t>her NRO divisions, and NSIR.</w:t>
      </w:r>
    </w:p>
    <w:p w:rsidR="009B2909" w:rsidRDefault="009B2909" w:rsidP="00932402">
      <w:pPr>
        <w:rPr>
          <w:rFonts w:cs="Arial"/>
          <w:szCs w:val="22"/>
        </w:rPr>
      </w:pPr>
    </w:p>
    <w:p w:rsidR="003C72AF" w:rsidRPr="00C000F2" w:rsidRDefault="003C72A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During the </w:t>
      </w:r>
      <w:r w:rsidR="00C35B16" w:rsidRPr="00C000F2">
        <w:rPr>
          <w:rFonts w:cs="Arial"/>
          <w:szCs w:val="22"/>
        </w:rPr>
        <w:t>ICN</w:t>
      </w:r>
      <w:r w:rsidRPr="00C000F2">
        <w:rPr>
          <w:rFonts w:cs="Arial"/>
          <w:szCs w:val="22"/>
        </w:rPr>
        <w:t xml:space="preserve"> review, the staff will verify </w:t>
      </w:r>
      <w:r w:rsidR="00A37D46" w:rsidRPr="00C000F2">
        <w:rPr>
          <w:rFonts w:cs="Arial"/>
          <w:szCs w:val="22"/>
        </w:rPr>
        <w:t>that the NRC inspections scheduled to review the respective ITAAC are completed and all</w:t>
      </w:r>
      <w:r w:rsidR="004941B8" w:rsidRPr="00C000F2">
        <w:rPr>
          <w:rFonts w:cs="Arial"/>
          <w:szCs w:val="22"/>
        </w:rPr>
        <w:t xml:space="preserve"> </w:t>
      </w:r>
      <w:r w:rsidR="00A37D46" w:rsidRPr="00C000F2">
        <w:rPr>
          <w:rFonts w:cs="Arial"/>
          <w:szCs w:val="22"/>
        </w:rPr>
        <w:t>related ITAAC</w:t>
      </w:r>
      <w:r w:rsidRPr="00C000F2">
        <w:rPr>
          <w:rFonts w:cs="Arial"/>
          <w:szCs w:val="22"/>
        </w:rPr>
        <w:t xml:space="preserve"> inspection </w:t>
      </w:r>
      <w:r w:rsidR="00A37D46" w:rsidRPr="00C000F2">
        <w:rPr>
          <w:rFonts w:cs="Arial"/>
          <w:szCs w:val="22"/>
        </w:rPr>
        <w:t>findings are closed</w:t>
      </w:r>
      <w:r w:rsidRPr="00C000F2">
        <w:rPr>
          <w:rFonts w:cs="Arial"/>
          <w:szCs w:val="22"/>
        </w:rPr>
        <w:t xml:space="preserve">, review all information that could bear on </w:t>
      </w:r>
      <w:r w:rsidR="00463CE1" w:rsidRPr="00C000F2">
        <w:rPr>
          <w:rFonts w:cs="Arial"/>
          <w:szCs w:val="22"/>
        </w:rPr>
        <w:t xml:space="preserve">the </w:t>
      </w:r>
      <w:r w:rsidR="00A37D46" w:rsidRPr="00C000F2">
        <w:rPr>
          <w:rFonts w:cs="Arial"/>
          <w:szCs w:val="22"/>
        </w:rPr>
        <w:t xml:space="preserve">completion of the </w:t>
      </w:r>
      <w:r w:rsidRPr="00C000F2">
        <w:rPr>
          <w:rFonts w:cs="Arial"/>
          <w:szCs w:val="22"/>
        </w:rPr>
        <w:t xml:space="preserve">ITAAC from other sources, and make a determination of whether or not the ITAAC should be </w:t>
      </w:r>
      <w:r w:rsidR="00A37D46" w:rsidRPr="00C000F2">
        <w:rPr>
          <w:rFonts w:cs="Arial"/>
          <w:szCs w:val="22"/>
        </w:rPr>
        <w:t>verified as completed</w:t>
      </w:r>
      <w:r w:rsidRPr="00C000F2">
        <w:rPr>
          <w:rFonts w:cs="Arial"/>
          <w:szCs w:val="22"/>
        </w:rPr>
        <w:t xml:space="preserve">.  As part of the ITAAC closure strategy, the staff plans to ensure that </w:t>
      </w:r>
      <w:r w:rsidR="00A37D46" w:rsidRPr="00C000F2">
        <w:rPr>
          <w:rFonts w:cs="Arial"/>
          <w:szCs w:val="22"/>
        </w:rPr>
        <w:t>50%</w:t>
      </w:r>
      <w:r w:rsidRPr="00C000F2">
        <w:rPr>
          <w:rFonts w:cs="Arial"/>
          <w:szCs w:val="22"/>
        </w:rPr>
        <w:t xml:space="preserve"> of </w:t>
      </w:r>
      <w:r w:rsidR="00A37D46" w:rsidRPr="00C000F2">
        <w:rPr>
          <w:rFonts w:cs="Arial"/>
          <w:szCs w:val="22"/>
        </w:rPr>
        <w:t xml:space="preserve">the </w:t>
      </w:r>
      <w:r w:rsidRPr="00C000F2">
        <w:rPr>
          <w:rFonts w:cs="Arial"/>
          <w:szCs w:val="22"/>
        </w:rPr>
        <w:t xml:space="preserve">ITAAC targeted for direct inspection have been </w:t>
      </w:r>
      <w:r w:rsidR="00A37D46" w:rsidRPr="00C000F2">
        <w:rPr>
          <w:rFonts w:cs="Arial"/>
          <w:szCs w:val="22"/>
        </w:rPr>
        <w:t xml:space="preserve">verified as completed by the NRC </w:t>
      </w:r>
      <w:r w:rsidRPr="00C000F2">
        <w:rPr>
          <w:rFonts w:cs="Arial"/>
          <w:szCs w:val="22"/>
        </w:rPr>
        <w:t xml:space="preserve">prior to </w:t>
      </w:r>
      <w:r w:rsidR="00A37D46" w:rsidRPr="00C000F2">
        <w:rPr>
          <w:rFonts w:cs="Arial"/>
          <w:szCs w:val="22"/>
        </w:rPr>
        <w:t xml:space="preserve">similarly verifying </w:t>
      </w:r>
      <w:r w:rsidRPr="00C000F2">
        <w:rPr>
          <w:rFonts w:cs="Arial"/>
          <w:szCs w:val="22"/>
        </w:rPr>
        <w:t>other ITAAC in the same family that were not directly inspected</w:t>
      </w:r>
      <w:r w:rsidR="00D759FB">
        <w:rPr>
          <w:rFonts w:cs="Arial"/>
          <w:szCs w:val="22"/>
        </w:rPr>
        <w:t xml:space="preserve"> are completed</w:t>
      </w:r>
      <w:r w:rsidRPr="00C000F2">
        <w:rPr>
          <w:rFonts w:cs="Arial"/>
          <w:szCs w:val="22"/>
        </w:rPr>
        <w:t>.</w:t>
      </w:r>
      <w:r w:rsidR="00A37D46" w:rsidRPr="00C000F2">
        <w:rPr>
          <w:rFonts w:cs="Arial"/>
          <w:szCs w:val="22"/>
        </w:rPr>
        <w:t xml:space="preserve">  The results of the reviews of the ICNs by the staff and the documentation of the completion of the CIP for COL ITAAC facilitate the staff recommendation regarding the 10 CFR </w:t>
      </w:r>
      <w:r w:rsidR="006511D2">
        <w:rPr>
          <w:rFonts w:cs="Arial"/>
          <w:szCs w:val="22"/>
        </w:rPr>
        <w:t xml:space="preserve">Part </w:t>
      </w:r>
      <w:r w:rsidR="00A37D46" w:rsidRPr="00C000F2">
        <w:rPr>
          <w:rFonts w:cs="Arial"/>
          <w:szCs w:val="22"/>
        </w:rPr>
        <w:t>52.103(g) finding on whether all of the COL acceptance criteria are met.</w:t>
      </w:r>
    </w:p>
    <w:p w:rsidR="003C72AF" w:rsidRPr="00C000F2" w:rsidRDefault="003C72A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4C0DEA" w:rsidRPr="004C0DEA" w:rsidRDefault="00C5308C" w:rsidP="00932402">
      <w:pPr>
        <w:rPr>
          <w:rFonts w:cs="Arial"/>
          <w:szCs w:val="22"/>
        </w:rPr>
      </w:pPr>
      <w:r w:rsidRPr="00C000F2">
        <w:rPr>
          <w:rFonts w:cs="Arial"/>
          <w:szCs w:val="22"/>
        </w:rPr>
        <w:t xml:space="preserve">Upon </w:t>
      </w:r>
      <w:r w:rsidR="00735A6F" w:rsidRPr="00C000F2">
        <w:rPr>
          <w:rFonts w:cs="Arial"/>
          <w:szCs w:val="22"/>
        </w:rPr>
        <w:t xml:space="preserve">receipt of an ICN, </w:t>
      </w:r>
      <w:r w:rsidRPr="00C000F2">
        <w:rPr>
          <w:rFonts w:cs="Arial"/>
          <w:szCs w:val="22"/>
        </w:rPr>
        <w:t xml:space="preserve">HQs staff will enter it into </w:t>
      </w:r>
      <w:r w:rsidR="004C0DEA">
        <w:rPr>
          <w:rFonts w:cs="Arial"/>
          <w:szCs w:val="22"/>
        </w:rPr>
        <w:t xml:space="preserve">the </w:t>
      </w:r>
      <w:r w:rsidR="004C0DEA" w:rsidRPr="004C0DEA">
        <w:rPr>
          <w:rFonts w:cs="Arial"/>
          <w:szCs w:val="22"/>
        </w:rPr>
        <w:t>information technology system called</w:t>
      </w:r>
      <w:r w:rsidR="004C0DEA">
        <w:rPr>
          <w:rFonts w:cs="Arial"/>
          <w:szCs w:val="22"/>
        </w:rPr>
        <w:t xml:space="preserve"> the</w:t>
      </w:r>
    </w:p>
    <w:p w:rsidR="009B2909" w:rsidRDefault="004C0DEA" w:rsidP="00932402">
      <w:pPr>
        <w:rPr>
          <w:rFonts w:cs="Arial"/>
          <w:szCs w:val="22"/>
        </w:rPr>
      </w:pPr>
      <w:proofErr w:type="gramStart"/>
      <w:r w:rsidRPr="004C0DEA">
        <w:rPr>
          <w:rFonts w:cs="Arial"/>
          <w:szCs w:val="22"/>
        </w:rPr>
        <w:t>Verification of ITAAC Closure, Evaluation, and Status (</w:t>
      </w:r>
      <w:r w:rsidR="00C5308C" w:rsidRPr="00C000F2">
        <w:rPr>
          <w:rFonts w:cs="Arial"/>
          <w:szCs w:val="22"/>
        </w:rPr>
        <w:t>VOICES</w:t>
      </w:r>
      <w:r>
        <w:rPr>
          <w:rFonts w:cs="Arial"/>
          <w:szCs w:val="22"/>
        </w:rPr>
        <w:t>),</w:t>
      </w:r>
      <w:r w:rsidR="00C5308C" w:rsidRPr="00C000F2">
        <w:rPr>
          <w:rFonts w:cs="Arial"/>
          <w:szCs w:val="22"/>
        </w:rPr>
        <w:t xml:space="preserve"> which </w:t>
      </w:r>
      <w:r w:rsidR="00E7588B" w:rsidRPr="00C000F2">
        <w:rPr>
          <w:rFonts w:cs="Arial"/>
          <w:szCs w:val="22"/>
        </w:rPr>
        <w:t xml:space="preserve">will automatically generate and send </w:t>
      </w:r>
      <w:r w:rsidR="00735A6F" w:rsidRPr="00C000F2">
        <w:rPr>
          <w:rFonts w:cs="Arial"/>
          <w:szCs w:val="22"/>
        </w:rPr>
        <w:t xml:space="preserve">an email </w:t>
      </w:r>
      <w:r w:rsidR="00E7588B" w:rsidRPr="00C000F2">
        <w:rPr>
          <w:rFonts w:cs="Arial"/>
          <w:szCs w:val="22"/>
        </w:rPr>
        <w:t xml:space="preserve">to </w:t>
      </w:r>
      <w:r w:rsidR="00735A6F" w:rsidRPr="00C000F2">
        <w:rPr>
          <w:rFonts w:cs="Arial"/>
          <w:szCs w:val="22"/>
        </w:rPr>
        <w:t xml:space="preserve">the lead Region II </w:t>
      </w:r>
      <w:r w:rsidR="00E7588B" w:rsidRPr="00C000F2">
        <w:rPr>
          <w:rFonts w:cs="Arial"/>
          <w:szCs w:val="22"/>
        </w:rPr>
        <w:t>B</w:t>
      </w:r>
      <w:r w:rsidR="00735A6F" w:rsidRPr="00C000F2">
        <w:rPr>
          <w:rFonts w:cs="Arial"/>
          <w:szCs w:val="22"/>
        </w:rPr>
        <w:t xml:space="preserve">ranch </w:t>
      </w:r>
      <w:r w:rsidR="00E7588B" w:rsidRPr="00C000F2">
        <w:rPr>
          <w:rFonts w:cs="Arial"/>
          <w:szCs w:val="22"/>
        </w:rPr>
        <w:t>C</w:t>
      </w:r>
      <w:r w:rsidR="00735A6F" w:rsidRPr="00C000F2">
        <w:rPr>
          <w:rFonts w:cs="Arial"/>
          <w:szCs w:val="22"/>
        </w:rPr>
        <w:t>hief.</w:t>
      </w:r>
      <w:proofErr w:type="gramEnd"/>
      <w:r w:rsidR="00735A6F" w:rsidRPr="00C000F2">
        <w:rPr>
          <w:rFonts w:cs="Arial"/>
          <w:szCs w:val="22"/>
        </w:rPr>
        <w:t xml:space="preserve"> </w:t>
      </w:r>
      <w:r w:rsidR="00E7588B" w:rsidRPr="00C000F2">
        <w:rPr>
          <w:rFonts w:cs="Arial"/>
          <w:szCs w:val="22"/>
        </w:rPr>
        <w:t xml:space="preserve"> </w:t>
      </w:r>
      <w:r w:rsidR="00735A6F" w:rsidRPr="00C000F2">
        <w:rPr>
          <w:rFonts w:cs="Arial"/>
          <w:szCs w:val="22"/>
        </w:rPr>
        <w:t xml:space="preserve">This email notification will serve as a prompt to the </w:t>
      </w:r>
      <w:r w:rsidR="00E7588B" w:rsidRPr="00C000F2">
        <w:rPr>
          <w:rFonts w:cs="Arial"/>
          <w:szCs w:val="22"/>
        </w:rPr>
        <w:t>lead B</w:t>
      </w:r>
      <w:r w:rsidR="00735A6F" w:rsidRPr="00C000F2">
        <w:rPr>
          <w:rFonts w:cs="Arial"/>
          <w:szCs w:val="22"/>
        </w:rPr>
        <w:t xml:space="preserve">ranch </w:t>
      </w:r>
      <w:r w:rsidR="00E7588B" w:rsidRPr="00C000F2">
        <w:rPr>
          <w:rFonts w:cs="Arial"/>
          <w:szCs w:val="22"/>
        </w:rPr>
        <w:t>C</w:t>
      </w:r>
      <w:r w:rsidR="00735A6F" w:rsidRPr="00C000F2">
        <w:rPr>
          <w:rFonts w:cs="Arial"/>
          <w:szCs w:val="22"/>
        </w:rPr>
        <w:t xml:space="preserve">hief to update or verify the ITAAC </w:t>
      </w:r>
      <w:r w:rsidR="00D759FB">
        <w:rPr>
          <w:rFonts w:cs="Arial"/>
          <w:szCs w:val="22"/>
        </w:rPr>
        <w:t xml:space="preserve">inspection </w:t>
      </w:r>
      <w:r w:rsidR="00735A6F" w:rsidRPr="00C000F2">
        <w:rPr>
          <w:rFonts w:cs="Arial"/>
          <w:szCs w:val="22"/>
        </w:rPr>
        <w:t>completion status in CIPIMS</w:t>
      </w:r>
      <w:r w:rsidR="00D00A28">
        <w:rPr>
          <w:rFonts w:cs="Arial"/>
          <w:szCs w:val="22"/>
        </w:rPr>
        <w:t>.</w:t>
      </w:r>
    </w:p>
    <w:p w:rsidR="004C0DEA" w:rsidRDefault="004C0DEA" w:rsidP="00932402">
      <w:pPr>
        <w:rPr>
          <w:rFonts w:cs="Arial"/>
          <w:szCs w:val="22"/>
        </w:rPr>
      </w:pPr>
    </w:p>
    <w:p w:rsidR="00735A6F" w:rsidRPr="00C000F2" w:rsidRDefault="00735A6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w:t>
      </w:r>
      <w:r w:rsidR="00E7588B" w:rsidRPr="00C000F2">
        <w:rPr>
          <w:rFonts w:cs="Arial"/>
          <w:szCs w:val="22"/>
        </w:rPr>
        <w:t>lead B</w:t>
      </w:r>
      <w:r w:rsidRPr="00C000F2">
        <w:rPr>
          <w:rFonts w:cs="Arial"/>
          <w:szCs w:val="22"/>
        </w:rPr>
        <w:t xml:space="preserve">ranch </w:t>
      </w:r>
      <w:r w:rsidR="00E7588B" w:rsidRPr="00C000F2">
        <w:rPr>
          <w:rFonts w:cs="Arial"/>
          <w:szCs w:val="22"/>
        </w:rPr>
        <w:t>C</w:t>
      </w:r>
      <w:r w:rsidRPr="00C000F2">
        <w:rPr>
          <w:rFonts w:cs="Arial"/>
          <w:szCs w:val="22"/>
        </w:rPr>
        <w:t xml:space="preserve">hief will identify in CIPIMS whether or not the </w:t>
      </w:r>
      <w:r w:rsidR="00D759FB">
        <w:rPr>
          <w:rFonts w:cs="Arial"/>
          <w:szCs w:val="22"/>
        </w:rPr>
        <w:t>planned</w:t>
      </w:r>
      <w:r w:rsidR="00D759FB" w:rsidRPr="00C000F2">
        <w:rPr>
          <w:rFonts w:cs="Arial"/>
          <w:szCs w:val="22"/>
        </w:rPr>
        <w:t xml:space="preserve"> </w:t>
      </w:r>
      <w:r w:rsidRPr="00C000F2">
        <w:rPr>
          <w:rFonts w:cs="Arial"/>
          <w:szCs w:val="22"/>
        </w:rPr>
        <w:t xml:space="preserve">inspections for the given ITAAC have been completed. </w:t>
      </w:r>
      <w:r w:rsidR="00E7588B" w:rsidRPr="00C000F2">
        <w:rPr>
          <w:rFonts w:cs="Arial"/>
          <w:szCs w:val="22"/>
        </w:rPr>
        <w:t xml:space="preserve"> </w:t>
      </w:r>
      <w:r w:rsidRPr="00C000F2">
        <w:rPr>
          <w:rFonts w:cs="Arial"/>
          <w:szCs w:val="22"/>
        </w:rPr>
        <w:t xml:space="preserve">This acknowledgement will be accomplished by indicating [YES] in the “all inspections complete” block on the inspection planning/strategy page in CIPIMS.  A YES in the block will be understood to indicate: </w:t>
      </w:r>
      <w:r w:rsidR="006C4120">
        <w:rPr>
          <w:rFonts w:cs="Arial"/>
          <w:szCs w:val="22"/>
        </w:rPr>
        <w:t xml:space="preserve"> </w:t>
      </w:r>
      <w:r w:rsidRPr="00C000F2">
        <w:rPr>
          <w:rFonts w:cs="Arial"/>
          <w:szCs w:val="22"/>
        </w:rPr>
        <w:t xml:space="preserve">1) the </w:t>
      </w:r>
      <w:r w:rsidR="00E7588B" w:rsidRPr="00C000F2">
        <w:rPr>
          <w:rFonts w:cs="Arial"/>
          <w:szCs w:val="22"/>
        </w:rPr>
        <w:t>lead B</w:t>
      </w:r>
      <w:r w:rsidRPr="00C000F2">
        <w:rPr>
          <w:rFonts w:cs="Arial"/>
          <w:szCs w:val="22"/>
        </w:rPr>
        <w:t xml:space="preserve">ranch </w:t>
      </w:r>
      <w:r w:rsidR="00E7588B" w:rsidRPr="00C000F2">
        <w:rPr>
          <w:rFonts w:cs="Arial"/>
          <w:szCs w:val="22"/>
        </w:rPr>
        <w:t>C</w:t>
      </w:r>
      <w:r w:rsidRPr="00C000F2">
        <w:rPr>
          <w:rFonts w:cs="Arial"/>
          <w:szCs w:val="22"/>
        </w:rPr>
        <w:t xml:space="preserve">hief has verified all </w:t>
      </w:r>
      <w:r w:rsidR="00D759FB">
        <w:rPr>
          <w:rFonts w:cs="Arial"/>
          <w:szCs w:val="22"/>
        </w:rPr>
        <w:t>planned</w:t>
      </w:r>
      <w:r w:rsidR="00D759FB" w:rsidRPr="00C000F2">
        <w:rPr>
          <w:rFonts w:cs="Arial"/>
          <w:szCs w:val="22"/>
        </w:rPr>
        <w:t xml:space="preserve"> </w:t>
      </w:r>
      <w:r w:rsidRPr="00C000F2">
        <w:rPr>
          <w:rFonts w:cs="Arial"/>
          <w:szCs w:val="22"/>
        </w:rPr>
        <w:t>inspections are complete</w:t>
      </w:r>
      <w:r w:rsidR="00D759FB">
        <w:rPr>
          <w:rFonts w:cs="Arial"/>
          <w:szCs w:val="22"/>
        </w:rPr>
        <w:t xml:space="preserve"> and that there are no plans to conduct future inspections of the respective ITAAC</w:t>
      </w:r>
      <w:r w:rsidR="00517EFE">
        <w:rPr>
          <w:rFonts w:cs="Arial"/>
          <w:szCs w:val="22"/>
        </w:rPr>
        <w:t xml:space="preserve"> (for non-targeted ITAAC, a YES in the block will indicate that planned inspections, if any, </w:t>
      </w:r>
      <w:r w:rsidR="00D759FB">
        <w:rPr>
          <w:rFonts w:cs="Arial"/>
          <w:szCs w:val="22"/>
        </w:rPr>
        <w:t>a</w:t>
      </w:r>
      <w:r w:rsidR="00517EFE">
        <w:rPr>
          <w:rFonts w:cs="Arial"/>
          <w:szCs w:val="22"/>
        </w:rPr>
        <w:t>re complete and that there are no plans to conduct future inspections of the respective ITAAC)</w:t>
      </w:r>
      <w:r w:rsidRPr="00C000F2">
        <w:rPr>
          <w:rFonts w:cs="Arial"/>
          <w:szCs w:val="22"/>
        </w:rPr>
        <w:t>; 2) no inspection</w:t>
      </w:r>
      <w:r w:rsidR="00D759FB">
        <w:rPr>
          <w:rFonts w:cs="Arial"/>
          <w:szCs w:val="22"/>
        </w:rPr>
        <w:t>-</w:t>
      </w:r>
      <w:r w:rsidRPr="00C000F2">
        <w:rPr>
          <w:rFonts w:cs="Arial"/>
          <w:szCs w:val="22"/>
        </w:rPr>
        <w:t xml:space="preserve">related open items affect the ITAAC’s closure; and 3) Region II concurs with initiating the ICN review process to close the given ITAAC.  If the ITAAC should not be closed, the Region II </w:t>
      </w:r>
      <w:r w:rsidR="00E7588B" w:rsidRPr="00C000F2">
        <w:rPr>
          <w:rFonts w:cs="Arial"/>
          <w:szCs w:val="22"/>
        </w:rPr>
        <w:t>lead B</w:t>
      </w:r>
      <w:r w:rsidRPr="00C000F2">
        <w:rPr>
          <w:rFonts w:cs="Arial"/>
          <w:szCs w:val="22"/>
        </w:rPr>
        <w:t xml:space="preserve">ranch </w:t>
      </w:r>
      <w:r w:rsidR="00E7588B" w:rsidRPr="00C000F2">
        <w:rPr>
          <w:rFonts w:cs="Arial"/>
          <w:szCs w:val="22"/>
        </w:rPr>
        <w:t>C</w:t>
      </w:r>
      <w:r w:rsidRPr="00C000F2">
        <w:rPr>
          <w:rFonts w:cs="Arial"/>
          <w:szCs w:val="22"/>
        </w:rPr>
        <w:t xml:space="preserve">hief shall notify the DCIP ITAAC Branch Chief.  </w:t>
      </w:r>
    </w:p>
    <w:p w:rsidR="00735A6F" w:rsidRPr="00C000F2" w:rsidRDefault="00735A6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B3F6A" w:rsidRDefault="000B3F6A"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An </w:t>
      </w:r>
      <w:r w:rsidRPr="000B3F6A">
        <w:rPr>
          <w:rFonts w:cs="Arial"/>
          <w:szCs w:val="22"/>
        </w:rPr>
        <w:t xml:space="preserve">ITAAC can be re-opened or </w:t>
      </w:r>
      <w:r>
        <w:rPr>
          <w:rFonts w:cs="Arial"/>
          <w:szCs w:val="22"/>
        </w:rPr>
        <w:t>re-</w:t>
      </w:r>
      <w:r w:rsidRPr="000B3F6A">
        <w:rPr>
          <w:rFonts w:cs="Arial"/>
          <w:szCs w:val="22"/>
        </w:rPr>
        <w:t>inspected even though it has previously been closed</w:t>
      </w:r>
      <w:r>
        <w:rPr>
          <w:rFonts w:cs="Arial"/>
          <w:szCs w:val="22"/>
        </w:rPr>
        <w:t xml:space="preserve">.  If an ITAAC is re-opened and additional inspection is planned, then the responsible Region II branch chief should </w:t>
      </w:r>
      <w:r w:rsidR="00646E99">
        <w:rPr>
          <w:rFonts w:cs="Arial"/>
          <w:szCs w:val="22"/>
        </w:rPr>
        <w:t xml:space="preserve">notify the ITAAC and Generic Communications Branch Chief and then </w:t>
      </w:r>
      <w:r>
        <w:rPr>
          <w:rFonts w:cs="Arial"/>
          <w:szCs w:val="22"/>
        </w:rPr>
        <w:t xml:space="preserve">uncheck </w:t>
      </w:r>
      <w:r w:rsidRPr="000B3F6A">
        <w:rPr>
          <w:rFonts w:cs="Arial"/>
          <w:szCs w:val="22"/>
        </w:rPr>
        <w:t>the “all inspections complete” block on the inspection p</w:t>
      </w:r>
      <w:r>
        <w:rPr>
          <w:rFonts w:cs="Arial"/>
          <w:szCs w:val="22"/>
        </w:rPr>
        <w:t xml:space="preserve">lanning/strategy page in CIPIMS.  Once the additional inspection is completed and a </w:t>
      </w:r>
      <w:r w:rsidRPr="000B3F6A">
        <w:rPr>
          <w:rFonts w:cs="Arial"/>
          <w:szCs w:val="22"/>
        </w:rPr>
        <w:t xml:space="preserve">subsequent ICN </w:t>
      </w:r>
      <w:r>
        <w:rPr>
          <w:rFonts w:cs="Arial"/>
          <w:szCs w:val="22"/>
        </w:rPr>
        <w:t>is submitted, the responsible branch chief should follow the ITAAC Closeout instructions above</w:t>
      </w:r>
      <w:r w:rsidRPr="000B3F6A">
        <w:rPr>
          <w:rFonts w:cs="Arial"/>
          <w:szCs w:val="22"/>
        </w:rPr>
        <w:t>.</w:t>
      </w:r>
      <w:r>
        <w:rPr>
          <w:rFonts w:cs="Arial"/>
          <w:szCs w:val="22"/>
        </w:rPr>
        <w:t xml:space="preserve"> </w:t>
      </w:r>
    </w:p>
    <w:p w:rsidR="000B3F6A" w:rsidRDefault="000B3F6A"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32E4D" w:rsidRDefault="00735A6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32E4D" w:rsidSect="00232E4D">
          <w:pgSz w:w="12240" w:h="15840"/>
          <w:pgMar w:top="1440" w:right="1440" w:bottom="1440" w:left="1440" w:header="1440" w:footer="1440" w:gutter="0"/>
          <w:cols w:space="720"/>
          <w:docGrid w:linePitch="360"/>
        </w:sectPr>
      </w:pPr>
      <w:r w:rsidRPr="00C000F2">
        <w:rPr>
          <w:rFonts w:cs="Arial"/>
          <w:szCs w:val="22"/>
        </w:rPr>
        <w:t xml:space="preserve">In general, review of an ICN will not be delayed based on the existence of an allegation related to the respective ITAAC.  However, if an allegation has been or appears most likely to be substantiated and the NRC has concluded that the issue will likely be an ITAAC Finding, then </w:t>
      </w:r>
    </w:p>
    <w:p w:rsidR="00735A6F" w:rsidRPr="00C000F2" w:rsidRDefault="00735A6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lastRenderedPageBreak/>
        <w:t>processing</w:t>
      </w:r>
      <w:proofErr w:type="gramEnd"/>
      <w:r w:rsidRPr="00C000F2">
        <w:rPr>
          <w:rFonts w:cs="Arial"/>
          <w:szCs w:val="22"/>
        </w:rPr>
        <w:t xml:space="preserve"> of the ICN will be delayed.  </w:t>
      </w:r>
      <w:r w:rsidR="00C5308C" w:rsidRPr="00C000F2">
        <w:rPr>
          <w:rFonts w:cs="Arial"/>
          <w:szCs w:val="22"/>
        </w:rPr>
        <w:t>In this case, DCIP will coordinate the ICN response and subsequent NRC action with Region II</w:t>
      </w:r>
      <w:r w:rsidRPr="00C000F2">
        <w:rPr>
          <w:rFonts w:cs="Arial"/>
          <w:szCs w:val="22"/>
        </w:rPr>
        <w:t xml:space="preserve"> (</w:t>
      </w:r>
      <w:r w:rsidR="00C5308C" w:rsidRPr="00C000F2">
        <w:rPr>
          <w:rFonts w:cs="Arial"/>
          <w:szCs w:val="22"/>
        </w:rPr>
        <w:t>e.g</w:t>
      </w:r>
      <w:r w:rsidR="00D759FB" w:rsidRPr="00C000F2">
        <w:rPr>
          <w:rFonts w:cs="Arial"/>
          <w:szCs w:val="22"/>
        </w:rPr>
        <w:t>.</w:t>
      </w:r>
      <w:r w:rsidR="00D759FB">
        <w:rPr>
          <w:rFonts w:cs="Arial"/>
          <w:szCs w:val="22"/>
        </w:rPr>
        <w:t>,</w:t>
      </w:r>
      <w:r w:rsidRPr="00C000F2">
        <w:rPr>
          <w:rFonts w:cs="Arial"/>
          <w:szCs w:val="22"/>
        </w:rPr>
        <w:t xml:space="preserve"> rejection of the ICN and documen</w:t>
      </w:r>
      <w:r w:rsidR="00C5308C" w:rsidRPr="00C000F2">
        <w:rPr>
          <w:rFonts w:cs="Arial"/>
          <w:szCs w:val="22"/>
        </w:rPr>
        <w:t>ta</w:t>
      </w:r>
      <w:r w:rsidRPr="00C000F2">
        <w:rPr>
          <w:rFonts w:cs="Arial"/>
          <w:szCs w:val="22"/>
        </w:rPr>
        <w:t>t</w:t>
      </w:r>
      <w:r w:rsidR="00C5308C" w:rsidRPr="00C000F2">
        <w:rPr>
          <w:rFonts w:cs="Arial"/>
          <w:szCs w:val="22"/>
        </w:rPr>
        <w:t>ion of</w:t>
      </w:r>
      <w:r w:rsidRPr="00C000F2">
        <w:rPr>
          <w:rFonts w:cs="Arial"/>
          <w:szCs w:val="22"/>
        </w:rPr>
        <w:t xml:space="preserve"> the ITAAC Finding</w:t>
      </w:r>
      <w:r w:rsidR="00C5308C" w:rsidRPr="00C000F2">
        <w:rPr>
          <w:rFonts w:cs="Arial"/>
          <w:szCs w:val="22"/>
        </w:rPr>
        <w:t xml:space="preserve"> in an inspection report).</w:t>
      </w:r>
    </w:p>
    <w:p w:rsidR="009B2909" w:rsidRDefault="009B2909" w:rsidP="00932402">
      <w:pPr>
        <w:rPr>
          <w:rFonts w:cs="Arial"/>
          <w:szCs w:val="22"/>
        </w:rPr>
      </w:pPr>
    </w:p>
    <w:p w:rsidR="00BD5095" w:rsidRPr="00C000F2" w:rsidRDefault="003C72AF" w:rsidP="008E13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w:t>
      </w:r>
      <w:r w:rsidR="00AF4B90" w:rsidRPr="00C000F2">
        <w:rPr>
          <w:rFonts w:cs="Arial"/>
          <w:szCs w:val="22"/>
        </w:rPr>
        <w:t xml:space="preserve">he staff is required to publish Federal Register </w:t>
      </w:r>
      <w:r w:rsidR="00D74FE4" w:rsidRPr="00C000F2">
        <w:rPr>
          <w:rFonts w:cs="Arial"/>
          <w:szCs w:val="22"/>
        </w:rPr>
        <w:t xml:space="preserve">Notices (FRNs) </w:t>
      </w:r>
      <w:r w:rsidR="00AF4B90" w:rsidRPr="00C000F2">
        <w:rPr>
          <w:rFonts w:cs="Arial"/>
          <w:szCs w:val="22"/>
        </w:rPr>
        <w:t xml:space="preserve">of successful </w:t>
      </w:r>
      <w:r w:rsidR="00463CE1" w:rsidRPr="00C000F2">
        <w:rPr>
          <w:rFonts w:cs="Arial"/>
          <w:szCs w:val="22"/>
        </w:rPr>
        <w:t xml:space="preserve">ITAAC </w:t>
      </w:r>
      <w:r w:rsidR="00AF4B90" w:rsidRPr="00C000F2">
        <w:rPr>
          <w:rFonts w:cs="Arial"/>
          <w:szCs w:val="22"/>
        </w:rPr>
        <w:t>completion</w:t>
      </w:r>
      <w:r w:rsidR="00D74FE4" w:rsidRPr="00C000F2">
        <w:rPr>
          <w:rFonts w:cs="Arial"/>
          <w:szCs w:val="22"/>
        </w:rPr>
        <w:t xml:space="preserve"> at intervals determined by the staff</w:t>
      </w:r>
      <w:r w:rsidR="00AF4B90" w:rsidRPr="00C000F2">
        <w:rPr>
          <w:rFonts w:cs="Arial"/>
          <w:szCs w:val="22"/>
        </w:rPr>
        <w:t xml:space="preserve">.  The periodic </w:t>
      </w:r>
      <w:r w:rsidR="00D74FE4" w:rsidRPr="00C000F2">
        <w:rPr>
          <w:rFonts w:cs="Arial"/>
          <w:szCs w:val="22"/>
        </w:rPr>
        <w:t xml:space="preserve">FRNs </w:t>
      </w:r>
      <w:r w:rsidR="00AF4B90" w:rsidRPr="00C000F2">
        <w:rPr>
          <w:rFonts w:cs="Arial"/>
          <w:szCs w:val="22"/>
        </w:rPr>
        <w:t>will inform the public that the</w:t>
      </w:r>
      <w:r w:rsidR="004A67FA" w:rsidRPr="004A67FA">
        <w:rPr>
          <w:rFonts w:cs="Arial"/>
          <w:szCs w:val="22"/>
        </w:rPr>
        <w:t xml:space="preserve"> </w:t>
      </w:r>
      <w:r w:rsidR="004A67FA" w:rsidRPr="00C000F2">
        <w:rPr>
          <w:rFonts w:cs="Arial"/>
          <w:szCs w:val="22"/>
        </w:rPr>
        <w:t>inspections, tests, and analyses of one or more ITAAC have been performed and their</w:t>
      </w:r>
      <w:r w:rsidR="009C14E6">
        <w:rPr>
          <w:rFonts w:cs="Arial"/>
          <w:szCs w:val="22"/>
        </w:rPr>
        <w:t xml:space="preserve"> </w:t>
      </w:r>
      <w:r w:rsidR="00D74FE4" w:rsidRPr="00C000F2">
        <w:rPr>
          <w:rFonts w:cs="Arial"/>
          <w:szCs w:val="22"/>
        </w:rPr>
        <w:t>acceptance criteria have been met.  The staff’s determination</w:t>
      </w:r>
      <w:r w:rsidR="00D74FE4" w:rsidRPr="00C000F2" w:rsidDel="00D74FE4">
        <w:rPr>
          <w:rFonts w:cs="Arial"/>
          <w:szCs w:val="22"/>
        </w:rPr>
        <w:t xml:space="preserve"> </w:t>
      </w:r>
      <w:r w:rsidR="00AF4B90" w:rsidRPr="00C000F2">
        <w:rPr>
          <w:rFonts w:cs="Arial"/>
          <w:szCs w:val="22"/>
        </w:rPr>
        <w:t xml:space="preserve">that the </w:t>
      </w:r>
      <w:r w:rsidR="00D74FE4" w:rsidRPr="00C000F2">
        <w:rPr>
          <w:rFonts w:cs="Arial"/>
          <w:szCs w:val="22"/>
        </w:rPr>
        <w:t>acceptance criteria of all of the COL</w:t>
      </w:r>
      <w:r w:rsidR="00AF4B90" w:rsidRPr="00C000F2">
        <w:rPr>
          <w:rFonts w:cs="Arial"/>
          <w:szCs w:val="22"/>
        </w:rPr>
        <w:t xml:space="preserve"> ITAAC </w:t>
      </w:r>
      <w:r w:rsidR="00D74FE4" w:rsidRPr="00C000F2">
        <w:rPr>
          <w:rFonts w:cs="Arial"/>
          <w:szCs w:val="22"/>
        </w:rPr>
        <w:t>are met precedes</w:t>
      </w:r>
      <w:r w:rsidR="00AF4B90" w:rsidRPr="00C000F2">
        <w:rPr>
          <w:rFonts w:cs="Arial"/>
          <w:szCs w:val="22"/>
        </w:rPr>
        <w:t xml:space="preserve"> the </w:t>
      </w:r>
      <w:r w:rsidR="00D74FE4" w:rsidRPr="00C000F2">
        <w:rPr>
          <w:rFonts w:cs="Arial"/>
          <w:szCs w:val="22"/>
        </w:rPr>
        <w:t xml:space="preserve">10 CFR </w:t>
      </w:r>
      <w:r w:rsidR="006511D2">
        <w:rPr>
          <w:rFonts w:cs="Arial"/>
          <w:szCs w:val="22"/>
        </w:rPr>
        <w:t xml:space="preserve">Part </w:t>
      </w:r>
      <w:r w:rsidR="00D74FE4" w:rsidRPr="00C000F2">
        <w:rPr>
          <w:rFonts w:cs="Arial"/>
          <w:szCs w:val="22"/>
        </w:rPr>
        <w:t>52.103(g)</w:t>
      </w:r>
      <w:r w:rsidR="008E133F">
        <w:rPr>
          <w:rFonts w:cs="Arial"/>
          <w:szCs w:val="22"/>
        </w:rPr>
        <w:t xml:space="preserve"> </w:t>
      </w:r>
      <w:r w:rsidR="00D74FE4" w:rsidRPr="00C000F2">
        <w:rPr>
          <w:rFonts w:cs="Arial"/>
          <w:szCs w:val="22"/>
        </w:rPr>
        <w:t>finding</w:t>
      </w:r>
      <w:r w:rsidR="008E133F">
        <w:rPr>
          <w:rFonts w:cs="Arial"/>
          <w:szCs w:val="22"/>
        </w:rPr>
        <w:t>.  In SRM</w:t>
      </w:r>
      <w:r w:rsidR="005B7069">
        <w:rPr>
          <w:rFonts w:cs="Arial"/>
          <w:szCs w:val="22"/>
        </w:rPr>
        <w:t>-</w:t>
      </w:r>
      <w:r w:rsidR="008E133F" w:rsidRPr="008E133F">
        <w:rPr>
          <w:rFonts w:cs="Arial"/>
          <w:szCs w:val="22"/>
        </w:rPr>
        <w:t>SECY-13-0033</w:t>
      </w:r>
      <w:r w:rsidR="008E133F">
        <w:rPr>
          <w:rFonts w:cs="Arial"/>
          <w:szCs w:val="22"/>
        </w:rPr>
        <w:t>, “</w:t>
      </w:r>
      <w:r w:rsidR="008E133F" w:rsidRPr="008E133F">
        <w:rPr>
          <w:rFonts w:cs="Arial"/>
          <w:szCs w:val="22"/>
        </w:rPr>
        <w:t>Allowing</w:t>
      </w:r>
      <w:r w:rsidR="008E133F">
        <w:rPr>
          <w:rFonts w:cs="Arial"/>
          <w:szCs w:val="22"/>
        </w:rPr>
        <w:t xml:space="preserve"> </w:t>
      </w:r>
      <w:r w:rsidR="008E133F" w:rsidRPr="008E133F">
        <w:rPr>
          <w:rFonts w:cs="Arial"/>
          <w:szCs w:val="22"/>
        </w:rPr>
        <w:t xml:space="preserve">Interim Operation </w:t>
      </w:r>
      <w:r w:rsidR="00D44ED7">
        <w:rPr>
          <w:rFonts w:cs="Arial"/>
          <w:szCs w:val="22"/>
        </w:rPr>
        <w:t>u</w:t>
      </w:r>
      <w:r w:rsidR="008E133F" w:rsidRPr="008E133F">
        <w:rPr>
          <w:rFonts w:cs="Arial"/>
          <w:szCs w:val="22"/>
        </w:rPr>
        <w:t xml:space="preserve">nder Title 10 </w:t>
      </w:r>
      <w:r w:rsidR="00D44ED7">
        <w:rPr>
          <w:rFonts w:cs="Arial"/>
          <w:szCs w:val="22"/>
        </w:rPr>
        <w:t>o</w:t>
      </w:r>
      <w:r w:rsidR="008E133F" w:rsidRPr="008E133F">
        <w:rPr>
          <w:rFonts w:cs="Arial"/>
          <w:szCs w:val="22"/>
        </w:rPr>
        <w:t xml:space="preserve">f </w:t>
      </w:r>
      <w:r w:rsidR="00D44ED7">
        <w:rPr>
          <w:rFonts w:cs="Arial"/>
          <w:szCs w:val="22"/>
        </w:rPr>
        <w:t>t</w:t>
      </w:r>
      <w:r w:rsidR="008E133F" w:rsidRPr="008E133F">
        <w:rPr>
          <w:rFonts w:cs="Arial"/>
          <w:szCs w:val="22"/>
        </w:rPr>
        <w:t xml:space="preserve">he Code </w:t>
      </w:r>
      <w:r w:rsidR="008E133F">
        <w:rPr>
          <w:rFonts w:cs="Arial"/>
          <w:szCs w:val="22"/>
        </w:rPr>
        <w:t>o</w:t>
      </w:r>
      <w:r w:rsidR="008E133F" w:rsidRPr="008E133F">
        <w:rPr>
          <w:rFonts w:cs="Arial"/>
          <w:szCs w:val="22"/>
        </w:rPr>
        <w:t>f</w:t>
      </w:r>
      <w:r w:rsidR="008E133F">
        <w:rPr>
          <w:rFonts w:cs="Arial"/>
          <w:szCs w:val="22"/>
        </w:rPr>
        <w:t xml:space="preserve"> </w:t>
      </w:r>
      <w:r w:rsidR="008E133F" w:rsidRPr="008E133F">
        <w:rPr>
          <w:rFonts w:cs="Arial"/>
          <w:szCs w:val="22"/>
        </w:rPr>
        <w:t>Federal Regulations Section 52.103</w:t>
      </w:r>
      <w:r w:rsidR="008E133F">
        <w:rPr>
          <w:rFonts w:cs="Arial"/>
          <w:szCs w:val="22"/>
        </w:rPr>
        <w:t xml:space="preserve">,” dated July 19, 2013, the Commission </w:t>
      </w:r>
      <w:r w:rsidR="008E133F" w:rsidRPr="008E133F">
        <w:rPr>
          <w:rFonts w:cs="Arial"/>
          <w:szCs w:val="22"/>
        </w:rPr>
        <w:t>delegat</w:t>
      </w:r>
      <w:r w:rsidR="008E133F">
        <w:rPr>
          <w:rFonts w:cs="Arial"/>
          <w:szCs w:val="22"/>
        </w:rPr>
        <w:t>ed</w:t>
      </w:r>
      <w:r w:rsidR="008E133F" w:rsidRPr="008E133F">
        <w:rPr>
          <w:rFonts w:cs="Arial"/>
          <w:szCs w:val="22"/>
        </w:rPr>
        <w:t xml:space="preserve"> to the</w:t>
      </w:r>
      <w:r w:rsidR="008E133F">
        <w:rPr>
          <w:rFonts w:cs="Arial"/>
          <w:szCs w:val="22"/>
        </w:rPr>
        <w:t xml:space="preserve"> </w:t>
      </w:r>
      <w:r w:rsidR="008E133F" w:rsidRPr="008E133F">
        <w:rPr>
          <w:rFonts w:cs="Arial"/>
          <w:szCs w:val="22"/>
        </w:rPr>
        <w:t>staff the making of the 10 CFR 52.103(g) acceptance criteria finding for all ITAAC, irrespective of the pendency of any hearing</w:t>
      </w:r>
      <w:r w:rsidR="00AF4B90" w:rsidRPr="00C000F2">
        <w:rPr>
          <w:rFonts w:cs="Arial"/>
          <w:szCs w:val="22"/>
        </w:rPr>
        <w:t>.</w:t>
      </w:r>
      <w:r w:rsidR="00F91457">
        <w:rPr>
          <w:rFonts w:cs="Arial"/>
          <w:szCs w:val="22"/>
        </w:rPr>
        <w:t xml:space="preserve">  </w:t>
      </w:r>
    </w:p>
    <w:p w:rsidR="00BD5095" w:rsidRPr="00C000F2" w:rsidRDefault="00BD509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In October 2009, the NRC issued Regulatory Guide 1.215, “Guidance for ITAAC Closure </w:t>
      </w:r>
      <w:proofErr w:type="gramStart"/>
      <w:r w:rsidR="00D44ED7">
        <w:rPr>
          <w:rFonts w:cs="Arial"/>
          <w:szCs w:val="22"/>
        </w:rPr>
        <w:t>under</w:t>
      </w:r>
      <w:proofErr w:type="gramEnd"/>
      <w:r w:rsidRPr="00C000F2">
        <w:rPr>
          <w:rFonts w:cs="Arial"/>
          <w:szCs w:val="22"/>
        </w:rPr>
        <w:t xml:space="preserve"> 10 CFR Part 52.”  This guide describes a method that the staff considers acceptable for use in satisfying the requirements for documenting the completion of ITAAC.  In particular, this guide endorses the methodologies described in</w:t>
      </w:r>
      <w:r w:rsidR="003B4297" w:rsidRPr="00C000F2">
        <w:rPr>
          <w:rFonts w:cs="Arial"/>
          <w:szCs w:val="22"/>
        </w:rPr>
        <w:t xml:space="preserve"> NEI 08-01, “Industry Guideline for ITAAC Closure Process under 10 CFR Part 52,” which provides an approach that COL holders may use to satisfy NRC regulatory requirements under 10 CFR </w:t>
      </w:r>
      <w:r w:rsidR="006511D2">
        <w:rPr>
          <w:rFonts w:cs="Arial"/>
          <w:szCs w:val="22"/>
        </w:rPr>
        <w:t xml:space="preserve">Part </w:t>
      </w:r>
      <w:r w:rsidR="003B4297" w:rsidRPr="00C000F2">
        <w:rPr>
          <w:rFonts w:cs="Arial"/>
          <w:szCs w:val="22"/>
        </w:rPr>
        <w:t xml:space="preserve">52.99 related to the completion and closure of ITAAC for new nuclear power plants.  </w:t>
      </w:r>
      <w:r w:rsidR="00896FDF" w:rsidRPr="00C000F2">
        <w:rPr>
          <w:rFonts w:cs="Arial"/>
          <w:szCs w:val="22"/>
        </w:rPr>
        <w:t>Regulatory Guide 1.215, Revision 1, was issued in September 2012, and captures ITAAC Maintenance Rule requirements.</w:t>
      </w:r>
    </w:p>
    <w:p w:rsidR="00BD5095" w:rsidRPr="00C000F2" w:rsidRDefault="00BD509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7B6FB7" w:rsidP="00932402">
      <w:pPr>
        <w:rPr>
          <w:rFonts w:cs="Arial"/>
          <w:szCs w:val="22"/>
        </w:rPr>
      </w:pPr>
      <w:r w:rsidRPr="00C000F2">
        <w:rPr>
          <w:rFonts w:cs="Arial"/>
          <w:szCs w:val="22"/>
        </w:rPr>
        <w:t xml:space="preserve">In accordance with 10 CFR </w:t>
      </w:r>
      <w:r w:rsidR="006511D2">
        <w:rPr>
          <w:rFonts w:cs="Arial"/>
          <w:szCs w:val="22"/>
        </w:rPr>
        <w:t xml:space="preserve">Part </w:t>
      </w:r>
      <w:r w:rsidRPr="00C000F2">
        <w:rPr>
          <w:rFonts w:cs="Arial"/>
          <w:szCs w:val="22"/>
        </w:rPr>
        <w:t>52.99(c)(</w:t>
      </w:r>
      <w:r w:rsidR="005F0DB9" w:rsidRPr="00C000F2">
        <w:rPr>
          <w:rFonts w:cs="Arial"/>
          <w:szCs w:val="22"/>
        </w:rPr>
        <w:t>3</w:t>
      </w:r>
      <w:r w:rsidRPr="00C000F2">
        <w:rPr>
          <w:rFonts w:cs="Arial"/>
          <w:szCs w:val="22"/>
        </w:rPr>
        <w:t xml:space="preserve">), no later than 225 days prior to initial fuel loading, the licensee </w:t>
      </w:r>
      <w:r w:rsidR="00463CE1" w:rsidRPr="00C000F2">
        <w:rPr>
          <w:rFonts w:cs="Arial"/>
          <w:szCs w:val="22"/>
        </w:rPr>
        <w:t>is required to</w:t>
      </w:r>
      <w:r w:rsidRPr="00C000F2">
        <w:rPr>
          <w:rFonts w:cs="Arial"/>
          <w:szCs w:val="22"/>
        </w:rPr>
        <w:t xml:space="preserve"> notify the NRC that the </w:t>
      </w:r>
      <w:r w:rsidR="00463CE1" w:rsidRPr="00C000F2">
        <w:rPr>
          <w:rFonts w:cs="Arial"/>
          <w:szCs w:val="22"/>
        </w:rPr>
        <w:t>inspections, tests and analyses</w:t>
      </w:r>
      <w:r w:rsidRPr="00C000F2">
        <w:rPr>
          <w:rFonts w:cs="Arial"/>
          <w:szCs w:val="22"/>
        </w:rPr>
        <w:t xml:space="preserve"> will be performed and the </w:t>
      </w:r>
      <w:r w:rsidR="00463CE1" w:rsidRPr="00C000F2">
        <w:rPr>
          <w:rFonts w:cs="Arial"/>
          <w:szCs w:val="22"/>
        </w:rPr>
        <w:t>acceptance criteria</w:t>
      </w:r>
      <w:r w:rsidRPr="00C000F2">
        <w:rPr>
          <w:rFonts w:cs="Arial"/>
          <w:szCs w:val="22"/>
        </w:rPr>
        <w:t xml:space="preserve"> will be met for all uncompl</w:t>
      </w:r>
      <w:r w:rsidR="005A7232">
        <w:rPr>
          <w:rFonts w:cs="Arial"/>
          <w:szCs w:val="22"/>
        </w:rPr>
        <w:t>eted ITAAC prior to operation.</w:t>
      </w:r>
      <w:r w:rsidR="009C14E6">
        <w:rPr>
          <w:rFonts w:cs="Arial"/>
          <w:szCs w:val="22"/>
        </w:rPr>
        <w:t xml:space="preserve">  </w:t>
      </w:r>
      <w:r w:rsidRPr="00C000F2">
        <w:rPr>
          <w:rFonts w:cs="Arial"/>
          <w:szCs w:val="22"/>
        </w:rPr>
        <w:t xml:space="preserve">The uncompleted ITAAC notification must provide sufficient information to demonstrate that the prescribed </w:t>
      </w:r>
      <w:r w:rsidR="00463CE1" w:rsidRPr="00C000F2">
        <w:rPr>
          <w:rFonts w:cs="Arial"/>
          <w:szCs w:val="22"/>
        </w:rPr>
        <w:t>inspections, tests and analyses</w:t>
      </w:r>
      <w:r w:rsidRPr="00C000F2">
        <w:rPr>
          <w:rFonts w:cs="Arial"/>
          <w:szCs w:val="22"/>
        </w:rPr>
        <w:t xml:space="preserve"> will be performed and the prescribed </w:t>
      </w:r>
      <w:r w:rsidR="00463CE1" w:rsidRPr="00C000F2">
        <w:rPr>
          <w:rFonts w:cs="Arial"/>
          <w:szCs w:val="22"/>
        </w:rPr>
        <w:t xml:space="preserve">acceptance criteria </w:t>
      </w:r>
      <w:r w:rsidRPr="00C000F2">
        <w:rPr>
          <w:rFonts w:cs="Arial"/>
          <w:szCs w:val="22"/>
        </w:rPr>
        <w:t xml:space="preserve">will be met, including, but not limited to, a description of the specific procedures and analytical methods to be used for performing the </w:t>
      </w:r>
      <w:r w:rsidR="00D74FE4" w:rsidRPr="00C000F2">
        <w:rPr>
          <w:rFonts w:cs="Arial"/>
          <w:szCs w:val="22"/>
        </w:rPr>
        <w:t>ITAAC.  The 225 day notifications are primarily for the public to review to provide prima facie evidence for a possible hearing on the completion of ITAAC that the acceptance criteria of affected ITAAC or other ITAAC are not met</w:t>
      </w:r>
      <w:r w:rsidRPr="00C000F2">
        <w:rPr>
          <w:rFonts w:cs="Arial"/>
          <w:szCs w:val="22"/>
        </w:rPr>
        <w:t>.</w:t>
      </w:r>
    </w:p>
    <w:p w:rsidR="007B6FB7" w:rsidRPr="00C000F2" w:rsidRDefault="007B6FB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7B6FB7" w:rsidRPr="00C000F2" w:rsidRDefault="007B6FB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After all ITAAC have been completed, the Director of NRO, in consultation with the appropriate Regional Administrators, will inform the Commission that all ITAAC have been met.  NRC inspection results, together with the information submitted by the licensee, will be the foundation of the staff's recommendation to the Commission in support of its finding on whether the acceptance criteria in the COL have been met.</w:t>
      </w:r>
    </w:p>
    <w:p w:rsidR="00D00A28" w:rsidRDefault="00D00A2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680" w:name="Maintenance"/>
      <w:bookmarkStart w:id="681" w:name="_Toc269212524"/>
    </w:p>
    <w:p w:rsidR="00232E4D" w:rsidRDefault="00377E3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232E4D" w:rsidSect="00232E4D">
          <w:pgSz w:w="12240" w:h="15840"/>
          <w:pgMar w:top="1440" w:right="1440" w:bottom="1440" w:left="1440" w:header="1440" w:footer="1440" w:gutter="0"/>
          <w:cols w:space="720"/>
          <w:docGrid w:linePitch="360"/>
        </w:sectPr>
      </w:pPr>
      <w:r w:rsidRPr="00C000F2">
        <w:rPr>
          <w:rFonts w:cs="Arial"/>
          <w:szCs w:val="22"/>
        </w:rPr>
        <w:t>0</w:t>
      </w:r>
      <w:r w:rsidR="00191FBC">
        <w:rPr>
          <w:rFonts w:cs="Arial"/>
          <w:szCs w:val="22"/>
        </w:rPr>
        <w:t>8</w:t>
      </w:r>
      <w:r w:rsidR="00080ECE" w:rsidRPr="00C000F2">
        <w:rPr>
          <w:rFonts w:cs="Arial"/>
          <w:szCs w:val="22"/>
        </w:rPr>
        <w:t>.02</w:t>
      </w:r>
      <w:r w:rsidR="00080ECE" w:rsidRPr="00C000F2">
        <w:rPr>
          <w:rFonts w:cs="Arial"/>
          <w:szCs w:val="22"/>
        </w:rPr>
        <w:tab/>
      </w:r>
      <w:r w:rsidR="009A27F1" w:rsidRPr="00C000F2">
        <w:rPr>
          <w:rStyle w:val="Header02Char"/>
          <w:sz w:val="22"/>
          <w:szCs w:val="22"/>
        </w:rPr>
        <w:t>ITAAC Maintenance</w:t>
      </w:r>
      <w:bookmarkEnd w:id="680"/>
      <w:r w:rsidR="00C831B9" w:rsidRPr="00C000F2">
        <w:rPr>
          <w:rStyle w:val="Header02Char"/>
          <w:sz w:val="22"/>
          <w:szCs w:val="22"/>
        </w:rPr>
        <w:fldChar w:fldCharType="begin"/>
      </w:r>
      <w:r w:rsidR="005F2017" w:rsidRPr="00C000F2">
        <w:rPr>
          <w:rFonts w:cs="Arial"/>
          <w:szCs w:val="22"/>
        </w:rPr>
        <w:instrText xml:space="preserve"> TC "</w:instrText>
      </w:r>
      <w:bookmarkStart w:id="682" w:name="_Toc361140246"/>
      <w:bookmarkStart w:id="683" w:name="_Toc362608351"/>
      <w:bookmarkStart w:id="684" w:name="_Toc364854600"/>
      <w:bookmarkStart w:id="685" w:name="_Toc364854760"/>
      <w:bookmarkStart w:id="686" w:name="_Toc395690504"/>
      <w:r w:rsidR="005F2017" w:rsidRPr="00C000F2">
        <w:rPr>
          <w:rFonts w:cs="Arial"/>
          <w:szCs w:val="22"/>
        </w:rPr>
        <w:instrText>08.02</w:instrText>
      </w:r>
      <w:r w:rsidR="005F2017" w:rsidRPr="00C000F2">
        <w:rPr>
          <w:rFonts w:cs="Arial"/>
          <w:szCs w:val="22"/>
        </w:rPr>
        <w:tab/>
      </w:r>
      <w:r w:rsidR="005F2017" w:rsidRPr="00C000F2">
        <w:rPr>
          <w:rStyle w:val="Header02Char"/>
          <w:sz w:val="22"/>
          <w:szCs w:val="22"/>
        </w:rPr>
        <w:instrText>ITAAC Maintenance</w:instrText>
      </w:r>
      <w:bookmarkEnd w:id="682"/>
      <w:bookmarkEnd w:id="683"/>
      <w:bookmarkEnd w:id="684"/>
      <w:bookmarkEnd w:id="685"/>
      <w:bookmarkEnd w:id="686"/>
      <w:r w:rsidR="005F2017" w:rsidRPr="00C000F2">
        <w:rPr>
          <w:rFonts w:cs="Arial"/>
          <w:szCs w:val="22"/>
        </w:rPr>
        <w:instrText xml:space="preserve">" \f C \l "2" </w:instrText>
      </w:r>
      <w:r w:rsidR="00C831B9" w:rsidRPr="00C000F2">
        <w:rPr>
          <w:rStyle w:val="Header02Char"/>
          <w:sz w:val="22"/>
          <w:szCs w:val="22"/>
        </w:rPr>
        <w:fldChar w:fldCharType="end"/>
      </w:r>
      <w:r w:rsidR="00080ECE" w:rsidRPr="00C000F2">
        <w:rPr>
          <w:rFonts w:cs="Arial"/>
          <w:szCs w:val="22"/>
        </w:rPr>
        <w:t xml:space="preserve">.  </w:t>
      </w:r>
      <w:r w:rsidR="00BD5095" w:rsidRPr="00C000F2">
        <w:rPr>
          <w:rFonts w:cs="Arial"/>
          <w:szCs w:val="22"/>
        </w:rPr>
        <w:t xml:space="preserve">Completion of </w:t>
      </w:r>
      <w:r w:rsidR="00D74FE4" w:rsidRPr="00C000F2">
        <w:rPr>
          <w:rFonts w:cs="Arial"/>
          <w:szCs w:val="22"/>
        </w:rPr>
        <w:t xml:space="preserve">COL </w:t>
      </w:r>
      <w:r w:rsidR="00BD5095" w:rsidRPr="00C000F2">
        <w:rPr>
          <w:rFonts w:cs="Arial"/>
          <w:szCs w:val="22"/>
        </w:rPr>
        <w:t xml:space="preserve">ITAAC will be accomplished by the licensee over a prolonged period.  For some ITAAC, this will mean significant time will elapse between the initial determination that an individual ITAAC is closed and the Commission finding, in accordance with 10 CFR </w:t>
      </w:r>
      <w:r w:rsidR="006511D2">
        <w:rPr>
          <w:rFonts w:cs="Arial"/>
          <w:szCs w:val="22"/>
        </w:rPr>
        <w:t xml:space="preserve">Part </w:t>
      </w:r>
      <w:r w:rsidR="00BD5095" w:rsidRPr="00C000F2">
        <w:rPr>
          <w:rFonts w:cs="Arial"/>
          <w:szCs w:val="22"/>
        </w:rPr>
        <w:t xml:space="preserve">52.103(g), on whether all of the acceptance criteria are met.  An important aspect of the </w:t>
      </w:r>
      <w:r w:rsidR="00D74FE4" w:rsidRPr="00C000F2">
        <w:rPr>
          <w:rFonts w:cs="Arial"/>
          <w:szCs w:val="22"/>
        </w:rPr>
        <w:t>ITAAC maintenance</w:t>
      </w:r>
      <w:r w:rsidR="00BD5095" w:rsidRPr="00C000F2">
        <w:rPr>
          <w:rFonts w:cs="Arial"/>
          <w:szCs w:val="22"/>
        </w:rPr>
        <w:t xml:space="preserve"> process is to confirm that the acceptance criteria continue to be met for </w:t>
      </w:r>
      <w:r w:rsidR="00D74FE4" w:rsidRPr="00C000F2">
        <w:rPr>
          <w:rFonts w:cs="Arial"/>
          <w:szCs w:val="22"/>
        </w:rPr>
        <w:t xml:space="preserve">all </w:t>
      </w:r>
      <w:r w:rsidR="00BD5095" w:rsidRPr="00C000F2">
        <w:rPr>
          <w:rFonts w:cs="Arial"/>
          <w:szCs w:val="22"/>
        </w:rPr>
        <w:t xml:space="preserve">ITAAC </w:t>
      </w:r>
      <w:r w:rsidR="00D74FE4" w:rsidRPr="00C000F2">
        <w:rPr>
          <w:rFonts w:cs="Arial"/>
          <w:szCs w:val="22"/>
        </w:rPr>
        <w:t xml:space="preserve">verified as </w:t>
      </w:r>
      <w:r w:rsidR="00BD5095" w:rsidRPr="00C000F2">
        <w:rPr>
          <w:rFonts w:cs="Arial"/>
          <w:szCs w:val="22"/>
        </w:rPr>
        <w:t xml:space="preserve">completed </w:t>
      </w:r>
      <w:r w:rsidR="00D74FE4" w:rsidRPr="00C000F2">
        <w:rPr>
          <w:rFonts w:cs="Arial"/>
          <w:szCs w:val="22"/>
        </w:rPr>
        <w:t>until</w:t>
      </w:r>
      <w:r w:rsidR="00BD5095" w:rsidRPr="00C000F2">
        <w:rPr>
          <w:rFonts w:cs="Arial"/>
          <w:szCs w:val="22"/>
        </w:rPr>
        <w:t xml:space="preserve"> the Commission makes the 10 CFR </w:t>
      </w:r>
      <w:r w:rsidR="006511D2">
        <w:rPr>
          <w:rFonts w:cs="Arial"/>
          <w:szCs w:val="22"/>
        </w:rPr>
        <w:t xml:space="preserve">Part </w:t>
      </w:r>
      <w:r w:rsidR="00BD5095" w:rsidRPr="00C000F2">
        <w:rPr>
          <w:rFonts w:cs="Arial"/>
          <w:szCs w:val="22"/>
        </w:rPr>
        <w:t xml:space="preserve">52.103(g) finding.  The staff recognizes that normal maintenance will be needed on SSCs with associated </w:t>
      </w:r>
      <w:r w:rsidR="001E4D88" w:rsidRPr="00C000F2">
        <w:rPr>
          <w:rFonts w:cs="Arial"/>
          <w:szCs w:val="22"/>
        </w:rPr>
        <w:t xml:space="preserve">closed </w:t>
      </w:r>
      <w:r w:rsidR="00BD5095" w:rsidRPr="00C000F2">
        <w:rPr>
          <w:rFonts w:cs="Arial"/>
          <w:szCs w:val="22"/>
        </w:rPr>
        <w:t>ITAAC</w:t>
      </w:r>
      <w:r w:rsidR="00325FD9" w:rsidRPr="00C000F2">
        <w:rPr>
          <w:rFonts w:cs="Arial"/>
          <w:szCs w:val="22"/>
        </w:rPr>
        <w:t xml:space="preserve"> or program elements</w:t>
      </w:r>
      <w:r w:rsidR="00BD5095" w:rsidRPr="00C000F2">
        <w:rPr>
          <w:rFonts w:cs="Arial"/>
          <w:szCs w:val="22"/>
        </w:rPr>
        <w:t>, and such SSCs may also need repairs.  The inspection program will confirm, on a sampling basis, that the surveillance and post-maintenance testing performed in this interim period are focused not only on technical specification operability and similar operational concerns, but also on maintaining the validity of ITAAC determinations.</w:t>
      </w:r>
      <w:bookmarkEnd w:id="681"/>
    </w:p>
    <w:p w:rsidR="001E4D88" w:rsidRPr="00C000F2" w:rsidRDefault="001E4D8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1672C6" w:rsidRPr="00C000F2" w:rsidRDefault="001E4D88" w:rsidP="009810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C000F2">
        <w:rPr>
          <w:rFonts w:cs="Arial"/>
          <w:szCs w:val="22"/>
        </w:rPr>
        <w:t xml:space="preserve">The licensee is responsible to identify when an ITAAC completion determination </w:t>
      </w:r>
      <w:r w:rsidR="00896FDF" w:rsidRPr="00C000F2">
        <w:rPr>
          <w:rFonts w:cs="Arial"/>
          <w:szCs w:val="22"/>
        </w:rPr>
        <w:t xml:space="preserve">basis </w:t>
      </w:r>
      <w:r w:rsidRPr="00C000F2">
        <w:rPr>
          <w:rFonts w:cs="Arial"/>
          <w:szCs w:val="22"/>
        </w:rPr>
        <w:t xml:space="preserve">is in question </w:t>
      </w:r>
      <w:r w:rsidR="00896FDF" w:rsidRPr="00C000F2">
        <w:rPr>
          <w:rFonts w:cs="Arial"/>
          <w:szCs w:val="22"/>
        </w:rPr>
        <w:t>and a post-closure notification to the NRC is required</w:t>
      </w:r>
      <w:r w:rsidRPr="00C000F2">
        <w:rPr>
          <w:rFonts w:cs="Arial"/>
          <w:szCs w:val="22"/>
        </w:rPr>
        <w:t>.  The licensee will do that based on five maintenance thresholds identified in NEI 08-01.  If one of th</w:t>
      </w:r>
      <w:r w:rsidR="00A86E95" w:rsidRPr="00C000F2">
        <w:rPr>
          <w:rFonts w:cs="Arial"/>
          <w:szCs w:val="22"/>
        </w:rPr>
        <w:t>e</w:t>
      </w:r>
      <w:r w:rsidRPr="00C000F2">
        <w:rPr>
          <w:rFonts w:cs="Arial"/>
          <w:szCs w:val="22"/>
        </w:rPr>
        <w:t xml:space="preserve"> maintenance thresholds is exceeded, </w:t>
      </w:r>
      <w:r w:rsidR="00896FDF" w:rsidRPr="00C000F2">
        <w:rPr>
          <w:rFonts w:cs="Arial"/>
          <w:szCs w:val="22"/>
        </w:rPr>
        <w:t xml:space="preserve">the licensee would submit a subsequent ICN following implementation of </w:t>
      </w:r>
      <w:r w:rsidRPr="00C000F2">
        <w:rPr>
          <w:rFonts w:cs="Arial"/>
          <w:szCs w:val="22"/>
        </w:rPr>
        <w:t>corrective actions to ensure the acceptance criteria of the affected ITAAC continue to be met or are met</w:t>
      </w:r>
      <w:r w:rsidR="004F381D">
        <w:rPr>
          <w:rFonts w:cs="Arial"/>
          <w:szCs w:val="22"/>
        </w:rPr>
        <w:t xml:space="preserve"> </w:t>
      </w:r>
      <w:r w:rsidRPr="00C000F2">
        <w:rPr>
          <w:rFonts w:cs="Arial"/>
          <w:szCs w:val="22"/>
        </w:rPr>
        <w:t>again.  The NRC will review the ICNs that identify those corrective actions to determine if the ITAAC conclusion for those ITAAC is maintained or not.  If that review determines that the ITAAC acceptance criteria are no longer met, the ITAAC will be reopened.  The licensee will have to take further corrective actions in order to reclose the ITAAC.</w:t>
      </w:r>
      <w:r w:rsidR="00981096">
        <w:rPr>
          <w:rFonts w:cs="Arial"/>
          <w:szCs w:val="22"/>
        </w:rPr>
        <w:t xml:space="preserve">  </w:t>
      </w:r>
      <w:r w:rsidR="009F7D73" w:rsidRPr="00C000F2">
        <w:rPr>
          <w:rFonts w:cs="Arial"/>
          <w:szCs w:val="22"/>
        </w:rPr>
        <w:t>The IT</w:t>
      </w:r>
      <w:r w:rsidR="003B4297" w:rsidRPr="00C000F2">
        <w:rPr>
          <w:rFonts w:cs="Arial"/>
          <w:szCs w:val="22"/>
        </w:rPr>
        <w:t>A</w:t>
      </w:r>
      <w:r w:rsidR="009F7D73" w:rsidRPr="00C000F2">
        <w:rPr>
          <w:rFonts w:cs="Arial"/>
          <w:szCs w:val="22"/>
        </w:rPr>
        <w:t xml:space="preserve">AC Maintenance Process inspection program and required notifications </w:t>
      </w:r>
      <w:r w:rsidR="00A86E95" w:rsidRPr="00C000F2">
        <w:rPr>
          <w:rFonts w:cs="Arial"/>
          <w:szCs w:val="22"/>
        </w:rPr>
        <w:t>are</w:t>
      </w:r>
      <w:r w:rsidR="009F7D73" w:rsidRPr="00C000F2">
        <w:rPr>
          <w:rFonts w:cs="Arial"/>
          <w:szCs w:val="22"/>
        </w:rPr>
        <w:t xml:space="preserve"> described in detail in </w:t>
      </w:r>
      <w:r w:rsidR="00A86E95" w:rsidRPr="00C000F2">
        <w:rPr>
          <w:rFonts w:cs="Arial"/>
          <w:szCs w:val="22"/>
        </w:rPr>
        <w:t>NEI 08-01</w:t>
      </w:r>
      <w:r w:rsidR="009F7D73" w:rsidRPr="00C000F2">
        <w:rPr>
          <w:rFonts w:cs="Arial"/>
          <w:szCs w:val="22"/>
        </w:rPr>
        <w:t xml:space="preserve">, Inspection Procedure 40600, “Licensee Program for Inspections, Tests, Analyses, and Acceptance Criteria (ITAAC) Management”, and in </w:t>
      </w:r>
      <w:r w:rsidR="003B4297" w:rsidRPr="00C000F2">
        <w:rPr>
          <w:rFonts w:cs="Arial"/>
          <w:szCs w:val="22"/>
        </w:rPr>
        <w:t>Regulatory Guide 1.215</w:t>
      </w:r>
      <w:r w:rsidR="009F7D73" w:rsidRPr="00C000F2">
        <w:rPr>
          <w:rFonts w:cs="Arial"/>
          <w:szCs w:val="22"/>
        </w:rPr>
        <w:t>.</w:t>
      </w:r>
    </w:p>
    <w:p w:rsidR="005309AF" w:rsidRPr="00C000F2" w:rsidRDefault="005309A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A86E95" w:rsidP="00932402">
      <w:pPr>
        <w:tabs>
          <w:tab w:val="left" w:pos="274"/>
          <w:tab w:val="left" w:pos="806"/>
        </w:tabs>
        <w:outlineLvl w:val="1"/>
        <w:rPr>
          <w:rFonts w:cs="Arial"/>
          <w:szCs w:val="22"/>
        </w:rPr>
      </w:pPr>
      <w:r w:rsidRPr="00C000F2">
        <w:rPr>
          <w:rFonts w:cs="Arial"/>
          <w:szCs w:val="22"/>
        </w:rPr>
        <w:t>0</w:t>
      </w:r>
      <w:r w:rsidR="00191FBC">
        <w:rPr>
          <w:rFonts w:cs="Arial"/>
          <w:szCs w:val="22"/>
        </w:rPr>
        <w:t>8</w:t>
      </w:r>
      <w:r w:rsidRPr="00C000F2">
        <w:rPr>
          <w:rFonts w:cs="Arial"/>
          <w:szCs w:val="22"/>
        </w:rPr>
        <w:t>.03</w:t>
      </w:r>
      <w:r w:rsidR="006D69EA">
        <w:rPr>
          <w:rFonts w:cs="Arial"/>
          <w:szCs w:val="22"/>
        </w:rPr>
        <w:tab/>
      </w:r>
      <w:r w:rsidRPr="00C000F2">
        <w:rPr>
          <w:rFonts w:cs="Arial"/>
          <w:szCs w:val="22"/>
          <w:u w:val="single"/>
        </w:rPr>
        <w:t xml:space="preserve">10 CFR </w:t>
      </w:r>
      <w:r w:rsidR="006511D2">
        <w:rPr>
          <w:rFonts w:cs="Arial"/>
          <w:szCs w:val="22"/>
          <w:u w:val="single"/>
        </w:rPr>
        <w:t xml:space="preserve">Part </w:t>
      </w:r>
      <w:r w:rsidR="0002051F" w:rsidRPr="0002051F">
        <w:rPr>
          <w:rFonts w:cs="Arial"/>
          <w:szCs w:val="22"/>
          <w:u w:val="single"/>
        </w:rPr>
        <w:t>52.103(g) Finding</w:t>
      </w:r>
      <w:r w:rsidR="00C831B9">
        <w:rPr>
          <w:rFonts w:cs="Arial"/>
          <w:szCs w:val="22"/>
          <w:u w:val="single"/>
        </w:rPr>
        <w:fldChar w:fldCharType="begin"/>
      </w:r>
      <w:r w:rsidR="003324FE">
        <w:instrText xml:space="preserve"> TC "</w:instrText>
      </w:r>
      <w:bookmarkStart w:id="687" w:name="_Toc361140247"/>
      <w:bookmarkStart w:id="688" w:name="_Toc362608352"/>
      <w:bookmarkStart w:id="689" w:name="_Toc364854601"/>
      <w:bookmarkStart w:id="690" w:name="_Toc364854761"/>
      <w:bookmarkStart w:id="691" w:name="_Toc395690505"/>
      <w:r w:rsidR="003324FE" w:rsidRPr="004C575F">
        <w:rPr>
          <w:rFonts w:cs="Arial"/>
          <w:szCs w:val="22"/>
        </w:rPr>
        <w:instrText>08.03</w:instrText>
      </w:r>
      <w:r w:rsidR="003324FE" w:rsidRPr="004C575F">
        <w:rPr>
          <w:rFonts w:cs="Arial"/>
          <w:szCs w:val="22"/>
        </w:rPr>
        <w:tab/>
      </w:r>
      <w:r w:rsidR="003324FE" w:rsidRPr="004C575F">
        <w:rPr>
          <w:rFonts w:cs="Arial"/>
          <w:szCs w:val="22"/>
          <w:u w:val="single"/>
        </w:rPr>
        <w:instrText>10 CFR Part 52.103(g) Finding</w:instrText>
      </w:r>
      <w:bookmarkEnd w:id="687"/>
      <w:bookmarkEnd w:id="688"/>
      <w:bookmarkEnd w:id="689"/>
      <w:bookmarkEnd w:id="690"/>
      <w:bookmarkEnd w:id="691"/>
      <w:r w:rsidR="003324FE">
        <w:instrText xml:space="preserve">" \f C \l "2" </w:instrText>
      </w:r>
      <w:r w:rsidR="00C831B9">
        <w:rPr>
          <w:rFonts w:cs="Arial"/>
          <w:szCs w:val="22"/>
          <w:u w:val="single"/>
        </w:rPr>
        <w:fldChar w:fldCharType="end"/>
      </w:r>
      <w:r w:rsidR="006D69EA" w:rsidRPr="006D69EA">
        <w:rPr>
          <w:rFonts w:cs="Arial"/>
          <w:szCs w:val="22"/>
        </w:rPr>
        <w:t xml:space="preserve">.  </w:t>
      </w:r>
      <w:r w:rsidRPr="00C000F2">
        <w:rPr>
          <w:rFonts w:cs="Arial"/>
          <w:szCs w:val="22"/>
        </w:rPr>
        <w:t>The NRC will retain records of the final review for an ITAAC to determine if it can be verified as completed</w:t>
      </w:r>
      <w:r w:rsidR="000F6401">
        <w:rPr>
          <w:rFonts w:cs="Arial"/>
          <w:szCs w:val="22"/>
        </w:rPr>
        <w:t xml:space="preserve">, and will also maintain records </w:t>
      </w:r>
      <w:r w:rsidRPr="00C000F2">
        <w:rPr>
          <w:rFonts w:cs="Arial"/>
          <w:szCs w:val="22"/>
        </w:rPr>
        <w:t xml:space="preserve">of all ICNs.  These records will be retained in ADAMS for a potential hearing prior to </w:t>
      </w:r>
      <w:r w:rsidR="000F6401">
        <w:rPr>
          <w:rFonts w:cs="Arial"/>
          <w:szCs w:val="22"/>
        </w:rPr>
        <w:t xml:space="preserve">the </w:t>
      </w:r>
      <w:r w:rsidRPr="00C000F2">
        <w:rPr>
          <w:rFonts w:cs="Arial"/>
          <w:szCs w:val="22"/>
        </w:rPr>
        <w:t xml:space="preserve">Commission’s 10 CFR </w:t>
      </w:r>
      <w:r w:rsidR="006511D2">
        <w:rPr>
          <w:rFonts w:cs="Arial"/>
          <w:szCs w:val="22"/>
        </w:rPr>
        <w:t xml:space="preserve">Part </w:t>
      </w:r>
      <w:r w:rsidRPr="00C000F2">
        <w:rPr>
          <w:rFonts w:cs="Arial"/>
          <w:szCs w:val="22"/>
        </w:rPr>
        <w:t>52.103(g) finding.  That potential hearing on ITAAC will require</w:t>
      </w:r>
      <w:r w:rsidR="00200F5C">
        <w:rPr>
          <w:rFonts w:cs="Arial"/>
          <w:szCs w:val="22"/>
        </w:rPr>
        <w:t xml:space="preserve"> </w:t>
      </w:r>
      <w:r w:rsidRPr="00C000F2">
        <w:rPr>
          <w:rFonts w:cs="Arial"/>
          <w:szCs w:val="22"/>
        </w:rPr>
        <w:t>prima facie evidence that the acceptance criteria of specific ITAAC are not met.</w:t>
      </w:r>
    </w:p>
    <w:p w:rsidR="009B2909" w:rsidRDefault="009B2909" w:rsidP="00932402">
      <w:pPr>
        <w:rPr>
          <w:rFonts w:cs="Arial"/>
          <w:szCs w:val="22"/>
        </w:rPr>
      </w:pPr>
    </w:p>
    <w:p w:rsidR="00A86E95" w:rsidRPr="00C000F2" w:rsidRDefault="00A86E9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result of that hearing could be ITAAC contentions which must be closed by that hearing before those ITAAC can be considered as completed.  The licensee will have to take some corrective actions for those ITAAC contentions, and the NRC will have to verify them before the ITAAC can be considered as successfully verified as completed.  The completion of ITAAC and the results of the CIP as processed by the construction assessment program will be the basis for the Commission’s 10 CFR </w:t>
      </w:r>
      <w:r w:rsidR="006511D2">
        <w:rPr>
          <w:rFonts w:cs="Arial"/>
          <w:szCs w:val="22"/>
        </w:rPr>
        <w:t xml:space="preserve">Part </w:t>
      </w:r>
      <w:r w:rsidRPr="00C000F2">
        <w:rPr>
          <w:rFonts w:cs="Arial"/>
          <w:szCs w:val="22"/>
        </w:rPr>
        <w:t>52.103(g) finding that the acceptance criteria of all COL ITAAC are completed.</w:t>
      </w:r>
    </w:p>
    <w:p w:rsidR="00BD5095" w:rsidRDefault="00BD509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F86B6F" w:rsidRPr="00C000F2" w:rsidRDefault="00F86B6F"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692" w:name="_Toc269209817"/>
      <w:bookmarkStart w:id="693" w:name="_Toc269210357"/>
      <w:bookmarkStart w:id="694" w:name="_Toc269211680"/>
      <w:bookmarkStart w:id="695" w:name="_Toc269212526"/>
      <w:bookmarkStart w:id="696" w:name="allegations"/>
      <w:r w:rsidRPr="00C000F2">
        <w:rPr>
          <w:sz w:val="22"/>
          <w:szCs w:val="22"/>
        </w:rPr>
        <w:t>2506-</w:t>
      </w:r>
      <w:r w:rsidR="00191FBC">
        <w:rPr>
          <w:sz w:val="22"/>
          <w:szCs w:val="22"/>
        </w:rPr>
        <w:t>09</w:t>
      </w:r>
      <w:r w:rsidRPr="00C000F2">
        <w:rPr>
          <w:sz w:val="22"/>
          <w:szCs w:val="22"/>
        </w:rPr>
        <w:t xml:space="preserve"> </w:t>
      </w:r>
      <w:r w:rsidRPr="00C000F2">
        <w:rPr>
          <w:sz w:val="22"/>
          <w:szCs w:val="22"/>
        </w:rPr>
        <w:tab/>
        <w:t>CONSTRUCTION ASSESSMENT PROGRAM</w:t>
      </w:r>
      <w:r w:rsidR="00C831B9">
        <w:rPr>
          <w:sz w:val="22"/>
          <w:szCs w:val="22"/>
        </w:rPr>
        <w:fldChar w:fldCharType="begin"/>
      </w:r>
      <w:r w:rsidR="003324FE">
        <w:instrText xml:space="preserve"> TC "</w:instrText>
      </w:r>
      <w:bookmarkStart w:id="697" w:name="_Toc361140248"/>
      <w:bookmarkStart w:id="698" w:name="_Toc362608353"/>
      <w:bookmarkStart w:id="699" w:name="_Toc364854602"/>
      <w:bookmarkStart w:id="700" w:name="_Toc364854762"/>
      <w:bookmarkStart w:id="701" w:name="_Toc395690506"/>
      <w:r w:rsidR="003324FE" w:rsidRPr="00637A58">
        <w:rPr>
          <w:sz w:val="22"/>
          <w:szCs w:val="22"/>
        </w:rPr>
        <w:instrText xml:space="preserve">2506-09 </w:instrText>
      </w:r>
      <w:r w:rsidR="003324FE" w:rsidRPr="00637A58">
        <w:rPr>
          <w:sz w:val="22"/>
          <w:szCs w:val="22"/>
        </w:rPr>
        <w:tab/>
        <w:instrText>CONSTRUCTION ASSESSMENT PROGRAM</w:instrText>
      </w:r>
      <w:bookmarkEnd w:id="697"/>
      <w:bookmarkEnd w:id="698"/>
      <w:bookmarkEnd w:id="699"/>
      <w:bookmarkEnd w:id="700"/>
      <w:bookmarkEnd w:id="701"/>
      <w:r w:rsidR="003324FE">
        <w:instrText xml:space="preserve">" \f C \l "1" </w:instrText>
      </w:r>
      <w:r w:rsidR="00C831B9">
        <w:rPr>
          <w:sz w:val="22"/>
          <w:szCs w:val="22"/>
        </w:rPr>
        <w:fldChar w:fldCharType="end"/>
      </w:r>
    </w:p>
    <w:p w:rsidR="00F86B6F" w:rsidRPr="00C000F2" w:rsidRDefault="00F86B6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F86B6F" w:rsidRPr="00C000F2" w:rsidRDefault="000B2F39" w:rsidP="00932402">
      <w:pPr>
        <w:pStyle w:val="Subsection"/>
        <w:jc w:val="left"/>
        <w:rPr>
          <w:rFonts w:cs="Arial"/>
          <w:sz w:val="22"/>
          <w:szCs w:val="22"/>
        </w:rPr>
      </w:pPr>
      <w:r>
        <w:rPr>
          <w:rFonts w:cs="Arial"/>
          <w:sz w:val="22"/>
          <w:szCs w:val="22"/>
        </w:rPr>
        <w:t>T</w:t>
      </w:r>
      <w:r w:rsidRPr="000B2F39">
        <w:rPr>
          <w:rFonts w:cs="Arial"/>
          <w:sz w:val="22"/>
          <w:szCs w:val="22"/>
        </w:rPr>
        <w:t xml:space="preserve">he </w:t>
      </w:r>
      <w:r>
        <w:rPr>
          <w:rFonts w:cs="Arial"/>
          <w:sz w:val="22"/>
          <w:szCs w:val="22"/>
        </w:rPr>
        <w:t xml:space="preserve">NRC’s </w:t>
      </w:r>
      <w:r w:rsidRPr="000B2F39">
        <w:rPr>
          <w:rFonts w:cs="Arial"/>
          <w:sz w:val="22"/>
          <w:szCs w:val="22"/>
        </w:rPr>
        <w:t>assessment of a licensee’s effectiveness in assuring construction quality</w:t>
      </w:r>
      <w:r>
        <w:rPr>
          <w:rFonts w:cs="Arial"/>
          <w:sz w:val="22"/>
          <w:szCs w:val="22"/>
        </w:rPr>
        <w:t xml:space="preserve"> </w:t>
      </w:r>
      <w:r w:rsidRPr="000B2F39">
        <w:rPr>
          <w:rFonts w:cs="Arial"/>
          <w:sz w:val="22"/>
          <w:szCs w:val="22"/>
        </w:rPr>
        <w:t>is conducted in accordance with IMC 2505</w:t>
      </w:r>
      <w:r>
        <w:rPr>
          <w:rFonts w:cs="Arial"/>
          <w:sz w:val="22"/>
          <w:szCs w:val="22"/>
        </w:rPr>
        <w:t xml:space="preserve">.  </w:t>
      </w:r>
      <w:r w:rsidR="00FE7030">
        <w:rPr>
          <w:rFonts w:cs="Arial"/>
          <w:sz w:val="22"/>
          <w:szCs w:val="22"/>
        </w:rPr>
        <w:t>In implementing t</w:t>
      </w:r>
      <w:r w:rsidR="00F86B6F" w:rsidRPr="00C000F2">
        <w:rPr>
          <w:rFonts w:cs="Arial"/>
          <w:sz w:val="22"/>
          <w:szCs w:val="22"/>
        </w:rPr>
        <w:t>he construction assessment program</w:t>
      </w:r>
      <w:r w:rsidR="00FE7030">
        <w:rPr>
          <w:rFonts w:cs="Arial"/>
          <w:sz w:val="22"/>
          <w:szCs w:val="22"/>
        </w:rPr>
        <w:t>, the NRC staff</w:t>
      </w:r>
      <w:r w:rsidR="00F86B6F" w:rsidRPr="00C000F2">
        <w:rPr>
          <w:rFonts w:cs="Arial"/>
          <w:sz w:val="22"/>
          <w:szCs w:val="22"/>
        </w:rPr>
        <w:t xml:space="preserve"> integrate</w:t>
      </w:r>
      <w:r w:rsidR="00FE7030">
        <w:rPr>
          <w:rFonts w:cs="Arial"/>
          <w:sz w:val="22"/>
          <w:szCs w:val="22"/>
        </w:rPr>
        <w:t>s</w:t>
      </w:r>
      <w:r w:rsidR="00F86B6F" w:rsidRPr="00C000F2">
        <w:rPr>
          <w:rFonts w:cs="Arial"/>
          <w:sz w:val="22"/>
          <w:szCs w:val="22"/>
        </w:rPr>
        <w:t xml:space="preserve"> various information sources relevant to licensee safety performance, make</w:t>
      </w:r>
      <w:r w:rsidR="00FE7030">
        <w:rPr>
          <w:rFonts w:cs="Arial"/>
          <w:sz w:val="22"/>
          <w:szCs w:val="22"/>
        </w:rPr>
        <w:t>s</w:t>
      </w:r>
      <w:r w:rsidR="00F86B6F" w:rsidRPr="00C000F2">
        <w:rPr>
          <w:rFonts w:cs="Arial"/>
          <w:sz w:val="22"/>
          <w:szCs w:val="22"/>
        </w:rPr>
        <w:t xml:space="preserve"> objective conclusions regarding the significance</w:t>
      </w:r>
      <w:r w:rsidR="00FE7030">
        <w:rPr>
          <w:rFonts w:cs="Arial"/>
          <w:sz w:val="22"/>
          <w:szCs w:val="22"/>
        </w:rPr>
        <w:t xml:space="preserve"> of inspection findings</w:t>
      </w:r>
      <w:r w:rsidR="00F86B6F" w:rsidRPr="00C000F2">
        <w:rPr>
          <w:rFonts w:cs="Arial"/>
          <w:sz w:val="22"/>
          <w:szCs w:val="22"/>
        </w:rPr>
        <w:t>, take</w:t>
      </w:r>
      <w:r w:rsidR="00FE7030">
        <w:rPr>
          <w:rFonts w:cs="Arial"/>
          <w:sz w:val="22"/>
          <w:szCs w:val="22"/>
        </w:rPr>
        <w:t>s</w:t>
      </w:r>
      <w:r w:rsidR="00F86B6F" w:rsidRPr="00C000F2">
        <w:rPr>
          <w:rFonts w:cs="Arial"/>
          <w:sz w:val="22"/>
          <w:szCs w:val="22"/>
        </w:rPr>
        <w:t xml:space="preserve"> actions based on these conclusions in a predictable manner, and effectively communicate</w:t>
      </w:r>
      <w:r w:rsidR="00FE7030">
        <w:rPr>
          <w:rFonts w:cs="Arial"/>
          <w:sz w:val="22"/>
          <w:szCs w:val="22"/>
        </w:rPr>
        <w:t>s</w:t>
      </w:r>
      <w:r w:rsidR="00F86B6F" w:rsidRPr="00C000F2">
        <w:rPr>
          <w:rFonts w:cs="Arial"/>
          <w:sz w:val="22"/>
          <w:szCs w:val="22"/>
        </w:rPr>
        <w:t xml:space="preserve"> these results to the licensees and to the public.</w:t>
      </w:r>
    </w:p>
    <w:p w:rsidR="00F86B6F" w:rsidRDefault="00F86B6F" w:rsidP="00932402">
      <w:pPr>
        <w:pStyle w:val="Subsection"/>
        <w:jc w:val="left"/>
        <w:rPr>
          <w:rFonts w:cs="Arial"/>
          <w:sz w:val="22"/>
          <w:szCs w:val="22"/>
        </w:rPr>
      </w:pPr>
    </w:p>
    <w:p w:rsidR="00F86B6F" w:rsidRDefault="00F86B6F" w:rsidP="00932402">
      <w:pPr>
        <w:pStyle w:val="Subsection"/>
        <w:jc w:val="left"/>
        <w:rPr>
          <w:rFonts w:cs="Arial"/>
          <w:sz w:val="22"/>
          <w:szCs w:val="22"/>
        </w:rPr>
      </w:pPr>
      <w:r w:rsidRPr="00C000F2">
        <w:rPr>
          <w:rFonts w:cs="Arial"/>
          <w:sz w:val="22"/>
          <w:szCs w:val="22"/>
        </w:rPr>
        <w:t xml:space="preserve">The </w:t>
      </w:r>
      <w:r w:rsidR="000B2F39">
        <w:rPr>
          <w:rFonts w:cs="Arial"/>
          <w:sz w:val="22"/>
          <w:szCs w:val="22"/>
        </w:rPr>
        <w:t xml:space="preserve">construction assessment program consists of the </w:t>
      </w:r>
      <w:r w:rsidRPr="00C000F2">
        <w:rPr>
          <w:rFonts w:cs="Arial"/>
          <w:sz w:val="22"/>
          <w:szCs w:val="22"/>
        </w:rPr>
        <w:t>following key principles:</w:t>
      </w:r>
    </w:p>
    <w:p w:rsidR="00F86B6F" w:rsidRPr="00200F5C" w:rsidRDefault="00F86B6F" w:rsidP="00932402"/>
    <w:p w:rsidR="00F86B6F" w:rsidRPr="00C000F2" w:rsidRDefault="00B83DA3" w:rsidP="00B83DA3">
      <w:pPr>
        <w:pStyle w:val="Subsection"/>
        <w:ind w:left="807" w:hanging="533"/>
        <w:jc w:val="left"/>
        <w:rPr>
          <w:rFonts w:cs="Arial"/>
          <w:sz w:val="22"/>
          <w:szCs w:val="22"/>
        </w:rPr>
      </w:pPr>
      <w:r>
        <w:rPr>
          <w:rFonts w:cs="Arial"/>
          <w:sz w:val="22"/>
          <w:szCs w:val="22"/>
        </w:rPr>
        <w:t>a.</w:t>
      </w:r>
      <w:r w:rsidR="00F86B6F" w:rsidRPr="00C000F2">
        <w:rPr>
          <w:rFonts w:cs="Arial"/>
          <w:sz w:val="22"/>
          <w:szCs w:val="22"/>
        </w:rPr>
        <w:tab/>
        <w:t>Inspection results will be the input to the assessment program.</w:t>
      </w:r>
    </w:p>
    <w:p w:rsidR="00F86B6F" w:rsidRPr="00C000F2" w:rsidRDefault="00F86B6F" w:rsidP="00932402">
      <w:pPr>
        <w:pStyle w:val="Subsection"/>
        <w:jc w:val="left"/>
        <w:rPr>
          <w:rFonts w:cs="Arial"/>
          <w:sz w:val="22"/>
          <w:szCs w:val="22"/>
        </w:rPr>
      </w:pPr>
    </w:p>
    <w:p w:rsidR="00F86B6F" w:rsidRPr="00C000F2" w:rsidRDefault="00B83DA3" w:rsidP="00B83DA3">
      <w:pPr>
        <w:pStyle w:val="Subsection"/>
        <w:ind w:left="807" w:hanging="533"/>
        <w:jc w:val="left"/>
        <w:rPr>
          <w:rFonts w:cs="Arial"/>
          <w:sz w:val="22"/>
          <w:szCs w:val="22"/>
        </w:rPr>
      </w:pPr>
      <w:r>
        <w:rPr>
          <w:rFonts w:cs="Arial"/>
          <w:sz w:val="22"/>
          <w:szCs w:val="22"/>
        </w:rPr>
        <w:t>b.</w:t>
      </w:r>
      <w:r w:rsidR="00F86B6F" w:rsidRPr="00C000F2">
        <w:rPr>
          <w:rFonts w:cs="Arial"/>
          <w:sz w:val="22"/>
          <w:szCs w:val="22"/>
        </w:rPr>
        <w:tab/>
        <w:t>Inspection results will have established thresholds.</w:t>
      </w:r>
    </w:p>
    <w:p w:rsidR="00F86B6F" w:rsidRPr="00C000F2" w:rsidRDefault="00F86B6F" w:rsidP="00932402">
      <w:pPr>
        <w:pStyle w:val="Subsection"/>
        <w:jc w:val="left"/>
        <w:rPr>
          <w:rFonts w:cs="Arial"/>
          <w:sz w:val="22"/>
          <w:szCs w:val="22"/>
        </w:rPr>
      </w:pPr>
    </w:p>
    <w:p w:rsidR="00232E4D" w:rsidRDefault="00B83DA3" w:rsidP="00B83DA3">
      <w:pPr>
        <w:pStyle w:val="Subsection"/>
        <w:ind w:left="807" w:hanging="533"/>
        <w:jc w:val="left"/>
        <w:rPr>
          <w:rFonts w:cs="Arial"/>
          <w:sz w:val="22"/>
          <w:szCs w:val="22"/>
        </w:rPr>
        <w:sectPr w:rsidR="00232E4D" w:rsidSect="00232E4D">
          <w:pgSz w:w="12240" w:h="15840"/>
          <w:pgMar w:top="1440" w:right="1440" w:bottom="1440" w:left="1440" w:header="1440" w:footer="1440" w:gutter="0"/>
          <w:cols w:space="720"/>
          <w:docGrid w:linePitch="360"/>
        </w:sectPr>
      </w:pPr>
      <w:r>
        <w:rPr>
          <w:rFonts w:cs="Arial"/>
          <w:sz w:val="22"/>
          <w:szCs w:val="22"/>
        </w:rPr>
        <w:t>c.</w:t>
      </w:r>
      <w:r w:rsidR="00F86B6F" w:rsidRPr="00C000F2">
        <w:rPr>
          <w:rFonts w:cs="Arial"/>
          <w:sz w:val="22"/>
          <w:szCs w:val="22"/>
        </w:rPr>
        <w:tab/>
        <w:t>Crossing thresholds will result in the NRC considering a range of actions as defined in the CAM.</w:t>
      </w:r>
    </w:p>
    <w:p w:rsidR="006C4120" w:rsidRPr="006C4120" w:rsidRDefault="006C4120" w:rsidP="006C4120"/>
    <w:p w:rsidR="00981096" w:rsidRDefault="00F86B6F" w:rsidP="00932402">
      <w:pPr>
        <w:pStyle w:val="Subsection"/>
        <w:jc w:val="left"/>
        <w:rPr>
          <w:sz w:val="22"/>
          <w:szCs w:val="22"/>
        </w:rPr>
      </w:pPr>
      <w:r>
        <w:rPr>
          <w:sz w:val="22"/>
          <w:szCs w:val="22"/>
        </w:rPr>
        <w:t>T</w:t>
      </w:r>
      <w:r w:rsidRPr="00C000F2">
        <w:rPr>
          <w:sz w:val="22"/>
          <w:szCs w:val="22"/>
        </w:rPr>
        <w:t xml:space="preserve">he significance </w:t>
      </w:r>
      <w:r>
        <w:rPr>
          <w:sz w:val="22"/>
          <w:szCs w:val="22"/>
        </w:rPr>
        <w:t>of inspection results is</w:t>
      </w:r>
      <w:r w:rsidRPr="00C000F2">
        <w:rPr>
          <w:sz w:val="22"/>
          <w:szCs w:val="22"/>
        </w:rPr>
        <w:t xml:space="preserve"> determined in accordance with the construction SDP described in IMC 2519.  The construction SDP is a risk informed approach to evaluating the significance of construction inspection program findings.  The significance of inspection findings, as characterized by the SDP, is represented by a color scheme (i.e. green, white, yellow, red).  The color of construction inspection findings is used as the input to the construction assessment program’s CAM.  Each finding </w:t>
      </w:r>
      <w:r>
        <w:rPr>
          <w:sz w:val="22"/>
          <w:szCs w:val="22"/>
        </w:rPr>
        <w:t>is</w:t>
      </w:r>
      <w:r w:rsidRPr="00C000F2">
        <w:rPr>
          <w:sz w:val="22"/>
          <w:szCs w:val="22"/>
        </w:rPr>
        <w:t xml:space="preserve"> also evaluated to determine if the primary cause of the finding can be associated with one of the cross-cutting aspects.  During the assessment of licensee performance, the NRC determine</w:t>
      </w:r>
      <w:r>
        <w:rPr>
          <w:sz w:val="22"/>
          <w:szCs w:val="22"/>
        </w:rPr>
        <w:t>s</w:t>
      </w:r>
      <w:r w:rsidRPr="00C000F2">
        <w:rPr>
          <w:sz w:val="22"/>
          <w:szCs w:val="22"/>
        </w:rPr>
        <w:t xml:space="preserve"> if a </w:t>
      </w:r>
      <w:r>
        <w:rPr>
          <w:sz w:val="22"/>
          <w:szCs w:val="22"/>
        </w:rPr>
        <w:t xml:space="preserve">construction </w:t>
      </w:r>
      <w:r w:rsidRPr="00C000F2">
        <w:rPr>
          <w:sz w:val="22"/>
          <w:szCs w:val="22"/>
        </w:rPr>
        <w:t>substantive cross-cutting issue exists per the guidance in IMC 2505.</w:t>
      </w:r>
    </w:p>
    <w:p w:rsidR="00981096" w:rsidRDefault="00981096" w:rsidP="00932402">
      <w:pPr>
        <w:pStyle w:val="Subsection"/>
        <w:jc w:val="left"/>
        <w:rPr>
          <w:sz w:val="22"/>
          <w:szCs w:val="22"/>
        </w:rPr>
      </w:pPr>
    </w:p>
    <w:p w:rsidR="00F86B6F" w:rsidRPr="00C000F2" w:rsidRDefault="00F86B6F" w:rsidP="00932402">
      <w:pPr>
        <w:pStyle w:val="Subsection"/>
        <w:jc w:val="left"/>
        <w:rPr>
          <w:rFonts w:cs="Arial"/>
          <w:sz w:val="22"/>
          <w:szCs w:val="22"/>
        </w:rPr>
      </w:pPr>
      <w:r w:rsidRPr="00C000F2">
        <w:rPr>
          <w:rFonts w:cs="Arial"/>
          <w:sz w:val="22"/>
          <w:szCs w:val="22"/>
        </w:rPr>
        <w:t xml:space="preserve">A review system was developed that provides </w:t>
      </w:r>
      <w:r w:rsidR="000B2F39">
        <w:rPr>
          <w:rFonts w:cs="Arial"/>
          <w:sz w:val="22"/>
          <w:szCs w:val="22"/>
        </w:rPr>
        <w:t xml:space="preserve">for </w:t>
      </w:r>
      <w:r w:rsidRPr="00C000F2">
        <w:rPr>
          <w:rFonts w:cs="Arial"/>
          <w:sz w:val="22"/>
          <w:szCs w:val="22"/>
        </w:rPr>
        <w:t xml:space="preserve">continuous, quarterly, mid-cycle, and end-of-cycle (annual) reviews of licensee performance data (inspection results).  The system is designed so that the </w:t>
      </w:r>
      <w:r w:rsidR="004F381D">
        <w:rPr>
          <w:rFonts w:cs="Arial"/>
          <w:sz w:val="22"/>
          <w:szCs w:val="22"/>
        </w:rPr>
        <w:t>continuous and quarterly</w:t>
      </w:r>
      <w:r w:rsidRPr="00C000F2">
        <w:rPr>
          <w:rFonts w:cs="Arial"/>
          <w:sz w:val="22"/>
          <w:szCs w:val="22"/>
        </w:rPr>
        <w:t xml:space="preserve"> reviews are informal reviews of performance data and are not resource</w:t>
      </w:r>
      <w:r>
        <w:rPr>
          <w:rFonts w:cs="Arial"/>
          <w:sz w:val="22"/>
          <w:szCs w:val="22"/>
        </w:rPr>
        <w:t xml:space="preserve"> </w:t>
      </w:r>
      <w:r w:rsidRPr="00C000F2">
        <w:rPr>
          <w:rFonts w:cs="Arial"/>
          <w:sz w:val="22"/>
          <w:szCs w:val="22"/>
        </w:rPr>
        <w:t xml:space="preserve">intensive.  The </w:t>
      </w:r>
      <w:r w:rsidR="00DB2428">
        <w:rPr>
          <w:rFonts w:cs="Arial"/>
          <w:sz w:val="22"/>
          <w:szCs w:val="22"/>
        </w:rPr>
        <w:t>m</w:t>
      </w:r>
      <w:r w:rsidRPr="00C000F2">
        <w:rPr>
          <w:rFonts w:cs="Arial"/>
          <w:sz w:val="22"/>
          <w:szCs w:val="22"/>
        </w:rPr>
        <w:t>id-</w:t>
      </w:r>
      <w:r w:rsidR="00DB2428">
        <w:rPr>
          <w:rFonts w:cs="Arial"/>
          <w:sz w:val="22"/>
          <w:szCs w:val="22"/>
        </w:rPr>
        <w:t>c</w:t>
      </w:r>
      <w:r w:rsidRPr="00C000F2">
        <w:rPr>
          <w:rFonts w:cs="Arial"/>
          <w:sz w:val="22"/>
          <w:szCs w:val="22"/>
        </w:rPr>
        <w:t xml:space="preserve">ycle </w:t>
      </w:r>
      <w:r w:rsidR="004F381D">
        <w:rPr>
          <w:rFonts w:cs="Arial"/>
          <w:sz w:val="22"/>
          <w:szCs w:val="22"/>
        </w:rPr>
        <w:t xml:space="preserve">and </w:t>
      </w:r>
      <w:r w:rsidR="00DB2428">
        <w:rPr>
          <w:rFonts w:cs="Arial"/>
          <w:sz w:val="22"/>
          <w:szCs w:val="22"/>
        </w:rPr>
        <w:t>e</w:t>
      </w:r>
      <w:r w:rsidR="004F381D">
        <w:rPr>
          <w:rFonts w:cs="Arial"/>
          <w:sz w:val="22"/>
          <w:szCs w:val="22"/>
        </w:rPr>
        <w:t>nd-of-</w:t>
      </w:r>
      <w:r w:rsidR="00DB2428">
        <w:rPr>
          <w:rFonts w:cs="Arial"/>
          <w:sz w:val="22"/>
          <w:szCs w:val="22"/>
        </w:rPr>
        <w:t>c</w:t>
      </w:r>
      <w:r w:rsidR="004F381D">
        <w:rPr>
          <w:rFonts w:cs="Arial"/>
          <w:sz w:val="22"/>
          <w:szCs w:val="22"/>
        </w:rPr>
        <w:t xml:space="preserve">ycle </w:t>
      </w:r>
      <w:r w:rsidR="00DB2428">
        <w:rPr>
          <w:rFonts w:cs="Arial"/>
          <w:sz w:val="22"/>
          <w:szCs w:val="22"/>
        </w:rPr>
        <w:t>r</w:t>
      </w:r>
      <w:r w:rsidRPr="00C000F2">
        <w:rPr>
          <w:rFonts w:cs="Arial"/>
          <w:sz w:val="22"/>
          <w:szCs w:val="22"/>
        </w:rPr>
        <w:t>eview</w:t>
      </w:r>
      <w:r w:rsidR="004F381D">
        <w:rPr>
          <w:rFonts w:cs="Arial"/>
          <w:sz w:val="22"/>
          <w:szCs w:val="22"/>
        </w:rPr>
        <w:t>s are</w:t>
      </w:r>
      <w:r w:rsidRPr="00C000F2">
        <w:rPr>
          <w:rFonts w:cs="Arial"/>
          <w:sz w:val="22"/>
          <w:szCs w:val="22"/>
        </w:rPr>
        <w:t xml:space="preserve"> more formal and </w:t>
      </w:r>
      <w:r w:rsidR="00FE7030">
        <w:rPr>
          <w:rFonts w:cs="Arial"/>
          <w:sz w:val="22"/>
          <w:szCs w:val="22"/>
        </w:rPr>
        <w:t xml:space="preserve">include </w:t>
      </w:r>
      <w:r w:rsidR="006511D2">
        <w:rPr>
          <w:rFonts w:cs="Arial"/>
          <w:sz w:val="22"/>
          <w:szCs w:val="22"/>
        </w:rPr>
        <w:t xml:space="preserve">licensee </w:t>
      </w:r>
      <w:r w:rsidR="00FE7030">
        <w:rPr>
          <w:rFonts w:cs="Arial"/>
          <w:sz w:val="22"/>
          <w:szCs w:val="22"/>
        </w:rPr>
        <w:t>performance review meetings and an assessment report.</w:t>
      </w:r>
      <w:r w:rsidRPr="00C000F2">
        <w:rPr>
          <w:rFonts w:cs="Arial"/>
          <w:sz w:val="22"/>
          <w:szCs w:val="22"/>
        </w:rPr>
        <w:t xml:space="preserve">  An agency action review is generally reserved for plants requiring consideration of agency-wide actions as determined during the Agency Action Review Meeting.</w:t>
      </w:r>
    </w:p>
    <w:p w:rsidR="00F86B6F" w:rsidRPr="00C000F2" w:rsidRDefault="00F86B6F" w:rsidP="00932402">
      <w:pPr>
        <w:pStyle w:val="Subsection"/>
        <w:jc w:val="left"/>
        <w:rPr>
          <w:rFonts w:cs="Arial"/>
          <w:sz w:val="22"/>
          <w:szCs w:val="22"/>
        </w:rPr>
      </w:pPr>
    </w:p>
    <w:p w:rsidR="00F86B6F" w:rsidRPr="00C000F2" w:rsidRDefault="00F86B6F" w:rsidP="00932402">
      <w:pPr>
        <w:pStyle w:val="Subsection"/>
        <w:jc w:val="left"/>
        <w:rPr>
          <w:rFonts w:cs="Arial"/>
          <w:sz w:val="22"/>
          <w:szCs w:val="22"/>
        </w:rPr>
      </w:pPr>
      <w:r w:rsidRPr="00C000F2">
        <w:rPr>
          <w:rFonts w:cs="Arial"/>
          <w:sz w:val="22"/>
          <w:szCs w:val="22"/>
        </w:rPr>
        <w:t xml:space="preserve">The communication of assessment results involves quarterly updates of assessment data, semiannual inspection planning letters, and </w:t>
      </w:r>
      <w:r w:rsidR="004F381D">
        <w:rPr>
          <w:rFonts w:cs="Arial"/>
          <w:sz w:val="22"/>
          <w:szCs w:val="22"/>
        </w:rPr>
        <w:t xml:space="preserve">semiannual </w:t>
      </w:r>
      <w:r w:rsidRPr="00C000F2">
        <w:rPr>
          <w:rFonts w:cs="Arial"/>
          <w:sz w:val="22"/>
          <w:szCs w:val="22"/>
        </w:rPr>
        <w:t xml:space="preserve">assessment reports.  A public meeting with the licensee will be held </w:t>
      </w:r>
      <w:r w:rsidR="006511D2">
        <w:rPr>
          <w:rFonts w:cs="Arial"/>
          <w:sz w:val="22"/>
          <w:szCs w:val="22"/>
        </w:rPr>
        <w:t xml:space="preserve">near </w:t>
      </w:r>
      <w:r w:rsidR="00692C2B">
        <w:rPr>
          <w:rFonts w:cs="Arial"/>
          <w:sz w:val="22"/>
          <w:szCs w:val="22"/>
        </w:rPr>
        <w:t xml:space="preserve">the licensee’s </w:t>
      </w:r>
      <w:r w:rsidR="006511D2">
        <w:rPr>
          <w:rFonts w:cs="Arial"/>
          <w:sz w:val="22"/>
          <w:szCs w:val="22"/>
        </w:rPr>
        <w:t>facilit</w:t>
      </w:r>
      <w:r w:rsidR="00692C2B">
        <w:rPr>
          <w:rFonts w:cs="Arial"/>
          <w:sz w:val="22"/>
          <w:szCs w:val="22"/>
        </w:rPr>
        <w:t>y</w:t>
      </w:r>
      <w:r w:rsidRPr="00C000F2">
        <w:rPr>
          <w:rFonts w:cs="Arial"/>
          <w:sz w:val="22"/>
          <w:szCs w:val="22"/>
        </w:rPr>
        <w:t xml:space="preserve"> after the conclusion of the annual assessment cycle.  Annual assessment letters will be made publicly available prior to the public meetings and the annual Commission meeting.</w:t>
      </w:r>
    </w:p>
    <w:p w:rsidR="009B2909" w:rsidRDefault="009B2909" w:rsidP="00932402"/>
    <w:p w:rsidR="004A67FA" w:rsidRDefault="004A67F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702" w:name="_Toc269209820"/>
      <w:bookmarkStart w:id="703" w:name="_Toc269210358"/>
      <w:bookmarkStart w:id="704" w:name="_Toc269211681"/>
      <w:bookmarkStart w:id="705" w:name="_Toc269212527"/>
      <w:bookmarkStart w:id="706" w:name="enfprogram"/>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E4116B" w:rsidRPr="00C000F2" w:rsidRDefault="00E4116B"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2506-</w:t>
      </w:r>
      <w:r w:rsidR="00352B92" w:rsidRPr="00C000F2">
        <w:rPr>
          <w:sz w:val="22"/>
          <w:szCs w:val="22"/>
        </w:rPr>
        <w:t>1</w:t>
      </w:r>
      <w:r w:rsidR="00191FBC">
        <w:rPr>
          <w:sz w:val="22"/>
          <w:szCs w:val="22"/>
        </w:rPr>
        <w:t>0</w:t>
      </w:r>
      <w:r w:rsidRPr="00C000F2">
        <w:rPr>
          <w:sz w:val="22"/>
          <w:szCs w:val="22"/>
        </w:rPr>
        <w:t xml:space="preserve"> </w:t>
      </w:r>
      <w:r w:rsidRPr="00C000F2">
        <w:rPr>
          <w:sz w:val="22"/>
          <w:szCs w:val="22"/>
        </w:rPr>
        <w:tab/>
      </w:r>
      <w:r w:rsidR="00B95C1D" w:rsidRPr="00C000F2">
        <w:rPr>
          <w:sz w:val="22"/>
          <w:szCs w:val="22"/>
        </w:rPr>
        <w:t>CONSTRUCTION ENFORCEMENT PROGRAM</w:t>
      </w:r>
      <w:bookmarkEnd w:id="702"/>
      <w:bookmarkEnd w:id="703"/>
      <w:bookmarkEnd w:id="704"/>
      <w:bookmarkEnd w:id="705"/>
      <w:r w:rsidR="00C831B9">
        <w:rPr>
          <w:sz w:val="22"/>
          <w:szCs w:val="22"/>
        </w:rPr>
        <w:fldChar w:fldCharType="begin"/>
      </w:r>
      <w:r w:rsidR="003324FE">
        <w:instrText xml:space="preserve"> TC "</w:instrText>
      </w:r>
      <w:bookmarkStart w:id="707" w:name="_Toc361140249"/>
      <w:bookmarkStart w:id="708" w:name="_Toc362608354"/>
      <w:bookmarkStart w:id="709" w:name="_Toc364854603"/>
      <w:bookmarkStart w:id="710" w:name="_Toc364854763"/>
      <w:bookmarkStart w:id="711" w:name="_Toc395690507"/>
      <w:r w:rsidR="003324FE" w:rsidRPr="000F680B">
        <w:rPr>
          <w:sz w:val="22"/>
          <w:szCs w:val="22"/>
        </w:rPr>
        <w:instrText xml:space="preserve">2506-10 </w:instrText>
      </w:r>
      <w:r w:rsidR="003324FE" w:rsidRPr="000F680B">
        <w:rPr>
          <w:sz w:val="22"/>
          <w:szCs w:val="22"/>
        </w:rPr>
        <w:tab/>
        <w:instrText>CONSTRUCTION ENFORCEMENT PROGRAM</w:instrText>
      </w:r>
      <w:bookmarkEnd w:id="707"/>
      <w:bookmarkEnd w:id="708"/>
      <w:bookmarkEnd w:id="709"/>
      <w:bookmarkEnd w:id="710"/>
      <w:bookmarkEnd w:id="711"/>
      <w:r w:rsidR="003324FE">
        <w:instrText xml:space="preserve">" \f C \l "1" </w:instrText>
      </w:r>
      <w:r w:rsidR="00C831B9">
        <w:rPr>
          <w:sz w:val="22"/>
          <w:szCs w:val="22"/>
        </w:rPr>
        <w:fldChar w:fldCharType="end"/>
      </w:r>
    </w:p>
    <w:bookmarkEnd w:id="706"/>
    <w:p w:rsidR="00E4116B" w:rsidRPr="00C000F2" w:rsidRDefault="00E4116B"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396351" w:rsidRDefault="00C8039A" w:rsidP="00932402">
      <w:pPr>
        <w:pStyle w:val="Subsection"/>
        <w:jc w:val="left"/>
        <w:rPr>
          <w:rFonts w:cs="Arial"/>
          <w:sz w:val="22"/>
          <w:szCs w:val="22"/>
        </w:rPr>
      </w:pPr>
      <w:bookmarkStart w:id="712" w:name="_Toc269209821"/>
      <w:r w:rsidRPr="00C000F2">
        <w:rPr>
          <w:rFonts w:cs="Arial"/>
          <w:sz w:val="22"/>
          <w:szCs w:val="22"/>
        </w:rPr>
        <w:t>The NRC Enforcement Policy governs the processes and procedures for the initiation and review of violations of NRC requirements and the NRC Enforcement Manual contains implementation guidance.  Both documents are owned and issued by the Office of Enforcement (OE).  In addition, for Part 52 new reactors, IMCs 0613</w:t>
      </w:r>
      <w:r w:rsidR="006511D2">
        <w:rPr>
          <w:rFonts w:cs="Arial"/>
          <w:sz w:val="22"/>
          <w:szCs w:val="22"/>
        </w:rPr>
        <w:t>,</w:t>
      </w:r>
      <w:r w:rsidRPr="00C000F2">
        <w:rPr>
          <w:rFonts w:cs="Arial"/>
          <w:sz w:val="22"/>
          <w:szCs w:val="22"/>
        </w:rPr>
        <w:t xml:space="preserve"> 2505</w:t>
      </w:r>
      <w:r w:rsidR="006511D2">
        <w:rPr>
          <w:rFonts w:cs="Arial"/>
          <w:sz w:val="22"/>
          <w:szCs w:val="22"/>
        </w:rPr>
        <w:t>, and 2519</w:t>
      </w:r>
      <w:r w:rsidRPr="00C000F2">
        <w:rPr>
          <w:rFonts w:cs="Arial"/>
          <w:sz w:val="22"/>
          <w:szCs w:val="22"/>
        </w:rPr>
        <w:t xml:space="preserve"> provide guidance </w:t>
      </w:r>
      <w:r w:rsidR="00481207" w:rsidRPr="00C000F2">
        <w:rPr>
          <w:rFonts w:cs="Arial"/>
          <w:sz w:val="22"/>
          <w:szCs w:val="22"/>
        </w:rPr>
        <w:t>for assigning significance to findings and the NRC response to findings associated with new reactors under construction.</w:t>
      </w:r>
      <w:bookmarkEnd w:id="712"/>
    </w:p>
    <w:p w:rsidR="005B7549" w:rsidRDefault="005B7549" w:rsidP="00932402"/>
    <w:p w:rsidR="00F70E95" w:rsidRDefault="00F70E95" w:rsidP="00932402"/>
    <w:p w:rsidR="009B2909" w:rsidRDefault="00F86B6F"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713" w:name="_Toc269209823"/>
      <w:bookmarkStart w:id="714" w:name="_Toc269210359"/>
      <w:bookmarkStart w:id="715" w:name="_Toc269211682"/>
      <w:bookmarkStart w:id="716" w:name="_Toc269212528"/>
      <w:bookmarkStart w:id="717" w:name="ConE"/>
      <w:r w:rsidRPr="00C000F2">
        <w:rPr>
          <w:sz w:val="22"/>
          <w:szCs w:val="22"/>
        </w:rPr>
        <w:t>2506-</w:t>
      </w:r>
      <w:r>
        <w:rPr>
          <w:sz w:val="22"/>
          <w:szCs w:val="22"/>
        </w:rPr>
        <w:t>1</w:t>
      </w:r>
      <w:r w:rsidR="00191FBC">
        <w:rPr>
          <w:sz w:val="22"/>
          <w:szCs w:val="22"/>
        </w:rPr>
        <w:t>1</w:t>
      </w:r>
      <w:r w:rsidRPr="00C000F2">
        <w:rPr>
          <w:sz w:val="22"/>
          <w:szCs w:val="22"/>
        </w:rPr>
        <w:t xml:space="preserve"> </w:t>
      </w:r>
      <w:r w:rsidRPr="00C000F2">
        <w:rPr>
          <w:sz w:val="22"/>
          <w:szCs w:val="22"/>
        </w:rPr>
        <w:tab/>
      </w:r>
      <w:r w:rsidR="00A75168">
        <w:rPr>
          <w:sz w:val="22"/>
          <w:szCs w:val="22"/>
        </w:rPr>
        <w:t>NRC</w:t>
      </w:r>
      <w:r w:rsidR="00A75168" w:rsidRPr="00C000F2">
        <w:rPr>
          <w:sz w:val="22"/>
          <w:szCs w:val="22"/>
        </w:rPr>
        <w:t xml:space="preserve"> </w:t>
      </w:r>
      <w:r w:rsidRPr="00C000F2">
        <w:rPr>
          <w:sz w:val="22"/>
          <w:szCs w:val="22"/>
        </w:rPr>
        <w:t>ALLEGATION PROGRAM</w:t>
      </w:r>
      <w:bookmarkEnd w:id="692"/>
      <w:bookmarkEnd w:id="693"/>
      <w:bookmarkEnd w:id="694"/>
      <w:bookmarkEnd w:id="695"/>
      <w:r w:rsidR="00C831B9">
        <w:rPr>
          <w:sz w:val="22"/>
          <w:szCs w:val="22"/>
        </w:rPr>
        <w:fldChar w:fldCharType="begin"/>
      </w:r>
      <w:r w:rsidR="003324FE">
        <w:instrText xml:space="preserve"> TC "</w:instrText>
      </w:r>
      <w:bookmarkStart w:id="718" w:name="_Toc361140250"/>
      <w:bookmarkStart w:id="719" w:name="_Toc362608355"/>
      <w:bookmarkStart w:id="720" w:name="_Toc364854604"/>
      <w:bookmarkStart w:id="721" w:name="_Toc364854764"/>
      <w:bookmarkStart w:id="722" w:name="_Toc395690508"/>
      <w:r w:rsidR="003324FE" w:rsidRPr="00056FED">
        <w:rPr>
          <w:sz w:val="22"/>
          <w:szCs w:val="22"/>
        </w:rPr>
        <w:instrText xml:space="preserve">2506-11 </w:instrText>
      </w:r>
      <w:r w:rsidR="003324FE" w:rsidRPr="00056FED">
        <w:rPr>
          <w:sz w:val="22"/>
          <w:szCs w:val="22"/>
        </w:rPr>
        <w:tab/>
        <w:instrText>NRC ALLEGATION PROGRAM</w:instrText>
      </w:r>
      <w:bookmarkEnd w:id="718"/>
      <w:bookmarkEnd w:id="719"/>
      <w:bookmarkEnd w:id="720"/>
      <w:bookmarkEnd w:id="721"/>
      <w:bookmarkEnd w:id="722"/>
      <w:r w:rsidR="003324FE">
        <w:instrText xml:space="preserve">" \f C \l "1" </w:instrText>
      </w:r>
      <w:r w:rsidR="00C831B9">
        <w:rPr>
          <w:sz w:val="22"/>
          <w:szCs w:val="22"/>
        </w:rPr>
        <w:fldChar w:fldCharType="end"/>
      </w:r>
    </w:p>
    <w:bookmarkEnd w:id="696"/>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32E4D" w:rsidRDefault="00F86B6F" w:rsidP="00932402">
      <w:pPr>
        <w:sectPr w:rsidR="00232E4D" w:rsidSect="00232E4D">
          <w:pgSz w:w="12240" w:h="15840"/>
          <w:pgMar w:top="1440" w:right="1440" w:bottom="1440" w:left="1440" w:header="1440" w:footer="1440" w:gutter="0"/>
          <w:cols w:space="720"/>
          <w:docGrid w:linePitch="360"/>
        </w:sectPr>
      </w:pPr>
      <w:r w:rsidRPr="00C000F2">
        <w:t>The NRC’s allegations program is described in Management Directive (MD) 8.8, “Management of Allegations.”</w:t>
      </w:r>
      <w:r w:rsidR="00A75168">
        <w:rPr>
          <w:rFonts w:cs="Arial"/>
          <w:szCs w:val="22"/>
        </w:rPr>
        <w:t xml:space="preserve">  </w:t>
      </w:r>
      <w:r w:rsidRPr="00C000F2">
        <w:t xml:space="preserve">The processing of allegations received by and/or assigned to the regions is coordinated by the respective region’s Enforcement and Investigations Coordination Staff (EICS).  Each region has developed and issued office instructions/procedures to implement the requirements of MD 8.8.  The processing of allegations received by and/or assigned to Headquarters staff is coordinated by the Allegations COE, which provides a centralized location </w:t>
      </w:r>
    </w:p>
    <w:p w:rsidR="000E6B52" w:rsidRDefault="000E6B52" w:rsidP="00932402"/>
    <w:p w:rsidR="009B2909" w:rsidRDefault="00F86B6F" w:rsidP="00932402">
      <w:proofErr w:type="gramStart"/>
      <w:r w:rsidRPr="00C000F2">
        <w:t>for</w:t>
      </w:r>
      <w:proofErr w:type="gramEnd"/>
      <w:r w:rsidRPr="00C000F2">
        <w:t xml:space="preserve"> administering an effective program to manage allegations.  Details on the purpose, organization, and responsibilities of the Allegations COE are provided in the COE’s charter (ML12045A102).</w:t>
      </w:r>
    </w:p>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B2909" w:rsidRDefault="00B95C1D"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2506-1</w:t>
      </w:r>
      <w:r w:rsidR="00191FBC">
        <w:rPr>
          <w:sz w:val="22"/>
          <w:szCs w:val="22"/>
        </w:rPr>
        <w:t>2</w:t>
      </w:r>
      <w:r w:rsidRPr="00C000F2">
        <w:rPr>
          <w:sz w:val="22"/>
          <w:szCs w:val="22"/>
        </w:rPr>
        <w:t xml:space="preserve"> </w:t>
      </w:r>
      <w:r w:rsidRPr="00C000F2">
        <w:rPr>
          <w:sz w:val="22"/>
          <w:szCs w:val="22"/>
        </w:rPr>
        <w:tab/>
        <w:t>CONSTRUCTION EXPERIENCE PROGRAM (ConE)</w:t>
      </w:r>
      <w:bookmarkEnd w:id="713"/>
      <w:bookmarkEnd w:id="714"/>
      <w:bookmarkEnd w:id="715"/>
      <w:bookmarkEnd w:id="716"/>
      <w:r w:rsidR="00C831B9">
        <w:rPr>
          <w:sz w:val="22"/>
          <w:szCs w:val="22"/>
        </w:rPr>
        <w:fldChar w:fldCharType="begin"/>
      </w:r>
      <w:r w:rsidR="003324FE">
        <w:instrText xml:space="preserve"> TC "</w:instrText>
      </w:r>
      <w:bookmarkStart w:id="723" w:name="_Toc361140251"/>
      <w:bookmarkStart w:id="724" w:name="_Toc362608356"/>
      <w:bookmarkStart w:id="725" w:name="_Toc364854605"/>
      <w:bookmarkStart w:id="726" w:name="_Toc364854765"/>
      <w:bookmarkStart w:id="727" w:name="_Toc395690509"/>
      <w:r w:rsidR="003324FE" w:rsidRPr="002B3373">
        <w:rPr>
          <w:sz w:val="22"/>
          <w:szCs w:val="22"/>
        </w:rPr>
        <w:instrText xml:space="preserve">2506-12 </w:instrText>
      </w:r>
      <w:r w:rsidR="003324FE" w:rsidRPr="002B3373">
        <w:rPr>
          <w:sz w:val="22"/>
          <w:szCs w:val="22"/>
        </w:rPr>
        <w:tab/>
        <w:instrText>CONSTRUCTION EXPERIENCE PROGRAM (ConE)</w:instrText>
      </w:r>
      <w:bookmarkEnd w:id="723"/>
      <w:bookmarkEnd w:id="724"/>
      <w:bookmarkEnd w:id="725"/>
      <w:bookmarkEnd w:id="726"/>
      <w:bookmarkEnd w:id="727"/>
      <w:r w:rsidR="003324FE">
        <w:instrText xml:space="preserve">" \f C \l "1" </w:instrText>
      </w:r>
      <w:r w:rsidR="00C831B9">
        <w:rPr>
          <w:sz w:val="22"/>
          <w:szCs w:val="22"/>
        </w:rPr>
        <w:fldChar w:fldCharType="end"/>
      </w:r>
    </w:p>
    <w:bookmarkEnd w:id="717"/>
    <w:p w:rsidR="007E2B22" w:rsidRPr="00C000F2" w:rsidRDefault="007E2B22"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627660" w:rsidRPr="00C000F2" w:rsidRDefault="003C3AC9" w:rsidP="00981096">
      <w:pPr>
        <w:rPr>
          <w:rFonts w:cs="Arial"/>
          <w:szCs w:val="22"/>
        </w:rPr>
      </w:pPr>
      <w:r w:rsidRPr="00C000F2">
        <w:rPr>
          <w:rFonts w:cs="Arial"/>
          <w:szCs w:val="22"/>
        </w:rPr>
        <w:t xml:space="preserve">The ConE program supplements and supports the agency’s operating experience (OpE) program described in Management Directive 8.7, “Reactor Operating Experience Program” and IMC 2523, “NRC Application of Operating Experience in the Reactor Oversight Process.”  </w:t>
      </w:r>
      <w:r w:rsidR="00D0787F" w:rsidRPr="00C000F2">
        <w:rPr>
          <w:rFonts w:cs="Arial"/>
          <w:szCs w:val="22"/>
        </w:rPr>
        <w:t>The</w:t>
      </w:r>
      <w:r w:rsidR="00200F5C">
        <w:rPr>
          <w:rFonts w:cs="Arial"/>
          <w:szCs w:val="22"/>
        </w:rPr>
        <w:t xml:space="preserve"> </w:t>
      </w:r>
      <w:r w:rsidR="00D0787F" w:rsidRPr="00C000F2">
        <w:rPr>
          <w:rFonts w:cs="Arial"/>
          <w:szCs w:val="22"/>
        </w:rPr>
        <w:t xml:space="preserve">ConE program is led by the OpE/ConE COE, which resides in NRR. </w:t>
      </w:r>
      <w:r w:rsidR="00981096">
        <w:rPr>
          <w:rFonts w:cs="Arial"/>
          <w:szCs w:val="22"/>
        </w:rPr>
        <w:t xml:space="preserve"> </w:t>
      </w:r>
      <w:r w:rsidRPr="00C000F2">
        <w:rPr>
          <w:rFonts w:cs="Arial"/>
          <w:szCs w:val="22"/>
        </w:rPr>
        <w:t xml:space="preserve">The ConE process is documented in Office Instruction NRO-REG-112, “New Reactor Operating Experience Program.”  As described in NRO-REG-112, the ConE program collects, screens, and evaluates lessons learned from nuclear construction and operating experience for application into the NRC’s new reactor licensing and inspection programs.  The ConE program communicates design and construction lessons learned to NRC staff, and when necessary, to external stakeholders through generic communications.  Region II Regional Office Instruction (ROI) No. 0608, “Handling of Operating Experience in Region II,” provides regional guidance for using OpE in inspection planning and communicating potentially generic safety questions and construction deficiencies to </w:t>
      </w:r>
      <w:proofErr w:type="gramStart"/>
      <w:r w:rsidRPr="00C000F2">
        <w:rPr>
          <w:rFonts w:cs="Arial"/>
          <w:szCs w:val="22"/>
        </w:rPr>
        <w:t>cognizant</w:t>
      </w:r>
      <w:proofErr w:type="gramEnd"/>
      <w:r w:rsidRPr="00C000F2">
        <w:rPr>
          <w:rFonts w:cs="Arial"/>
          <w:szCs w:val="22"/>
        </w:rPr>
        <w:t xml:space="preserve"> headquarters personnel.</w:t>
      </w:r>
      <w:r w:rsidR="00627660" w:rsidRPr="00C000F2">
        <w:rPr>
          <w:rFonts w:cs="Arial"/>
          <w:szCs w:val="22"/>
        </w:rPr>
        <w:t xml:space="preserve">  </w:t>
      </w:r>
    </w:p>
    <w:p w:rsidR="00627660" w:rsidRDefault="0062766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05A52" w:rsidRPr="00C000F2" w:rsidRDefault="00905A52"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57E9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728" w:name="_Toc269209824"/>
      <w:bookmarkStart w:id="729" w:name="_Toc269210360"/>
      <w:bookmarkStart w:id="730" w:name="_Toc269211683"/>
      <w:bookmarkStart w:id="731" w:name="_Toc269212529"/>
      <w:bookmarkStart w:id="732" w:name="Assessement"/>
      <w:bookmarkStart w:id="733" w:name="Transition"/>
      <w:bookmarkStart w:id="734" w:name="_Toc269209829"/>
      <w:bookmarkStart w:id="735" w:name="_Toc269210361"/>
      <w:bookmarkStart w:id="736" w:name="_Toc269211684"/>
      <w:bookmarkStart w:id="737" w:name="_Toc269212530"/>
      <w:r w:rsidRPr="00C000F2">
        <w:rPr>
          <w:sz w:val="22"/>
          <w:szCs w:val="22"/>
        </w:rPr>
        <w:t>2506-1</w:t>
      </w:r>
      <w:r w:rsidR="00191FBC">
        <w:rPr>
          <w:sz w:val="22"/>
          <w:szCs w:val="22"/>
        </w:rPr>
        <w:t>3</w:t>
      </w:r>
      <w:r w:rsidRPr="00C000F2">
        <w:rPr>
          <w:sz w:val="22"/>
          <w:szCs w:val="22"/>
        </w:rPr>
        <w:tab/>
      </w:r>
      <w:r w:rsidR="0042512D" w:rsidRPr="00C000F2">
        <w:rPr>
          <w:sz w:val="22"/>
          <w:szCs w:val="22"/>
        </w:rPr>
        <w:t>ANNUAL cROP SELF-ASSESSMENT</w:t>
      </w:r>
      <w:bookmarkEnd w:id="728"/>
      <w:bookmarkEnd w:id="729"/>
      <w:bookmarkEnd w:id="730"/>
      <w:bookmarkEnd w:id="731"/>
      <w:bookmarkEnd w:id="732"/>
      <w:r w:rsidR="00C831B9">
        <w:rPr>
          <w:sz w:val="22"/>
          <w:szCs w:val="22"/>
        </w:rPr>
        <w:fldChar w:fldCharType="begin"/>
      </w:r>
      <w:r w:rsidR="003324FE">
        <w:instrText xml:space="preserve"> TC "</w:instrText>
      </w:r>
      <w:bookmarkStart w:id="738" w:name="_Toc361140252"/>
      <w:bookmarkStart w:id="739" w:name="_Toc362608357"/>
      <w:bookmarkStart w:id="740" w:name="_Toc364854606"/>
      <w:bookmarkStart w:id="741" w:name="_Toc364854766"/>
      <w:bookmarkStart w:id="742" w:name="_Toc395690510"/>
      <w:r w:rsidR="003324FE" w:rsidRPr="003A24E0">
        <w:rPr>
          <w:sz w:val="22"/>
          <w:szCs w:val="22"/>
        </w:rPr>
        <w:instrText>2506-13</w:instrText>
      </w:r>
      <w:r w:rsidR="003324FE" w:rsidRPr="003A24E0">
        <w:rPr>
          <w:sz w:val="22"/>
          <w:szCs w:val="22"/>
        </w:rPr>
        <w:tab/>
        <w:instrText>ANNUAL cROP SELF-ASSESSMENT</w:instrText>
      </w:r>
      <w:bookmarkEnd w:id="738"/>
      <w:bookmarkEnd w:id="739"/>
      <w:bookmarkEnd w:id="740"/>
      <w:bookmarkEnd w:id="741"/>
      <w:bookmarkEnd w:id="742"/>
      <w:r w:rsidR="003324FE">
        <w:instrText xml:space="preserve">" \f C \l "1" </w:instrText>
      </w:r>
      <w:r w:rsidR="00C831B9">
        <w:rPr>
          <w:sz w:val="22"/>
          <w:szCs w:val="22"/>
        </w:rPr>
        <w:fldChar w:fldCharType="end"/>
      </w:r>
    </w:p>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B2909" w:rsidRDefault="00D57E9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 xml:space="preserve">In SRM SECY SECY-07-0047 – “Staff Approach </w:t>
      </w:r>
      <w:proofErr w:type="gramStart"/>
      <w:r w:rsidRPr="00C000F2">
        <w:rPr>
          <w:sz w:val="22"/>
          <w:szCs w:val="22"/>
        </w:rPr>
        <w:t>To Verifying The Closure Of</w:t>
      </w:r>
      <w:proofErr w:type="gramEnd"/>
      <w:r w:rsidRPr="00C000F2">
        <w:rPr>
          <w:sz w:val="22"/>
          <w:szCs w:val="22"/>
        </w:rPr>
        <w:t xml:space="preserve"> Inspections, Tests, Analyses, And Acceptance Criteria Through A Sample-Based Inspection Program,” dated May 16, 2007, the staff was directed to provide the Commission with an annual self-assessment report of the implementation of the construction inspection program. </w:t>
      </w:r>
      <w:r w:rsidR="00862E46" w:rsidRPr="00C000F2">
        <w:rPr>
          <w:sz w:val="22"/>
          <w:szCs w:val="22"/>
        </w:rPr>
        <w:t xml:space="preserve"> In response, the staff has developed and conducts an annual cROP self-assessment in accordance with IMC 2522, “Construction Reactor Oversight Process Self-Assessment Program.”  </w:t>
      </w:r>
    </w:p>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B2909" w:rsidRDefault="00D57E9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 xml:space="preserve">The cROP self-assessment process utilizes program evaluations and performance metrics to determine its success in meeting the goals and intended outcomes of the cROP.  The level of effectiveness of the cROP is determined by considering whether the program goals are met and the intended outcomes are achieved.  The intended outcomes of the cROP, which help form its basis and are incorporated into the various cROP processes, include </w:t>
      </w:r>
      <w:proofErr w:type="gramStart"/>
      <w:r w:rsidRPr="00C000F2">
        <w:rPr>
          <w:sz w:val="22"/>
          <w:szCs w:val="22"/>
        </w:rPr>
        <w:t>to</w:t>
      </w:r>
      <w:proofErr w:type="gramEnd"/>
      <w:r w:rsidRPr="00C000F2">
        <w:rPr>
          <w:sz w:val="22"/>
          <w:szCs w:val="22"/>
        </w:rPr>
        <w:t xml:space="preserve"> successfully:</w:t>
      </w:r>
    </w:p>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B2909" w:rsidRDefault="00B83DA3"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r>
        <w:rPr>
          <w:sz w:val="22"/>
          <w:szCs w:val="22"/>
        </w:rPr>
        <w:t>a.</w:t>
      </w:r>
      <w:r w:rsidR="00D57E90" w:rsidRPr="00C000F2">
        <w:rPr>
          <w:sz w:val="22"/>
          <w:szCs w:val="22"/>
        </w:rPr>
        <w:tab/>
        <w:t>Monitor and assess licensee performance</w:t>
      </w:r>
    </w:p>
    <w:p w:rsidR="00C95832" w:rsidRDefault="00C95832"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p>
    <w:p w:rsidR="009B2909" w:rsidRDefault="00B83DA3"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r>
        <w:rPr>
          <w:sz w:val="22"/>
          <w:szCs w:val="22"/>
        </w:rPr>
        <w:t>b.</w:t>
      </w:r>
      <w:r w:rsidR="00D57E90" w:rsidRPr="00C000F2">
        <w:rPr>
          <w:sz w:val="22"/>
          <w:szCs w:val="22"/>
        </w:rPr>
        <w:tab/>
        <w:t xml:space="preserve">Identify performance issues through NRC inspection </w:t>
      </w:r>
    </w:p>
    <w:p w:rsidR="00C95832" w:rsidRDefault="00C95832"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p>
    <w:p w:rsidR="009B2909" w:rsidRDefault="00B83DA3"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r>
        <w:rPr>
          <w:sz w:val="22"/>
          <w:szCs w:val="22"/>
        </w:rPr>
        <w:t>c.</w:t>
      </w:r>
      <w:r w:rsidR="00D57E90" w:rsidRPr="00C000F2">
        <w:rPr>
          <w:sz w:val="22"/>
          <w:szCs w:val="22"/>
        </w:rPr>
        <w:tab/>
        <w:t>Determine the significance of identified performance issues</w:t>
      </w:r>
    </w:p>
    <w:p w:rsidR="00C95832" w:rsidRDefault="00C95832"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p>
    <w:p w:rsidR="009B2909" w:rsidRDefault="00B83DA3"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r>
        <w:rPr>
          <w:sz w:val="22"/>
          <w:szCs w:val="22"/>
        </w:rPr>
        <w:t>d.</w:t>
      </w:r>
      <w:r w:rsidR="00D57E90" w:rsidRPr="00C000F2">
        <w:rPr>
          <w:sz w:val="22"/>
          <w:szCs w:val="22"/>
        </w:rPr>
        <w:tab/>
        <w:t>Adjust resources to focus on significant performance issues</w:t>
      </w:r>
    </w:p>
    <w:p w:rsidR="00232E4D" w:rsidRDefault="00232E4D"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sectPr w:rsidR="00232E4D" w:rsidSect="00232E4D">
          <w:pgSz w:w="12240" w:h="15840"/>
          <w:pgMar w:top="1440" w:right="1440" w:bottom="1440" w:left="1440" w:header="1440" w:footer="1440" w:gutter="0"/>
          <w:cols w:space="720"/>
          <w:docGrid w:linePitch="360"/>
        </w:sectPr>
      </w:pPr>
    </w:p>
    <w:p w:rsidR="009B2909" w:rsidRDefault="00B83DA3"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r>
        <w:rPr>
          <w:sz w:val="22"/>
          <w:szCs w:val="22"/>
        </w:rPr>
        <w:lastRenderedPageBreak/>
        <w:t>e.</w:t>
      </w:r>
      <w:r w:rsidR="00D57E90" w:rsidRPr="00C000F2">
        <w:rPr>
          <w:sz w:val="22"/>
          <w:szCs w:val="22"/>
        </w:rPr>
        <w:tab/>
        <w:t>Evaluate the adequacy of corrective actions for performance issues</w:t>
      </w:r>
    </w:p>
    <w:p w:rsidR="00C95832" w:rsidRDefault="00C95832"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p>
    <w:p w:rsidR="009B2909" w:rsidRDefault="00B83DA3"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r>
        <w:rPr>
          <w:sz w:val="22"/>
          <w:szCs w:val="22"/>
        </w:rPr>
        <w:t>f.</w:t>
      </w:r>
      <w:r w:rsidR="00D57E90" w:rsidRPr="00C000F2">
        <w:rPr>
          <w:sz w:val="22"/>
          <w:szCs w:val="22"/>
        </w:rPr>
        <w:tab/>
        <w:t>Take necessary regulatory actions for significant performance issues</w:t>
      </w:r>
    </w:p>
    <w:p w:rsidR="00C95832" w:rsidRDefault="00C95832"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p>
    <w:p w:rsidR="009B2909" w:rsidRDefault="00B83DA3"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r>
        <w:rPr>
          <w:sz w:val="22"/>
          <w:szCs w:val="22"/>
        </w:rPr>
        <w:t>g.</w:t>
      </w:r>
      <w:r w:rsidR="00D57E90" w:rsidRPr="00C000F2">
        <w:rPr>
          <w:sz w:val="22"/>
          <w:szCs w:val="22"/>
        </w:rPr>
        <w:tab/>
        <w:t>Communicate inspection and assessment results to stakeholders</w:t>
      </w:r>
    </w:p>
    <w:p w:rsidR="00C95832" w:rsidRDefault="00C95832"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p>
    <w:p w:rsidR="009B2909" w:rsidRDefault="00B83DA3"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r>
        <w:rPr>
          <w:sz w:val="22"/>
          <w:szCs w:val="22"/>
        </w:rPr>
        <w:t>h.</w:t>
      </w:r>
      <w:r w:rsidR="00D57E90" w:rsidRPr="00C000F2">
        <w:rPr>
          <w:sz w:val="22"/>
          <w:szCs w:val="22"/>
        </w:rPr>
        <w:tab/>
        <w:t>Make program improvements based on stakeholder feedback and lessons learned</w:t>
      </w:r>
    </w:p>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81096" w:rsidRDefault="00D57E9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Periodically, the cROP self-assessment program collects information from various sources, including CIPMS, the inspection program, periodic independent audits, stakeholder surveys, public comments, and other stakeholder interactions.  The results of the annual self-</w:t>
      </w:r>
      <w:r w:rsidR="00D971B0" w:rsidRPr="00C000F2">
        <w:rPr>
          <w:sz w:val="22"/>
          <w:szCs w:val="22"/>
        </w:rPr>
        <w:t>assessment are</w:t>
      </w:r>
      <w:r w:rsidR="004A67FA" w:rsidRPr="00C000F2">
        <w:rPr>
          <w:sz w:val="22"/>
          <w:szCs w:val="22"/>
        </w:rPr>
        <w:t xml:space="preserve"> reported to the Commission via a SECY paper in support of the Agency Action Review Meeting.</w:t>
      </w:r>
    </w:p>
    <w:p w:rsidR="00981096" w:rsidRDefault="0098109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81096" w:rsidRDefault="0098109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B2909" w:rsidRDefault="00B95C1D"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2506-</w:t>
      </w:r>
      <w:r w:rsidR="00D57E90" w:rsidRPr="00C000F2">
        <w:rPr>
          <w:sz w:val="22"/>
          <w:szCs w:val="22"/>
        </w:rPr>
        <w:t>1</w:t>
      </w:r>
      <w:r w:rsidR="00191FBC">
        <w:rPr>
          <w:sz w:val="22"/>
          <w:szCs w:val="22"/>
        </w:rPr>
        <w:t>4</w:t>
      </w:r>
      <w:r w:rsidR="00D57E90" w:rsidRPr="00C000F2">
        <w:rPr>
          <w:sz w:val="22"/>
          <w:szCs w:val="22"/>
        </w:rPr>
        <w:t xml:space="preserve"> </w:t>
      </w:r>
      <w:r w:rsidRPr="00C000F2">
        <w:rPr>
          <w:sz w:val="22"/>
          <w:szCs w:val="22"/>
        </w:rPr>
        <w:tab/>
        <w:t>TRANSITION FROM cROP TO ROP</w:t>
      </w:r>
      <w:bookmarkEnd w:id="733"/>
      <w:bookmarkEnd w:id="734"/>
      <w:bookmarkEnd w:id="735"/>
      <w:bookmarkEnd w:id="736"/>
      <w:bookmarkEnd w:id="737"/>
      <w:r w:rsidR="00C831B9">
        <w:rPr>
          <w:sz w:val="22"/>
          <w:szCs w:val="22"/>
        </w:rPr>
        <w:fldChar w:fldCharType="begin"/>
      </w:r>
      <w:r w:rsidR="003324FE">
        <w:instrText xml:space="preserve"> TC "</w:instrText>
      </w:r>
      <w:bookmarkStart w:id="743" w:name="_Toc361140253"/>
      <w:bookmarkStart w:id="744" w:name="_Toc362608358"/>
      <w:bookmarkStart w:id="745" w:name="_Toc364854607"/>
      <w:bookmarkStart w:id="746" w:name="_Toc364854767"/>
      <w:bookmarkStart w:id="747" w:name="_Toc395690511"/>
      <w:r w:rsidR="003324FE" w:rsidRPr="00CA6578">
        <w:rPr>
          <w:sz w:val="22"/>
          <w:szCs w:val="22"/>
        </w:rPr>
        <w:instrText xml:space="preserve">2506-14 </w:instrText>
      </w:r>
      <w:r w:rsidR="003324FE" w:rsidRPr="00CA6578">
        <w:rPr>
          <w:sz w:val="22"/>
          <w:szCs w:val="22"/>
        </w:rPr>
        <w:tab/>
        <w:instrText>TRANSITION FROM cROP TO ROP</w:instrText>
      </w:r>
      <w:bookmarkEnd w:id="743"/>
      <w:bookmarkEnd w:id="744"/>
      <w:bookmarkEnd w:id="745"/>
      <w:bookmarkEnd w:id="746"/>
      <w:bookmarkEnd w:id="747"/>
      <w:r w:rsidR="003324FE">
        <w:instrText xml:space="preserve">" \f C \l "1" </w:instrText>
      </w:r>
      <w:r w:rsidR="00C831B9">
        <w:rPr>
          <w:sz w:val="22"/>
          <w:szCs w:val="22"/>
        </w:rPr>
        <w:fldChar w:fldCharType="end"/>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3D3832" w:rsidRPr="00C000F2" w:rsidRDefault="003D3832" w:rsidP="00932402">
      <w:pPr>
        <w:pStyle w:val="Subsection"/>
        <w:jc w:val="left"/>
        <w:rPr>
          <w:rFonts w:cs="Arial"/>
          <w:sz w:val="22"/>
          <w:szCs w:val="22"/>
        </w:rPr>
      </w:pPr>
      <w:bookmarkStart w:id="748" w:name="_Toc269209830"/>
      <w:r w:rsidRPr="00C000F2">
        <w:rPr>
          <w:rFonts w:cs="Arial"/>
          <w:sz w:val="22"/>
          <w:szCs w:val="22"/>
        </w:rPr>
        <w:t xml:space="preserve">By Regulation 10 CFR 52.103(g), license holders are not allowed to operate a new reactor facility until the </w:t>
      </w:r>
      <w:r w:rsidR="00DB2428">
        <w:rPr>
          <w:rFonts w:cs="Arial"/>
          <w:sz w:val="22"/>
          <w:szCs w:val="22"/>
        </w:rPr>
        <w:t>NRC</w:t>
      </w:r>
      <w:r w:rsidRPr="00C000F2">
        <w:rPr>
          <w:rFonts w:cs="Arial"/>
          <w:sz w:val="22"/>
          <w:szCs w:val="22"/>
        </w:rPr>
        <w:t xml:space="preserve"> finds that all the acceptance criteria in the combined license are met.  The appendices to Part 52 further define facility operation as beginning at fuel load (Appendix D, IX.B.2 for the AP1000).  Also by Regulation 10 CFR 52.103(h), ITAAC are no longer requirements after the </w:t>
      </w:r>
      <w:r w:rsidR="00DB2428">
        <w:rPr>
          <w:rFonts w:cs="Arial"/>
          <w:sz w:val="22"/>
          <w:szCs w:val="22"/>
        </w:rPr>
        <w:t>NRC</w:t>
      </w:r>
      <w:r w:rsidRPr="00C000F2">
        <w:rPr>
          <w:rFonts w:cs="Arial"/>
          <w:sz w:val="22"/>
          <w:szCs w:val="22"/>
        </w:rPr>
        <w:t xml:space="preserve"> has found the acceptance criteria to be met.</w:t>
      </w:r>
      <w:bookmarkEnd w:id="748"/>
    </w:p>
    <w:p w:rsidR="003D3832" w:rsidRPr="00C000F2" w:rsidRDefault="003D3832" w:rsidP="00932402">
      <w:pPr>
        <w:pStyle w:val="Subsection"/>
        <w:jc w:val="left"/>
        <w:rPr>
          <w:rFonts w:cs="Arial"/>
          <w:sz w:val="22"/>
          <w:szCs w:val="22"/>
        </w:rPr>
      </w:pPr>
    </w:p>
    <w:p w:rsidR="009B2909" w:rsidRDefault="003D3832" w:rsidP="00932402">
      <w:pPr>
        <w:rPr>
          <w:rFonts w:cs="Arial"/>
          <w:szCs w:val="22"/>
        </w:rPr>
      </w:pPr>
      <w:bookmarkStart w:id="749" w:name="_Toc269209831"/>
      <w:r w:rsidRPr="00C000F2">
        <w:rPr>
          <w:rFonts w:cs="Arial"/>
          <w:szCs w:val="22"/>
        </w:rPr>
        <w:t xml:space="preserve">Because 10 CFR 52.103(h) removes ITAAC as regulatory requirements after all acceptance criteria are met, the operation of the facility will be governed by the technical specifications and all other applicable regulatory requirements from 10 CFR Parts 50 and 52, including license conditions.  This then becomes the basis for the transition to the ROP.  Once the Commission finds that all acceptance criteria in the license have been met the CIP will end and inspections under the ROP will begin.  At that time the lead inspection responsibility will switch from </w:t>
      </w:r>
      <w:r w:rsidR="003C7A30" w:rsidRPr="00C000F2">
        <w:rPr>
          <w:rFonts w:cs="Arial"/>
          <w:szCs w:val="22"/>
        </w:rPr>
        <w:t xml:space="preserve">Region II </w:t>
      </w:r>
      <w:r w:rsidR="005A7232">
        <w:rPr>
          <w:rFonts w:cs="Arial"/>
          <w:szCs w:val="22"/>
        </w:rPr>
        <w:t>to the host region.</w:t>
      </w:r>
    </w:p>
    <w:p w:rsidR="009B2909" w:rsidRDefault="009B2909" w:rsidP="00932402">
      <w:pPr>
        <w:rPr>
          <w:rFonts w:cs="Arial"/>
          <w:szCs w:val="22"/>
        </w:rPr>
      </w:pPr>
    </w:p>
    <w:p w:rsidR="000225B4" w:rsidRDefault="003D3832" w:rsidP="00932402">
      <w:pPr>
        <w:rPr>
          <w:rFonts w:cs="Arial"/>
          <w:szCs w:val="22"/>
        </w:rPr>
      </w:pPr>
      <w:r w:rsidRPr="00C000F2">
        <w:rPr>
          <w:rFonts w:cs="Arial"/>
          <w:szCs w:val="22"/>
        </w:rPr>
        <w:t>Implementation of the ROP for newly constructed facilities may involve changes from that used on current plants due to the lack of historical data for most performance indicators and the lower risk profile for the new plants.  Inspections will be conducted under the guidance of IMC 2514, “Light Water Reactor Inspection Program -- Startup Testing Phase,” and IMC 2515, “Light-Water Reactor Inspection Program – Operations Phase”.  Findings identified during these inspections would be handled under the provisions of the ROP and documented using IMC 0612, “Power Reactor Inspection Reports”.  Assessment of the facility will transition from the construction assessment program described in IMC 2505 to the operating reactor assessment program described in IMC 0305.</w:t>
      </w:r>
      <w:bookmarkEnd w:id="749"/>
    </w:p>
    <w:p w:rsidR="009B2909" w:rsidRDefault="009B2909" w:rsidP="00932402"/>
    <w:p w:rsidR="00E4116B" w:rsidRPr="00C000F2" w:rsidRDefault="003D3832" w:rsidP="00932402">
      <w:pPr>
        <w:pStyle w:val="Subsection"/>
        <w:jc w:val="left"/>
        <w:rPr>
          <w:rFonts w:cs="Arial"/>
          <w:sz w:val="22"/>
          <w:szCs w:val="22"/>
        </w:rPr>
      </w:pPr>
      <w:bookmarkStart w:id="750" w:name="_Toc269209832"/>
      <w:r w:rsidRPr="00C000F2">
        <w:rPr>
          <w:rFonts w:cs="Arial"/>
          <w:sz w:val="22"/>
          <w:szCs w:val="22"/>
        </w:rPr>
        <w:t xml:space="preserve">It is recognized that some operational programs will not be fully implemented at the time of initial fuel loading.  These are governed by license conditions with set implementation milestones and will be inspected under IMC 2514 before the program implementation date.  </w:t>
      </w:r>
      <w:r w:rsidR="00AD57B3" w:rsidRPr="00C000F2">
        <w:rPr>
          <w:rFonts w:cs="Arial"/>
          <w:sz w:val="22"/>
          <w:szCs w:val="22"/>
        </w:rPr>
        <w:t>The anticipated operational program inspection leads</w:t>
      </w:r>
      <w:r w:rsidRPr="00C000F2">
        <w:rPr>
          <w:rFonts w:cs="Arial"/>
          <w:sz w:val="22"/>
          <w:szCs w:val="22"/>
        </w:rPr>
        <w:t xml:space="preserve"> </w:t>
      </w:r>
      <w:r w:rsidR="00AD57B3" w:rsidRPr="00C000F2">
        <w:rPr>
          <w:rFonts w:cs="Arial"/>
          <w:sz w:val="22"/>
          <w:szCs w:val="22"/>
        </w:rPr>
        <w:t>are</w:t>
      </w:r>
      <w:r w:rsidRPr="00C000F2">
        <w:rPr>
          <w:rFonts w:cs="Arial"/>
          <w:sz w:val="22"/>
          <w:szCs w:val="22"/>
        </w:rPr>
        <w:t xml:space="preserve"> contained in </w:t>
      </w:r>
      <w:r w:rsidR="004E0D50" w:rsidRPr="00C000F2">
        <w:rPr>
          <w:rFonts w:cs="Arial"/>
          <w:sz w:val="22"/>
          <w:szCs w:val="22"/>
        </w:rPr>
        <w:t xml:space="preserve">Exhibit </w:t>
      </w:r>
      <w:r w:rsidR="00DB2428">
        <w:rPr>
          <w:rFonts w:cs="Arial"/>
          <w:sz w:val="22"/>
          <w:szCs w:val="22"/>
        </w:rPr>
        <w:t>5</w:t>
      </w:r>
      <w:r w:rsidR="001068B1" w:rsidRPr="00C000F2">
        <w:rPr>
          <w:rFonts w:cs="Arial"/>
          <w:sz w:val="22"/>
          <w:szCs w:val="22"/>
        </w:rPr>
        <w:t xml:space="preserve"> </w:t>
      </w:r>
      <w:r w:rsidRPr="00C000F2">
        <w:rPr>
          <w:rFonts w:cs="Arial"/>
          <w:sz w:val="22"/>
          <w:szCs w:val="22"/>
        </w:rPr>
        <w:t>to this IMC.</w:t>
      </w:r>
      <w:bookmarkEnd w:id="750"/>
    </w:p>
    <w:p w:rsidR="00D169D1" w:rsidRPr="00C000F2"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32E4D" w:rsidRDefault="003026BE" w:rsidP="00B445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sectPr w:rsidR="00232E4D" w:rsidSect="00232E4D">
          <w:pgSz w:w="12240" w:h="15840"/>
          <w:pgMar w:top="1440" w:right="1440" w:bottom="1440" w:left="1440" w:header="1440" w:footer="1440" w:gutter="0"/>
          <w:cols w:space="720"/>
          <w:docGrid w:linePitch="360"/>
        </w:sectPr>
      </w:pPr>
      <w:r w:rsidRPr="00C000F2">
        <w:rPr>
          <w:rFonts w:cs="Arial"/>
          <w:szCs w:val="22"/>
        </w:rPr>
        <w:t>END</w:t>
      </w:r>
    </w:p>
    <w:p w:rsidR="000E6B52" w:rsidRDefault="000E6B52"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C000F2"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Exhibits:</w:t>
      </w:r>
    </w:p>
    <w:p w:rsidR="00ED1ED1" w:rsidRPr="00C000F2" w:rsidRDefault="00ED1E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1.</w:t>
      </w:r>
      <w:r w:rsidR="00A3131D">
        <w:rPr>
          <w:rFonts w:cs="Arial"/>
          <w:szCs w:val="22"/>
        </w:rPr>
        <w:t xml:space="preserve">  </w:t>
      </w:r>
      <w:r w:rsidRPr="00C000F2">
        <w:rPr>
          <w:rFonts w:cs="Arial"/>
          <w:szCs w:val="22"/>
        </w:rPr>
        <w:t>Construction Reactor Oversight Process Overview</w:t>
      </w:r>
    </w:p>
    <w:p w:rsidR="00D169D1" w:rsidRDefault="00A3131D"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2.  </w:t>
      </w:r>
      <w:r w:rsidR="00376A08" w:rsidRPr="00C000F2">
        <w:rPr>
          <w:rFonts w:cs="Arial"/>
          <w:szCs w:val="22"/>
        </w:rPr>
        <w:t>Construction Regulatory Oversight Framework</w:t>
      </w:r>
    </w:p>
    <w:p w:rsidR="00981096" w:rsidRPr="00C000F2" w:rsidRDefault="00981096"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3.  </w:t>
      </w:r>
      <w:ins w:id="751" w:author="Author" w:date="2014-08-13T15:50:00Z">
        <w:r w:rsidRPr="00981096">
          <w:rPr>
            <w:rFonts w:cs="Arial"/>
            <w:szCs w:val="22"/>
          </w:rPr>
          <w:t>Roles and Responsibilities Matrix for HQ, RII and Licensees</w:t>
        </w:r>
      </w:ins>
    </w:p>
    <w:p w:rsidR="00D169D1" w:rsidRPr="00C000F2" w:rsidRDefault="00981096"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ins w:id="752" w:author="Author" w:date="2014-08-13T15:51:00Z">
        <w:r>
          <w:rPr>
            <w:rFonts w:cs="Arial"/>
            <w:szCs w:val="22"/>
          </w:rPr>
          <w:t>4</w:t>
        </w:r>
      </w:ins>
      <w:r w:rsidR="00D169D1" w:rsidRPr="00C000F2">
        <w:rPr>
          <w:rFonts w:cs="Arial"/>
          <w:szCs w:val="22"/>
        </w:rPr>
        <w:t>.</w:t>
      </w:r>
      <w:r w:rsidR="00A3131D">
        <w:rPr>
          <w:rFonts w:cs="Arial"/>
          <w:szCs w:val="22"/>
        </w:rPr>
        <w:t xml:space="preserve">  </w:t>
      </w:r>
      <w:r w:rsidR="00DB4277" w:rsidRPr="00C000F2">
        <w:rPr>
          <w:rFonts w:cs="Arial"/>
          <w:szCs w:val="22"/>
        </w:rPr>
        <w:t>Construction Program Inspection</w:t>
      </w:r>
      <w:r>
        <w:rPr>
          <w:rFonts w:cs="Arial"/>
          <w:szCs w:val="22"/>
        </w:rPr>
        <w:t xml:space="preserve"> Lead</w:t>
      </w:r>
      <w:r w:rsidR="00DB4277" w:rsidRPr="00C000F2">
        <w:rPr>
          <w:rFonts w:cs="Arial"/>
          <w:szCs w:val="22"/>
        </w:rPr>
        <w:t>s</w:t>
      </w:r>
    </w:p>
    <w:p w:rsidR="00B35EEA" w:rsidRPr="00C000F2" w:rsidRDefault="00981096"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ins w:id="753" w:author="Author" w:date="2014-08-13T15:51:00Z">
        <w:r>
          <w:rPr>
            <w:rFonts w:cs="Arial"/>
            <w:szCs w:val="22"/>
          </w:rPr>
          <w:t>5</w:t>
        </w:r>
      </w:ins>
      <w:r w:rsidR="00D169D1" w:rsidRPr="00C000F2">
        <w:rPr>
          <w:rFonts w:cs="Arial"/>
          <w:szCs w:val="22"/>
        </w:rPr>
        <w:t>.</w:t>
      </w:r>
      <w:r w:rsidR="00A3131D">
        <w:rPr>
          <w:rFonts w:cs="Arial"/>
          <w:szCs w:val="22"/>
        </w:rPr>
        <w:t xml:space="preserve">  </w:t>
      </w:r>
      <w:r w:rsidR="00DB4277" w:rsidRPr="00C000F2">
        <w:rPr>
          <w:rFonts w:cs="Arial"/>
          <w:szCs w:val="22"/>
        </w:rPr>
        <w:t>Operational Program Inspection</w:t>
      </w:r>
      <w:r>
        <w:rPr>
          <w:rFonts w:cs="Arial"/>
          <w:szCs w:val="22"/>
        </w:rPr>
        <w:t xml:space="preserve"> Lead</w:t>
      </w:r>
      <w:r w:rsidR="00DB4277" w:rsidRPr="00C000F2">
        <w:rPr>
          <w:rFonts w:cs="Arial"/>
          <w:szCs w:val="22"/>
        </w:rPr>
        <w:t>s</w:t>
      </w:r>
      <w:r w:rsidR="00D169D1" w:rsidRPr="00C000F2">
        <w:rPr>
          <w:rFonts w:cs="Arial"/>
          <w:szCs w:val="22"/>
        </w:rPr>
        <w:t xml:space="preserve">  </w:t>
      </w:r>
    </w:p>
    <w:p w:rsidR="00F374C7" w:rsidRPr="00C000F2" w:rsidRDefault="00F374C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F374C7" w:rsidRPr="00C000F2" w:rsidRDefault="00F374C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Appendices</w:t>
      </w:r>
    </w:p>
    <w:p w:rsidR="00F374C7" w:rsidRPr="00C000F2" w:rsidRDefault="00F374C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w:t>
      </w:r>
      <w:r w:rsidR="008E122C">
        <w:rPr>
          <w:rFonts w:cs="Arial"/>
          <w:szCs w:val="22"/>
        </w:rPr>
        <w:tab/>
      </w:r>
      <w:r w:rsidRPr="00C000F2">
        <w:rPr>
          <w:rFonts w:cs="Arial"/>
          <w:szCs w:val="22"/>
        </w:rPr>
        <w:t>Construction Inspection Program Guidance</w:t>
      </w:r>
    </w:p>
    <w:p w:rsidR="009B2909" w:rsidRDefault="00266DC3" w:rsidP="00932402">
      <w:pPr>
        <w:pStyle w:val="AppendixTitle"/>
        <w:jc w:val="left"/>
        <w:rPr>
          <w:rFonts w:cs="Arial"/>
          <w:sz w:val="22"/>
          <w:szCs w:val="22"/>
        </w:rPr>
      </w:pPr>
      <w:r w:rsidRPr="00C000F2">
        <w:rPr>
          <w:rFonts w:cs="Arial"/>
          <w:sz w:val="22"/>
          <w:szCs w:val="22"/>
        </w:rPr>
        <w:t>B</w:t>
      </w:r>
      <w:r w:rsidR="00267109" w:rsidRPr="00C000F2">
        <w:rPr>
          <w:rFonts w:cs="Arial"/>
          <w:sz w:val="22"/>
          <w:szCs w:val="22"/>
        </w:rPr>
        <w:t>.</w:t>
      </w:r>
      <w:r w:rsidR="008E122C">
        <w:rPr>
          <w:rFonts w:cs="Arial"/>
          <w:sz w:val="22"/>
          <w:szCs w:val="22"/>
        </w:rPr>
        <w:tab/>
      </w:r>
      <w:r w:rsidRPr="00C000F2">
        <w:rPr>
          <w:rFonts w:cs="Arial"/>
          <w:sz w:val="22"/>
          <w:szCs w:val="22"/>
        </w:rPr>
        <w:t xml:space="preserve">Construction Inspection </w:t>
      </w:r>
      <w:r w:rsidR="00352B92" w:rsidRPr="00C000F2">
        <w:rPr>
          <w:rFonts w:cs="Arial"/>
          <w:sz w:val="22"/>
          <w:szCs w:val="22"/>
        </w:rPr>
        <w:t xml:space="preserve">and </w:t>
      </w:r>
      <w:r w:rsidR="00DF6475">
        <w:rPr>
          <w:rFonts w:cs="Arial"/>
          <w:sz w:val="22"/>
          <w:szCs w:val="22"/>
        </w:rPr>
        <w:t>Assessment</w:t>
      </w:r>
      <w:r w:rsidR="00352B92" w:rsidRPr="00C000F2">
        <w:rPr>
          <w:rFonts w:cs="Arial"/>
          <w:sz w:val="22"/>
          <w:szCs w:val="22"/>
        </w:rPr>
        <w:t xml:space="preserve"> </w:t>
      </w:r>
      <w:r w:rsidRPr="00C000F2">
        <w:rPr>
          <w:rFonts w:cs="Arial"/>
          <w:sz w:val="22"/>
          <w:szCs w:val="22"/>
        </w:rPr>
        <w:t>Program Bases</w:t>
      </w:r>
    </w:p>
    <w:p w:rsidR="00F374C7" w:rsidRPr="00C000F2" w:rsidRDefault="00F374C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66DC3" w:rsidRPr="00C000F2"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Attachment</w:t>
      </w:r>
      <w:r w:rsidR="00F374C7" w:rsidRPr="00C000F2">
        <w:rPr>
          <w:rFonts w:cs="Arial"/>
          <w:szCs w:val="22"/>
        </w:rPr>
        <w:t>s</w:t>
      </w:r>
      <w:r w:rsidRPr="00C000F2">
        <w:rPr>
          <w:rFonts w:cs="Arial"/>
          <w:szCs w:val="22"/>
        </w:rPr>
        <w:t>:</w:t>
      </w:r>
    </w:p>
    <w:p w:rsidR="00981096" w:rsidRDefault="00F374C7" w:rsidP="009810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bookmarkStart w:id="754" w:name="_Toc165976106"/>
      <w:r w:rsidRPr="00C000F2">
        <w:rPr>
          <w:rFonts w:cs="Arial"/>
          <w:szCs w:val="22"/>
        </w:rPr>
        <w:t>1.</w:t>
      </w:r>
      <w:r w:rsidR="008E122C">
        <w:rPr>
          <w:rFonts w:cs="Arial"/>
          <w:szCs w:val="22"/>
        </w:rPr>
        <w:tab/>
      </w:r>
      <w:r w:rsidRPr="00C000F2">
        <w:rPr>
          <w:rFonts w:cs="Arial"/>
          <w:szCs w:val="22"/>
        </w:rPr>
        <w:t>Acronyms</w:t>
      </w:r>
      <w:r w:rsidR="00D169D1" w:rsidRPr="00C000F2">
        <w:rPr>
          <w:rFonts w:cs="Arial"/>
          <w:szCs w:val="22"/>
        </w:rPr>
        <w:tab/>
      </w:r>
      <w:bookmarkStart w:id="755" w:name="_Toc269209833"/>
      <w:bookmarkStart w:id="756" w:name="_Toc269212680"/>
      <w:bookmarkStart w:id="757" w:name="_Toc269212800"/>
      <w:bookmarkStart w:id="758" w:name="_Toc165976108"/>
      <w:bookmarkStart w:id="759" w:name="_Toc166392885"/>
      <w:bookmarkStart w:id="760" w:name="_Toc166462808"/>
      <w:bookmarkStart w:id="761" w:name="_Toc168390781"/>
      <w:bookmarkStart w:id="762" w:name="_Toc168390856"/>
      <w:bookmarkStart w:id="763" w:name="_Toc168393141"/>
      <w:bookmarkStart w:id="764" w:name="_Toc168393294"/>
      <w:bookmarkStart w:id="765" w:name="_Toc168393399"/>
      <w:bookmarkStart w:id="766" w:name="_Toc168911233"/>
      <w:bookmarkStart w:id="767" w:name="_Toc168911462"/>
      <w:bookmarkStart w:id="768" w:name="_Toc192323319"/>
      <w:bookmarkStart w:id="769" w:name="_Toc193523656"/>
      <w:bookmarkEnd w:id="754"/>
    </w:p>
    <w:p w:rsidR="003026BE" w:rsidRDefault="00F374C7" w:rsidP="009810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3026BE" w:rsidSect="00232E4D">
          <w:pgSz w:w="12240" w:h="15840"/>
          <w:pgMar w:top="1440" w:right="1440" w:bottom="1440" w:left="1440" w:header="1440" w:footer="1440" w:gutter="0"/>
          <w:cols w:space="720"/>
          <w:docGrid w:linePitch="360"/>
        </w:sectPr>
      </w:pPr>
      <w:r w:rsidRPr="00C000F2">
        <w:rPr>
          <w:rFonts w:cs="Arial"/>
          <w:szCs w:val="22"/>
        </w:rPr>
        <w:t>2.</w:t>
      </w:r>
      <w:r w:rsidR="008E122C">
        <w:rPr>
          <w:rFonts w:cs="Arial"/>
          <w:szCs w:val="22"/>
        </w:rPr>
        <w:tab/>
      </w:r>
      <w:r w:rsidRPr="00C000F2">
        <w:rPr>
          <w:rFonts w:cs="Arial"/>
          <w:szCs w:val="22"/>
        </w:rPr>
        <w:t>Revision History for IMC 2506</w:t>
      </w:r>
      <w:bookmarkEnd w:id="755"/>
      <w:bookmarkEnd w:id="756"/>
      <w:bookmarkEnd w:id="757"/>
    </w:p>
    <w:p w:rsidR="004E0D50" w:rsidRPr="00C000F2" w:rsidRDefault="004150DA" w:rsidP="00620EB8">
      <w:pPr>
        <w:pStyle w:val="AppendixTitle"/>
        <w:rPr>
          <w:rFonts w:cs="Arial"/>
          <w:sz w:val="22"/>
          <w:szCs w:val="22"/>
          <w:lang w:val="en-US"/>
        </w:rPr>
        <w:sectPr w:rsidR="004E0D50" w:rsidRPr="00C000F2" w:rsidSect="0006764F">
          <w:headerReference w:type="default" r:id="rId22"/>
          <w:footerReference w:type="default" r:id="rId23"/>
          <w:pgSz w:w="15840" w:h="12240" w:orient="landscape"/>
          <w:pgMar w:top="1440" w:right="1440" w:bottom="1440" w:left="1440" w:header="1440" w:footer="1440" w:gutter="0"/>
          <w:pgNumType w:start="0"/>
          <w:cols w:space="720"/>
          <w:docGrid w:linePitch="360"/>
        </w:sectPr>
      </w:pPr>
      <w:r w:rsidRPr="00C000F2">
        <w:rPr>
          <w:rFonts w:cs="Arial"/>
          <w:sz w:val="22"/>
          <w:szCs w:val="22"/>
          <w:lang w:val="en-US"/>
        </w:rPr>
        <w:object w:dxaOrig="7208" w:dyaOrig="54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9.25pt;height:420.75pt" o:ole="">
            <v:imagedata r:id="rId24" o:title=""/>
          </v:shape>
          <o:OLEObject Type="Embed" ProgID="PowerPoint.Slide.12" ShapeID="_x0000_i1025" DrawAspect="Content" ObjectID="_1474796474" r:id="rId25"/>
        </w:object>
      </w:r>
    </w:p>
    <w:bookmarkStart w:id="770" w:name="_MON_1469005563"/>
    <w:bookmarkEnd w:id="770"/>
    <w:p w:rsidR="00430B40" w:rsidRPr="00C000F2" w:rsidRDefault="003E2C62" w:rsidP="00620EB8">
      <w:pPr>
        <w:pStyle w:val="AppendixTitle"/>
        <w:rPr>
          <w:rFonts w:cs="Arial"/>
          <w:sz w:val="22"/>
          <w:szCs w:val="22"/>
        </w:rPr>
        <w:sectPr w:rsidR="00430B40" w:rsidRPr="00C000F2" w:rsidSect="003500AC">
          <w:headerReference w:type="default" r:id="rId26"/>
          <w:footerReference w:type="default" r:id="rId27"/>
          <w:pgSz w:w="15840" w:h="12240" w:orient="landscape"/>
          <w:pgMar w:top="1080" w:right="1080" w:bottom="720" w:left="720" w:header="1440" w:footer="1440" w:gutter="0"/>
          <w:pgNumType w:start="0"/>
          <w:cols w:space="720"/>
          <w:docGrid w:linePitch="360"/>
        </w:sectPr>
      </w:pPr>
      <w:r w:rsidRPr="00C000F2">
        <w:rPr>
          <w:rFonts w:cs="Arial"/>
          <w:sz w:val="22"/>
          <w:szCs w:val="22"/>
          <w:lang w:val="en-US"/>
        </w:rPr>
        <w:object w:dxaOrig="5797" w:dyaOrig="4352">
          <v:shape id="_x0000_i1026" type="#_x0000_t75" style="width:559.5pt;height:410.25pt" o:ole="">
            <v:imagedata r:id="rId28" o:title=""/>
          </v:shape>
          <o:OLEObject Type="Embed" ProgID="PowerPoint.Slide.12" ShapeID="_x0000_i1026" DrawAspect="Content" ObjectID="_1474796475" r:id="rId29"/>
        </w:object>
      </w:r>
    </w:p>
    <w:bookmarkEnd w:id="758"/>
    <w:bookmarkEnd w:id="759"/>
    <w:bookmarkEnd w:id="760"/>
    <w:bookmarkEnd w:id="761"/>
    <w:bookmarkEnd w:id="762"/>
    <w:bookmarkEnd w:id="763"/>
    <w:bookmarkEnd w:id="764"/>
    <w:bookmarkEnd w:id="765"/>
    <w:bookmarkEnd w:id="766"/>
    <w:bookmarkEnd w:id="767"/>
    <w:bookmarkEnd w:id="768"/>
    <w:bookmarkEnd w:id="769"/>
    <w:p w:rsidR="0047375C" w:rsidRDefault="0047375C">
      <w:pPr>
        <w:rPr>
          <w:ins w:id="771" w:author="Author" w:date="2014-08-11T13:53:00Z"/>
          <w:rFonts w:cs="Arial"/>
          <w:szCs w:val="22"/>
        </w:rPr>
      </w:pPr>
    </w:p>
    <w:tbl>
      <w:tblPr>
        <w:tblStyle w:val="TableGrid"/>
        <w:tblW w:w="0" w:type="auto"/>
        <w:tblLook w:val="04A0" w:firstRow="1" w:lastRow="0" w:firstColumn="1" w:lastColumn="0" w:noHBand="0" w:noVBand="1"/>
      </w:tblPr>
      <w:tblGrid>
        <w:gridCol w:w="2736"/>
        <w:gridCol w:w="1151"/>
        <w:gridCol w:w="1148"/>
        <w:gridCol w:w="1149"/>
        <w:gridCol w:w="1148"/>
        <w:gridCol w:w="1452"/>
      </w:tblGrid>
      <w:tr w:rsidR="005A2BDC" w:rsidTr="001C13A4">
        <w:trPr>
          <w:trHeight w:val="907"/>
          <w:ins w:id="772" w:author="Author" w:date="2014-08-11T13:54:00Z"/>
        </w:trPr>
        <w:tc>
          <w:tcPr>
            <w:tcW w:w="2736" w:type="dxa"/>
            <w:vAlign w:val="center"/>
          </w:tcPr>
          <w:p w:rsidR="005A2BDC" w:rsidRPr="005A2BDC" w:rsidRDefault="005A2BDC" w:rsidP="005A2BDC">
            <w:pPr>
              <w:rPr>
                <w:rFonts w:cs="Arial"/>
                <w:b/>
                <w:color w:val="000000"/>
                <w:sz w:val="24"/>
              </w:rPr>
            </w:pPr>
            <w:r w:rsidRPr="005A2BDC">
              <w:rPr>
                <w:rFonts w:cs="Arial"/>
                <w:b/>
                <w:color w:val="000000"/>
                <w:sz w:val="24"/>
              </w:rPr>
              <w:t>Lead/Spokesman Matrix</w:t>
            </w:r>
          </w:p>
        </w:tc>
        <w:tc>
          <w:tcPr>
            <w:tcW w:w="5959" w:type="dxa"/>
            <w:gridSpan w:val="5"/>
            <w:vAlign w:val="center"/>
          </w:tcPr>
          <w:p w:rsidR="005A2BDC" w:rsidRPr="005A2BDC" w:rsidRDefault="005A2BDC" w:rsidP="005A2BDC">
            <w:pPr>
              <w:autoSpaceDE w:val="0"/>
              <w:autoSpaceDN w:val="0"/>
              <w:adjustRightInd w:val="0"/>
              <w:jc w:val="center"/>
              <w:rPr>
                <w:rFonts w:cs="Arial"/>
                <w:b/>
                <w:bCs/>
                <w:sz w:val="24"/>
              </w:rPr>
            </w:pPr>
            <w:r w:rsidRPr="005A2BDC">
              <w:rPr>
                <w:rFonts w:cs="Arial"/>
                <w:b/>
                <w:bCs/>
                <w:sz w:val="24"/>
              </w:rPr>
              <w:t>RESPONSIBILITIES</w:t>
            </w:r>
          </w:p>
        </w:tc>
      </w:tr>
      <w:tr w:rsidR="005A2BDC" w:rsidTr="001C13A4">
        <w:trPr>
          <w:trHeight w:val="720"/>
          <w:ins w:id="773" w:author="Author" w:date="2014-08-11T13:54:00Z"/>
        </w:trPr>
        <w:tc>
          <w:tcPr>
            <w:tcW w:w="2736" w:type="dxa"/>
          </w:tcPr>
          <w:p w:rsidR="005A2BDC" w:rsidRDefault="005A2BDC" w:rsidP="005A2BDC">
            <w:pPr>
              <w:rPr>
                <w:ins w:id="774" w:author="Author" w:date="2014-08-11T13:55:00Z"/>
                <w:rFonts w:cs="Arial"/>
                <w:szCs w:val="22"/>
              </w:rPr>
            </w:pPr>
          </w:p>
        </w:tc>
        <w:tc>
          <w:tcPr>
            <w:tcW w:w="1148" w:type="dxa"/>
            <w:vAlign w:val="center"/>
          </w:tcPr>
          <w:p w:rsidR="005A2BDC" w:rsidRPr="005A2BDC" w:rsidRDefault="005A2BDC" w:rsidP="005A2BDC">
            <w:pPr>
              <w:jc w:val="center"/>
              <w:rPr>
                <w:rFonts w:cs="Arial"/>
                <w:b/>
                <w:color w:val="000000"/>
              </w:rPr>
            </w:pPr>
            <w:r w:rsidRPr="005A2BDC">
              <w:rPr>
                <w:rFonts w:cs="Arial"/>
                <w:b/>
                <w:color w:val="000000"/>
              </w:rPr>
              <w:t>Region II</w:t>
            </w:r>
          </w:p>
        </w:tc>
        <w:tc>
          <w:tcPr>
            <w:tcW w:w="1148" w:type="dxa"/>
            <w:vAlign w:val="center"/>
          </w:tcPr>
          <w:p w:rsidR="005A2BDC" w:rsidRPr="005A2BDC" w:rsidRDefault="005A2BDC" w:rsidP="005A2BDC">
            <w:pPr>
              <w:jc w:val="center"/>
              <w:rPr>
                <w:rFonts w:cs="Arial"/>
                <w:b/>
                <w:color w:val="000000"/>
              </w:rPr>
            </w:pPr>
            <w:r w:rsidRPr="005A2BDC">
              <w:rPr>
                <w:rFonts w:cs="Arial"/>
                <w:b/>
                <w:color w:val="000000"/>
              </w:rPr>
              <w:t>NRO DCIP</w:t>
            </w:r>
          </w:p>
        </w:tc>
        <w:tc>
          <w:tcPr>
            <w:tcW w:w="1149" w:type="dxa"/>
            <w:vAlign w:val="center"/>
          </w:tcPr>
          <w:p w:rsidR="005A2BDC" w:rsidRPr="005A2BDC" w:rsidRDefault="005A2BDC" w:rsidP="005A2BDC">
            <w:pPr>
              <w:jc w:val="center"/>
              <w:rPr>
                <w:rFonts w:cs="Arial"/>
                <w:b/>
                <w:color w:val="000000"/>
              </w:rPr>
            </w:pPr>
            <w:r w:rsidRPr="005A2BDC">
              <w:rPr>
                <w:rFonts w:cs="Arial"/>
                <w:b/>
                <w:color w:val="000000"/>
              </w:rPr>
              <w:t>NRO Tech Staff</w:t>
            </w:r>
          </w:p>
        </w:tc>
        <w:tc>
          <w:tcPr>
            <w:tcW w:w="1148" w:type="dxa"/>
            <w:vAlign w:val="center"/>
          </w:tcPr>
          <w:p w:rsidR="005A2BDC" w:rsidRPr="005A2BDC" w:rsidRDefault="005A2BDC" w:rsidP="005A2BDC">
            <w:pPr>
              <w:jc w:val="center"/>
              <w:rPr>
                <w:rFonts w:cs="Arial"/>
                <w:b/>
                <w:color w:val="000000"/>
              </w:rPr>
            </w:pPr>
            <w:r w:rsidRPr="005A2BDC">
              <w:rPr>
                <w:rFonts w:cs="Arial"/>
                <w:b/>
                <w:color w:val="000000"/>
              </w:rPr>
              <w:t>NRO DNRL</w:t>
            </w:r>
          </w:p>
        </w:tc>
        <w:tc>
          <w:tcPr>
            <w:tcW w:w="1366" w:type="dxa"/>
            <w:vAlign w:val="center"/>
          </w:tcPr>
          <w:p w:rsidR="005A2BDC" w:rsidRPr="005A2BDC" w:rsidRDefault="005A2BDC" w:rsidP="005A2BDC">
            <w:pPr>
              <w:jc w:val="center"/>
              <w:rPr>
                <w:rFonts w:cs="Arial"/>
                <w:b/>
                <w:color w:val="000000"/>
              </w:rPr>
            </w:pPr>
            <w:r w:rsidRPr="005A2BDC">
              <w:rPr>
                <w:rFonts w:cs="Arial"/>
                <w:b/>
                <w:color w:val="000000"/>
              </w:rPr>
              <w:t>Licensee/ Vendor</w:t>
            </w:r>
          </w:p>
        </w:tc>
      </w:tr>
      <w:tr w:rsidR="005A2BDC" w:rsidTr="001C13A4">
        <w:trPr>
          <w:trHeight w:val="720"/>
          <w:ins w:id="775" w:author="Author" w:date="2014-08-11T13:54:00Z"/>
        </w:trPr>
        <w:tc>
          <w:tcPr>
            <w:tcW w:w="2736" w:type="dxa"/>
            <w:vAlign w:val="center"/>
          </w:tcPr>
          <w:p w:rsidR="005A2BDC" w:rsidRPr="001C13A4" w:rsidRDefault="005A2BDC" w:rsidP="005A2BDC">
            <w:pPr>
              <w:rPr>
                <w:rFonts w:cs="Arial"/>
                <w:color w:val="000000"/>
                <w:szCs w:val="22"/>
              </w:rPr>
            </w:pPr>
            <w:r w:rsidRPr="001C13A4">
              <w:rPr>
                <w:rFonts w:cs="Arial"/>
                <w:color w:val="000000"/>
                <w:szCs w:val="22"/>
              </w:rPr>
              <w:t>Licensee Inspection*</w:t>
            </w:r>
          </w:p>
        </w:tc>
        <w:tc>
          <w:tcPr>
            <w:tcW w:w="1148" w:type="dxa"/>
            <w:vAlign w:val="center"/>
          </w:tcPr>
          <w:p w:rsidR="005A2BDC" w:rsidRPr="001C13A4" w:rsidRDefault="005A2BDC" w:rsidP="005A2BDC">
            <w:pPr>
              <w:jc w:val="center"/>
              <w:rPr>
                <w:rFonts w:cs="Arial"/>
                <w:color w:val="000000"/>
                <w:szCs w:val="22"/>
              </w:rPr>
            </w:pPr>
            <w:r w:rsidRPr="001C13A4">
              <w:rPr>
                <w:rFonts w:cs="Arial"/>
                <w:color w:val="000000"/>
                <w:szCs w:val="22"/>
              </w:rPr>
              <w:t>Lead</w:t>
            </w:r>
          </w:p>
        </w:tc>
        <w:tc>
          <w:tcPr>
            <w:tcW w:w="1148" w:type="dxa"/>
            <w:vAlign w:val="center"/>
          </w:tcPr>
          <w:p w:rsidR="005A2BDC" w:rsidRPr="001C13A4" w:rsidRDefault="005A2BDC" w:rsidP="005A2BDC">
            <w:pPr>
              <w:jc w:val="center"/>
              <w:rPr>
                <w:rFonts w:cs="Arial"/>
                <w:color w:val="000000"/>
                <w:szCs w:val="22"/>
              </w:rPr>
            </w:pPr>
            <w:r w:rsidRPr="001C13A4">
              <w:rPr>
                <w:rFonts w:cs="Arial"/>
                <w:color w:val="000000"/>
                <w:szCs w:val="22"/>
              </w:rPr>
              <w:t>Support</w:t>
            </w:r>
          </w:p>
        </w:tc>
        <w:tc>
          <w:tcPr>
            <w:tcW w:w="1149" w:type="dxa"/>
            <w:vAlign w:val="center"/>
          </w:tcPr>
          <w:p w:rsidR="005A2BDC" w:rsidRPr="001C13A4" w:rsidRDefault="005A2BDC" w:rsidP="005A2BDC">
            <w:pPr>
              <w:jc w:val="center"/>
              <w:rPr>
                <w:rFonts w:cs="Arial"/>
                <w:color w:val="000000"/>
                <w:szCs w:val="22"/>
              </w:rPr>
            </w:pPr>
            <w:r w:rsidRPr="001C13A4">
              <w:rPr>
                <w:rFonts w:cs="Arial"/>
                <w:color w:val="000000"/>
                <w:szCs w:val="22"/>
              </w:rPr>
              <w:t>Support</w:t>
            </w:r>
          </w:p>
        </w:tc>
        <w:tc>
          <w:tcPr>
            <w:tcW w:w="1148" w:type="dxa"/>
            <w:vAlign w:val="center"/>
          </w:tcPr>
          <w:p w:rsidR="005A2BDC" w:rsidRPr="001C13A4" w:rsidRDefault="005A2BDC" w:rsidP="005A2BDC">
            <w:pPr>
              <w:jc w:val="center"/>
              <w:rPr>
                <w:rFonts w:cs="Arial"/>
                <w:color w:val="000000"/>
                <w:szCs w:val="22"/>
              </w:rPr>
            </w:pPr>
            <w:r w:rsidRPr="001C13A4">
              <w:rPr>
                <w:rFonts w:cs="Arial"/>
                <w:color w:val="000000"/>
                <w:szCs w:val="22"/>
              </w:rPr>
              <w:t>Informed</w:t>
            </w:r>
          </w:p>
        </w:tc>
        <w:tc>
          <w:tcPr>
            <w:tcW w:w="1366" w:type="dxa"/>
            <w:vAlign w:val="center"/>
          </w:tcPr>
          <w:p w:rsidR="005A2BDC" w:rsidRPr="001C13A4" w:rsidRDefault="005A2BDC" w:rsidP="005A2BDC">
            <w:pPr>
              <w:jc w:val="center"/>
              <w:rPr>
                <w:rFonts w:cs="Arial"/>
                <w:color w:val="000000"/>
                <w:szCs w:val="22"/>
              </w:rPr>
            </w:pPr>
            <w:r w:rsidRPr="001C13A4">
              <w:rPr>
                <w:rFonts w:cs="Arial"/>
                <w:color w:val="000000"/>
                <w:szCs w:val="22"/>
              </w:rPr>
              <w:t>Respond</w:t>
            </w:r>
          </w:p>
        </w:tc>
      </w:tr>
      <w:tr w:rsidR="001C13A4" w:rsidTr="001C13A4">
        <w:trPr>
          <w:trHeight w:val="720"/>
          <w:ins w:id="776" w:author="Author" w:date="2014-08-11T13:54:00Z"/>
        </w:trPr>
        <w:tc>
          <w:tcPr>
            <w:tcW w:w="2736" w:type="dxa"/>
            <w:vAlign w:val="center"/>
          </w:tcPr>
          <w:p w:rsidR="001C13A4" w:rsidRPr="001C13A4" w:rsidRDefault="001C13A4" w:rsidP="001C13A4">
            <w:pPr>
              <w:rPr>
                <w:rFonts w:cs="Arial"/>
                <w:color w:val="000000"/>
                <w:szCs w:val="22"/>
              </w:rPr>
            </w:pPr>
            <w:r w:rsidRPr="001C13A4">
              <w:rPr>
                <w:rFonts w:cs="Arial"/>
                <w:color w:val="000000"/>
                <w:szCs w:val="22"/>
              </w:rPr>
              <w:t>ICN Review / Acceptance</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p>
        </w:tc>
        <w:tc>
          <w:tcPr>
            <w:tcW w:w="1148" w:type="dxa"/>
            <w:vAlign w:val="center"/>
          </w:tcPr>
          <w:p w:rsidR="001C13A4" w:rsidRPr="001C13A4" w:rsidRDefault="001C13A4" w:rsidP="001C13A4">
            <w:pPr>
              <w:jc w:val="center"/>
              <w:rPr>
                <w:rFonts w:cs="Arial"/>
                <w:color w:val="000000"/>
                <w:szCs w:val="22"/>
                <w:vertAlign w:val="superscript"/>
              </w:rPr>
            </w:pPr>
            <w:r w:rsidRPr="001C13A4">
              <w:rPr>
                <w:rFonts w:cs="Arial"/>
                <w:color w:val="000000"/>
                <w:szCs w:val="22"/>
              </w:rPr>
              <w:t>Lead</w:t>
            </w:r>
            <w:r w:rsidRPr="001C13A4">
              <w:rPr>
                <w:rFonts w:cs="Arial"/>
                <w:color w:val="000000"/>
                <w:sz w:val="18"/>
                <w:szCs w:val="18"/>
                <w:vertAlign w:val="superscript"/>
              </w:rPr>
              <w:t>1</w:t>
            </w:r>
          </w:p>
        </w:tc>
        <w:tc>
          <w:tcPr>
            <w:tcW w:w="1149"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p>
        </w:tc>
        <w:tc>
          <w:tcPr>
            <w:tcW w:w="1148" w:type="dxa"/>
            <w:vAlign w:val="center"/>
          </w:tcPr>
          <w:p w:rsidR="001C13A4" w:rsidRPr="001C13A4" w:rsidRDefault="001C13A4" w:rsidP="001C13A4">
            <w:pPr>
              <w:jc w:val="center"/>
              <w:rPr>
                <w:rFonts w:cs="Arial"/>
                <w:color w:val="000000"/>
                <w:szCs w:val="22"/>
                <w:vertAlign w:val="superscript"/>
              </w:rPr>
            </w:pPr>
            <w:r w:rsidRPr="001C13A4">
              <w:rPr>
                <w:rFonts w:cs="Arial"/>
                <w:color w:val="000000"/>
                <w:szCs w:val="22"/>
              </w:rPr>
              <w:t>Lead</w:t>
            </w:r>
            <w:r w:rsidRPr="001C13A4">
              <w:rPr>
                <w:rFonts w:cs="Arial"/>
                <w:color w:val="000000"/>
                <w:sz w:val="18"/>
                <w:szCs w:val="18"/>
                <w:vertAlign w:val="superscript"/>
              </w:rPr>
              <w:t>2</w:t>
            </w:r>
          </w:p>
        </w:tc>
        <w:tc>
          <w:tcPr>
            <w:tcW w:w="1366" w:type="dxa"/>
            <w:vAlign w:val="center"/>
          </w:tcPr>
          <w:p w:rsidR="001C13A4" w:rsidRPr="001C13A4" w:rsidRDefault="001C13A4" w:rsidP="001C13A4">
            <w:pPr>
              <w:jc w:val="center"/>
              <w:rPr>
                <w:rFonts w:cs="Arial"/>
                <w:color w:val="000000"/>
                <w:szCs w:val="22"/>
              </w:rPr>
            </w:pPr>
            <w:r w:rsidRPr="001C13A4">
              <w:rPr>
                <w:rFonts w:cs="Arial"/>
                <w:color w:val="000000"/>
                <w:szCs w:val="22"/>
              </w:rPr>
              <w:t>Submit</w:t>
            </w:r>
          </w:p>
        </w:tc>
      </w:tr>
      <w:tr w:rsidR="001C13A4" w:rsidTr="001C13A4">
        <w:trPr>
          <w:trHeight w:val="720"/>
          <w:ins w:id="777" w:author="Author" w:date="2014-08-11T13:54:00Z"/>
        </w:trPr>
        <w:tc>
          <w:tcPr>
            <w:tcW w:w="2736" w:type="dxa"/>
            <w:vAlign w:val="center"/>
          </w:tcPr>
          <w:p w:rsidR="001C13A4" w:rsidRPr="001C13A4" w:rsidRDefault="001C13A4" w:rsidP="001C13A4">
            <w:pPr>
              <w:rPr>
                <w:rFonts w:cs="Arial"/>
                <w:color w:val="000000"/>
                <w:szCs w:val="22"/>
              </w:rPr>
            </w:pPr>
            <w:r w:rsidRPr="001C13A4">
              <w:rPr>
                <w:rFonts w:cs="Arial"/>
                <w:color w:val="000000"/>
                <w:szCs w:val="22"/>
              </w:rPr>
              <w:t>Vendor Inspection/Allegation Follow-up</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Lead</w:t>
            </w:r>
          </w:p>
        </w:tc>
        <w:tc>
          <w:tcPr>
            <w:tcW w:w="1149"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p>
        </w:tc>
        <w:tc>
          <w:tcPr>
            <w:tcW w:w="1148" w:type="dxa"/>
            <w:vAlign w:val="center"/>
          </w:tcPr>
          <w:p w:rsidR="001C13A4" w:rsidRPr="001C13A4" w:rsidRDefault="001C13A4" w:rsidP="001C13A4">
            <w:pPr>
              <w:jc w:val="center"/>
              <w:rPr>
                <w:rFonts w:cs="Arial"/>
                <w:color w:val="000000"/>
                <w:szCs w:val="22"/>
              </w:rPr>
            </w:pPr>
          </w:p>
        </w:tc>
        <w:tc>
          <w:tcPr>
            <w:tcW w:w="1366" w:type="dxa"/>
            <w:vAlign w:val="center"/>
          </w:tcPr>
          <w:p w:rsidR="001C13A4" w:rsidRPr="001C13A4" w:rsidRDefault="001C13A4" w:rsidP="001C13A4">
            <w:pPr>
              <w:jc w:val="center"/>
              <w:rPr>
                <w:rFonts w:cs="Arial"/>
                <w:color w:val="000000"/>
                <w:szCs w:val="22"/>
              </w:rPr>
            </w:pPr>
            <w:r w:rsidRPr="001C13A4">
              <w:rPr>
                <w:rFonts w:cs="Arial"/>
                <w:color w:val="000000"/>
                <w:szCs w:val="22"/>
              </w:rPr>
              <w:t>Respond</w:t>
            </w:r>
          </w:p>
        </w:tc>
      </w:tr>
      <w:tr w:rsidR="001C13A4" w:rsidTr="001C13A4">
        <w:trPr>
          <w:trHeight w:val="720"/>
          <w:ins w:id="778" w:author="Author" w:date="2014-08-11T13:54:00Z"/>
        </w:trPr>
        <w:tc>
          <w:tcPr>
            <w:tcW w:w="2736" w:type="dxa"/>
            <w:vAlign w:val="center"/>
          </w:tcPr>
          <w:p w:rsidR="001C13A4" w:rsidRPr="001C13A4" w:rsidRDefault="001C13A4" w:rsidP="001C13A4">
            <w:pPr>
              <w:rPr>
                <w:rFonts w:cs="Arial"/>
                <w:color w:val="000000"/>
                <w:szCs w:val="22"/>
              </w:rPr>
            </w:pPr>
            <w:r w:rsidRPr="001C13A4">
              <w:rPr>
                <w:rFonts w:cs="Arial"/>
                <w:color w:val="000000"/>
                <w:szCs w:val="22"/>
              </w:rPr>
              <w:t>License Amendment</w:t>
            </w:r>
          </w:p>
        </w:tc>
        <w:tc>
          <w:tcPr>
            <w:tcW w:w="1148" w:type="dxa"/>
            <w:vAlign w:val="center"/>
          </w:tcPr>
          <w:p w:rsidR="001C13A4" w:rsidRPr="00932F3C" w:rsidRDefault="001C13A4" w:rsidP="001C13A4">
            <w:pPr>
              <w:jc w:val="center"/>
              <w:rPr>
                <w:rFonts w:cs="Arial"/>
                <w:color w:val="000000"/>
                <w:szCs w:val="22"/>
                <w:vertAlign w:val="superscript"/>
              </w:rPr>
            </w:pPr>
            <w:r w:rsidRPr="001C13A4">
              <w:rPr>
                <w:rFonts w:cs="Arial"/>
                <w:color w:val="000000"/>
                <w:szCs w:val="22"/>
              </w:rPr>
              <w:t>Informed</w:t>
            </w:r>
            <w:r w:rsidR="00932F3C" w:rsidRPr="00932F3C">
              <w:rPr>
                <w:rFonts w:cs="Arial"/>
                <w:color w:val="000000"/>
                <w:sz w:val="18"/>
                <w:szCs w:val="18"/>
                <w:vertAlign w:val="superscript"/>
              </w:rPr>
              <w:t>3</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r w:rsidR="00932F3C" w:rsidRPr="00932F3C">
              <w:rPr>
                <w:rFonts w:cs="Arial"/>
                <w:color w:val="000000"/>
                <w:sz w:val="18"/>
                <w:szCs w:val="22"/>
                <w:vertAlign w:val="superscript"/>
              </w:rPr>
              <w:t>4</w:t>
            </w:r>
          </w:p>
        </w:tc>
        <w:tc>
          <w:tcPr>
            <w:tcW w:w="1149"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Lead</w:t>
            </w:r>
          </w:p>
        </w:tc>
        <w:tc>
          <w:tcPr>
            <w:tcW w:w="1366" w:type="dxa"/>
            <w:vAlign w:val="center"/>
          </w:tcPr>
          <w:p w:rsidR="001C13A4" w:rsidRPr="001C13A4" w:rsidRDefault="001C13A4" w:rsidP="001C13A4">
            <w:pPr>
              <w:jc w:val="center"/>
              <w:rPr>
                <w:rFonts w:cs="Arial"/>
                <w:color w:val="000000"/>
                <w:szCs w:val="22"/>
              </w:rPr>
            </w:pPr>
            <w:r w:rsidRPr="001C13A4">
              <w:rPr>
                <w:rFonts w:cs="Arial"/>
                <w:color w:val="000000"/>
                <w:szCs w:val="22"/>
              </w:rPr>
              <w:t>Submit</w:t>
            </w:r>
          </w:p>
        </w:tc>
      </w:tr>
      <w:tr w:rsidR="001C13A4" w:rsidTr="001C13A4">
        <w:trPr>
          <w:trHeight w:val="720"/>
          <w:ins w:id="779" w:author="Author" w:date="2014-08-11T13:54:00Z"/>
        </w:trPr>
        <w:tc>
          <w:tcPr>
            <w:tcW w:w="2736" w:type="dxa"/>
            <w:vAlign w:val="center"/>
          </w:tcPr>
          <w:p w:rsidR="001C13A4" w:rsidRPr="001C13A4" w:rsidRDefault="001C13A4" w:rsidP="001C13A4">
            <w:pPr>
              <w:rPr>
                <w:rFonts w:cs="Arial"/>
                <w:color w:val="000000"/>
                <w:szCs w:val="22"/>
              </w:rPr>
            </w:pPr>
            <w:r w:rsidRPr="001C13A4">
              <w:rPr>
                <w:rFonts w:cs="Arial"/>
                <w:color w:val="000000"/>
                <w:szCs w:val="22"/>
              </w:rPr>
              <w:t>Vendor Inspection*</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Lead</w:t>
            </w:r>
          </w:p>
        </w:tc>
        <w:tc>
          <w:tcPr>
            <w:tcW w:w="1149"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p>
        </w:tc>
        <w:tc>
          <w:tcPr>
            <w:tcW w:w="1148" w:type="dxa"/>
            <w:vAlign w:val="center"/>
          </w:tcPr>
          <w:p w:rsidR="001C13A4" w:rsidRPr="001C13A4" w:rsidRDefault="001C13A4" w:rsidP="001C13A4">
            <w:pPr>
              <w:jc w:val="center"/>
              <w:rPr>
                <w:rFonts w:cs="Arial"/>
                <w:color w:val="000000"/>
                <w:szCs w:val="22"/>
              </w:rPr>
            </w:pPr>
          </w:p>
        </w:tc>
        <w:tc>
          <w:tcPr>
            <w:tcW w:w="1366" w:type="dxa"/>
            <w:vAlign w:val="center"/>
          </w:tcPr>
          <w:p w:rsidR="001C13A4" w:rsidRPr="001C13A4" w:rsidRDefault="001C13A4" w:rsidP="001C13A4">
            <w:pPr>
              <w:jc w:val="center"/>
              <w:rPr>
                <w:rFonts w:cs="Arial"/>
                <w:color w:val="000000"/>
                <w:szCs w:val="22"/>
              </w:rPr>
            </w:pPr>
            <w:r w:rsidRPr="001C13A4">
              <w:rPr>
                <w:rFonts w:cs="Arial"/>
                <w:color w:val="000000"/>
                <w:szCs w:val="22"/>
              </w:rPr>
              <w:t>Respond</w:t>
            </w:r>
          </w:p>
        </w:tc>
      </w:tr>
      <w:tr w:rsidR="001C13A4" w:rsidTr="001C13A4">
        <w:trPr>
          <w:trHeight w:val="720"/>
          <w:ins w:id="780" w:author="Author" w:date="2014-08-11T13:54:00Z"/>
        </w:trPr>
        <w:tc>
          <w:tcPr>
            <w:tcW w:w="2736" w:type="dxa"/>
            <w:vAlign w:val="center"/>
          </w:tcPr>
          <w:p w:rsidR="001C13A4" w:rsidRPr="001C13A4" w:rsidRDefault="001C13A4" w:rsidP="001C13A4">
            <w:pPr>
              <w:rPr>
                <w:rFonts w:cs="Arial"/>
                <w:color w:val="000000"/>
                <w:szCs w:val="22"/>
              </w:rPr>
            </w:pPr>
            <w:r w:rsidRPr="001C13A4">
              <w:rPr>
                <w:rFonts w:cs="Arial"/>
                <w:color w:val="000000"/>
                <w:szCs w:val="22"/>
              </w:rPr>
              <w:t>Construction Inspection Planning &amp; Scheduling</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Lead</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r w:rsidR="00932F3C" w:rsidRPr="00932F3C">
              <w:rPr>
                <w:rFonts w:cs="Arial"/>
                <w:color w:val="000000"/>
                <w:sz w:val="18"/>
                <w:szCs w:val="22"/>
                <w:vertAlign w:val="superscript"/>
              </w:rPr>
              <w:t>5</w:t>
            </w:r>
          </w:p>
        </w:tc>
        <w:tc>
          <w:tcPr>
            <w:tcW w:w="1149"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r w:rsidR="00932F3C" w:rsidRPr="00932F3C">
              <w:rPr>
                <w:rFonts w:cs="Arial"/>
                <w:color w:val="000000"/>
                <w:sz w:val="18"/>
                <w:szCs w:val="22"/>
                <w:vertAlign w:val="superscript"/>
              </w:rPr>
              <w:t>6</w:t>
            </w:r>
          </w:p>
        </w:tc>
        <w:tc>
          <w:tcPr>
            <w:tcW w:w="1148" w:type="dxa"/>
            <w:vAlign w:val="center"/>
          </w:tcPr>
          <w:p w:rsidR="001C13A4" w:rsidRPr="001C13A4" w:rsidRDefault="001C13A4" w:rsidP="001C13A4">
            <w:pPr>
              <w:jc w:val="center"/>
              <w:rPr>
                <w:rFonts w:cs="Arial"/>
                <w:color w:val="000000"/>
                <w:szCs w:val="22"/>
              </w:rPr>
            </w:pPr>
          </w:p>
        </w:tc>
        <w:tc>
          <w:tcPr>
            <w:tcW w:w="1366" w:type="dxa"/>
            <w:vAlign w:val="center"/>
          </w:tcPr>
          <w:p w:rsidR="001C13A4" w:rsidRPr="001C13A4" w:rsidRDefault="001C13A4" w:rsidP="001C13A4">
            <w:pPr>
              <w:jc w:val="center"/>
              <w:rPr>
                <w:rFonts w:cs="Arial"/>
                <w:color w:val="000000"/>
                <w:szCs w:val="22"/>
              </w:rPr>
            </w:pPr>
            <w:r w:rsidRPr="001C13A4">
              <w:rPr>
                <w:rFonts w:cs="Arial"/>
                <w:color w:val="000000"/>
                <w:szCs w:val="22"/>
              </w:rPr>
              <w:t>Provide</w:t>
            </w:r>
          </w:p>
          <w:p w:rsidR="001C13A4" w:rsidRPr="001C13A4" w:rsidRDefault="001C13A4" w:rsidP="001C13A4">
            <w:pPr>
              <w:jc w:val="center"/>
              <w:rPr>
                <w:rFonts w:cs="Arial"/>
                <w:color w:val="000000"/>
                <w:szCs w:val="22"/>
              </w:rPr>
            </w:pPr>
            <w:r w:rsidRPr="001C13A4">
              <w:rPr>
                <w:rFonts w:cs="Arial"/>
                <w:color w:val="000000"/>
                <w:szCs w:val="22"/>
              </w:rPr>
              <w:t>Construction</w:t>
            </w:r>
          </w:p>
          <w:p w:rsidR="001C13A4" w:rsidRPr="001C13A4" w:rsidRDefault="001C13A4" w:rsidP="001C13A4">
            <w:pPr>
              <w:jc w:val="center"/>
              <w:rPr>
                <w:rFonts w:cs="Arial"/>
                <w:color w:val="000000"/>
                <w:szCs w:val="22"/>
              </w:rPr>
            </w:pPr>
            <w:r w:rsidRPr="001C13A4">
              <w:rPr>
                <w:rFonts w:cs="Arial"/>
                <w:color w:val="000000"/>
                <w:szCs w:val="22"/>
              </w:rPr>
              <w:t>Schedule</w:t>
            </w:r>
          </w:p>
        </w:tc>
      </w:tr>
      <w:tr w:rsidR="001C13A4" w:rsidTr="001C13A4">
        <w:trPr>
          <w:trHeight w:val="720"/>
          <w:ins w:id="781" w:author="Author" w:date="2014-08-11T13:54:00Z"/>
        </w:trPr>
        <w:tc>
          <w:tcPr>
            <w:tcW w:w="2736" w:type="dxa"/>
            <w:vAlign w:val="center"/>
          </w:tcPr>
          <w:p w:rsidR="001C13A4" w:rsidRPr="001C13A4" w:rsidRDefault="001C13A4" w:rsidP="001C13A4">
            <w:pPr>
              <w:rPr>
                <w:rFonts w:cs="Arial"/>
                <w:color w:val="000000"/>
                <w:szCs w:val="22"/>
              </w:rPr>
            </w:pPr>
            <w:r w:rsidRPr="001C13A4">
              <w:rPr>
                <w:rFonts w:cs="Arial"/>
                <w:color w:val="000000"/>
                <w:szCs w:val="22"/>
              </w:rPr>
              <w:t>Vendor Inspection Planning &amp; Scheduling</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Lead</w:t>
            </w:r>
          </w:p>
        </w:tc>
        <w:tc>
          <w:tcPr>
            <w:tcW w:w="1149"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p>
        </w:tc>
        <w:tc>
          <w:tcPr>
            <w:tcW w:w="1148" w:type="dxa"/>
            <w:vAlign w:val="center"/>
          </w:tcPr>
          <w:p w:rsidR="001C13A4" w:rsidRPr="001C13A4" w:rsidRDefault="001C13A4" w:rsidP="001C13A4">
            <w:pPr>
              <w:jc w:val="center"/>
              <w:rPr>
                <w:rFonts w:cs="Arial"/>
                <w:color w:val="000000"/>
                <w:szCs w:val="22"/>
              </w:rPr>
            </w:pPr>
          </w:p>
        </w:tc>
        <w:tc>
          <w:tcPr>
            <w:tcW w:w="1366"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p>
        </w:tc>
      </w:tr>
      <w:tr w:rsidR="001C13A4" w:rsidTr="001C13A4">
        <w:trPr>
          <w:trHeight w:val="720"/>
          <w:ins w:id="782" w:author="Author" w:date="2014-08-11T13:54:00Z"/>
        </w:trPr>
        <w:tc>
          <w:tcPr>
            <w:tcW w:w="2736" w:type="dxa"/>
            <w:vAlign w:val="center"/>
          </w:tcPr>
          <w:p w:rsidR="001C13A4" w:rsidRPr="001C13A4" w:rsidRDefault="001C13A4" w:rsidP="001C13A4">
            <w:pPr>
              <w:rPr>
                <w:rFonts w:cs="Arial"/>
                <w:color w:val="000000"/>
                <w:szCs w:val="22"/>
              </w:rPr>
            </w:pPr>
            <w:r w:rsidRPr="001C13A4">
              <w:rPr>
                <w:rFonts w:cs="Arial"/>
                <w:color w:val="000000"/>
                <w:szCs w:val="22"/>
              </w:rPr>
              <w:t>Technical Assistance Request</w:t>
            </w:r>
          </w:p>
          <w:p w:rsidR="001C13A4" w:rsidRPr="001C13A4" w:rsidRDefault="001C13A4" w:rsidP="001C13A4">
            <w:pPr>
              <w:rPr>
                <w:rFonts w:cs="Arial"/>
                <w:color w:val="000000"/>
                <w:szCs w:val="22"/>
              </w:rPr>
            </w:pPr>
            <w:r w:rsidRPr="001C13A4">
              <w:rPr>
                <w:rFonts w:cs="Arial"/>
                <w:color w:val="000000"/>
                <w:szCs w:val="22"/>
              </w:rPr>
              <w:t>Region II --&gt; HQ</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Submit</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Lead</w:t>
            </w:r>
          </w:p>
        </w:tc>
        <w:tc>
          <w:tcPr>
            <w:tcW w:w="1149"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Informed</w:t>
            </w:r>
          </w:p>
        </w:tc>
        <w:tc>
          <w:tcPr>
            <w:tcW w:w="1366" w:type="dxa"/>
            <w:vAlign w:val="center"/>
          </w:tcPr>
          <w:p w:rsidR="001C13A4" w:rsidRPr="001C13A4" w:rsidRDefault="001C13A4" w:rsidP="001C13A4">
            <w:pPr>
              <w:jc w:val="center"/>
              <w:rPr>
                <w:rFonts w:cs="Arial"/>
                <w:color w:val="000000"/>
                <w:szCs w:val="22"/>
              </w:rPr>
            </w:pPr>
          </w:p>
        </w:tc>
      </w:tr>
      <w:tr w:rsidR="001C13A4" w:rsidTr="001C13A4">
        <w:trPr>
          <w:trHeight w:val="720"/>
          <w:ins w:id="783" w:author="Author" w:date="2014-08-11T13:54:00Z"/>
        </w:trPr>
        <w:tc>
          <w:tcPr>
            <w:tcW w:w="2736" w:type="dxa"/>
            <w:vAlign w:val="center"/>
          </w:tcPr>
          <w:p w:rsidR="001C13A4" w:rsidRPr="001C13A4" w:rsidRDefault="001C13A4" w:rsidP="001C13A4">
            <w:pPr>
              <w:rPr>
                <w:rFonts w:cs="Arial"/>
                <w:color w:val="000000"/>
                <w:szCs w:val="22"/>
              </w:rPr>
            </w:pPr>
            <w:r w:rsidRPr="001C13A4">
              <w:rPr>
                <w:rFonts w:cs="Arial"/>
                <w:color w:val="000000"/>
                <w:szCs w:val="22"/>
              </w:rPr>
              <w:t>Technical Assistance Request</w:t>
            </w:r>
          </w:p>
          <w:p w:rsidR="001C13A4" w:rsidRPr="001C13A4" w:rsidRDefault="001C13A4" w:rsidP="001C13A4">
            <w:pPr>
              <w:rPr>
                <w:rFonts w:cs="Arial"/>
                <w:color w:val="000000"/>
                <w:szCs w:val="22"/>
              </w:rPr>
            </w:pPr>
            <w:r w:rsidRPr="001C13A4">
              <w:rPr>
                <w:rFonts w:cs="Arial"/>
                <w:color w:val="000000"/>
                <w:szCs w:val="22"/>
              </w:rPr>
              <w:t>HQ --&gt; Region II</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Respond</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Lead</w:t>
            </w:r>
          </w:p>
        </w:tc>
        <w:tc>
          <w:tcPr>
            <w:tcW w:w="1149"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Informed</w:t>
            </w:r>
          </w:p>
        </w:tc>
        <w:tc>
          <w:tcPr>
            <w:tcW w:w="1366" w:type="dxa"/>
            <w:vAlign w:val="center"/>
          </w:tcPr>
          <w:p w:rsidR="001C13A4" w:rsidRPr="001C13A4" w:rsidRDefault="001C13A4" w:rsidP="001C13A4">
            <w:pPr>
              <w:jc w:val="center"/>
              <w:rPr>
                <w:rFonts w:cs="Arial"/>
                <w:color w:val="000000"/>
                <w:szCs w:val="22"/>
              </w:rPr>
            </w:pPr>
          </w:p>
        </w:tc>
      </w:tr>
    </w:tbl>
    <w:p w:rsidR="0047375C" w:rsidRDefault="0047375C">
      <w:pPr>
        <w:rPr>
          <w:ins w:id="784" w:author="Author" w:date="2014-08-11T13:53:00Z"/>
          <w:rFonts w:cs="Arial"/>
          <w:szCs w:val="22"/>
        </w:rPr>
      </w:pPr>
    </w:p>
    <w:p w:rsidR="0047375C" w:rsidRDefault="001C13A4" w:rsidP="001C13A4">
      <w:pPr>
        <w:tabs>
          <w:tab w:val="left" w:pos="274"/>
        </w:tabs>
        <w:ind w:left="274" w:hanging="274"/>
        <w:rPr>
          <w:rFonts w:cs="Arial"/>
          <w:szCs w:val="22"/>
        </w:rPr>
      </w:pPr>
      <w:r w:rsidRPr="001C13A4">
        <w:rPr>
          <w:rFonts w:cs="Arial"/>
          <w:szCs w:val="22"/>
        </w:rPr>
        <w:t>*</w:t>
      </w:r>
      <w:r>
        <w:rPr>
          <w:rFonts w:cs="Arial"/>
          <w:szCs w:val="22"/>
        </w:rPr>
        <w:tab/>
      </w:r>
      <w:r w:rsidRPr="001C13A4">
        <w:rPr>
          <w:rFonts w:cs="Arial"/>
          <w:szCs w:val="22"/>
        </w:rPr>
        <w:t>Any inspection (ITAAC, programmatic, vendor) can be used to inform the ITAAC closure verification process.  The key will be documenting the issues in CIPIMS.</w:t>
      </w:r>
    </w:p>
    <w:p w:rsidR="001C13A4" w:rsidRDefault="001C13A4" w:rsidP="001C13A4">
      <w:pPr>
        <w:tabs>
          <w:tab w:val="left" w:pos="274"/>
        </w:tabs>
        <w:ind w:left="274" w:hanging="274"/>
        <w:rPr>
          <w:rFonts w:cs="Arial"/>
          <w:szCs w:val="22"/>
        </w:rPr>
      </w:pPr>
    </w:p>
    <w:p w:rsidR="001C13A4" w:rsidRPr="001C13A4" w:rsidRDefault="001C13A4" w:rsidP="001C13A4">
      <w:pPr>
        <w:pStyle w:val="FootnoteText"/>
        <w:rPr>
          <w:rFonts w:ascii="Arial" w:hAnsi="Arial" w:cs="Arial"/>
          <w:sz w:val="18"/>
          <w:szCs w:val="18"/>
        </w:rPr>
      </w:pPr>
      <w:r w:rsidRPr="001C13A4">
        <w:rPr>
          <w:rStyle w:val="FootnoteReference"/>
          <w:rFonts w:ascii="Arial" w:hAnsi="Arial" w:cs="Arial"/>
          <w:sz w:val="18"/>
          <w:szCs w:val="18"/>
        </w:rPr>
        <w:footnoteRef/>
      </w:r>
      <w:r w:rsidRPr="001C13A4">
        <w:rPr>
          <w:rFonts w:ascii="Arial" w:hAnsi="Arial" w:cs="Arial"/>
          <w:sz w:val="18"/>
          <w:szCs w:val="18"/>
        </w:rPr>
        <w:t xml:space="preserve"> DCIP/</w:t>
      </w:r>
      <w:r w:rsidR="00FA7696">
        <w:rPr>
          <w:rFonts w:ascii="Arial" w:hAnsi="Arial" w:cs="Arial"/>
          <w:sz w:val="18"/>
          <w:szCs w:val="18"/>
        </w:rPr>
        <w:t>IGCB</w:t>
      </w:r>
      <w:r w:rsidRPr="001C13A4">
        <w:rPr>
          <w:rFonts w:ascii="Arial" w:hAnsi="Arial" w:cs="Arial"/>
          <w:sz w:val="18"/>
          <w:szCs w:val="18"/>
        </w:rPr>
        <w:t xml:space="preserve"> manages the actual ICN Verification Process</w:t>
      </w:r>
    </w:p>
    <w:p w:rsidR="001C13A4" w:rsidRPr="001C13A4" w:rsidRDefault="001C13A4" w:rsidP="001C13A4">
      <w:pPr>
        <w:pStyle w:val="FootnoteText"/>
        <w:rPr>
          <w:rFonts w:ascii="Arial" w:hAnsi="Arial" w:cs="Arial"/>
          <w:sz w:val="18"/>
          <w:szCs w:val="18"/>
        </w:rPr>
      </w:pPr>
      <w:r w:rsidRPr="001C13A4">
        <w:rPr>
          <w:rStyle w:val="FootnoteReference"/>
          <w:rFonts w:ascii="Arial" w:hAnsi="Arial" w:cs="Arial"/>
          <w:sz w:val="18"/>
          <w:szCs w:val="18"/>
        </w:rPr>
        <w:t>2</w:t>
      </w:r>
      <w:r w:rsidRPr="001C13A4">
        <w:rPr>
          <w:rFonts w:ascii="Arial" w:hAnsi="Arial" w:cs="Arial"/>
          <w:sz w:val="18"/>
          <w:szCs w:val="18"/>
        </w:rPr>
        <w:t xml:space="preserve"> Initial Receipt and Final Disposition to FRN by DNRL PM</w:t>
      </w:r>
    </w:p>
    <w:p w:rsidR="001C13A4" w:rsidRPr="001C13A4" w:rsidRDefault="001C13A4" w:rsidP="001C13A4">
      <w:pPr>
        <w:pStyle w:val="FootnoteText"/>
        <w:rPr>
          <w:rFonts w:ascii="Arial" w:hAnsi="Arial" w:cs="Arial"/>
          <w:sz w:val="18"/>
          <w:szCs w:val="18"/>
        </w:rPr>
      </w:pPr>
      <w:r w:rsidRPr="001C13A4">
        <w:rPr>
          <w:rStyle w:val="FootnoteReference"/>
          <w:rFonts w:ascii="Arial" w:hAnsi="Arial" w:cs="Arial"/>
          <w:sz w:val="18"/>
          <w:szCs w:val="18"/>
        </w:rPr>
        <w:t>3</w:t>
      </w:r>
      <w:r w:rsidRPr="001C13A4">
        <w:rPr>
          <w:rFonts w:ascii="Arial" w:hAnsi="Arial" w:cs="Arial"/>
          <w:sz w:val="18"/>
          <w:szCs w:val="18"/>
        </w:rPr>
        <w:t xml:space="preserve"> When PARs are approved and LARs </w:t>
      </w:r>
      <w:proofErr w:type="gramStart"/>
      <w:r w:rsidRPr="001C13A4">
        <w:rPr>
          <w:rFonts w:ascii="Arial" w:hAnsi="Arial" w:cs="Arial"/>
          <w:sz w:val="18"/>
          <w:szCs w:val="18"/>
        </w:rPr>
        <w:t>are</w:t>
      </w:r>
      <w:proofErr w:type="gramEnd"/>
      <w:r w:rsidRPr="001C13A4">
        <w:rPr>
          <w:rFonts w:ascii="Arial" w:hAnsi="Arial" w:cs="Arial"/>
          <w:sz w:val="18"/>
          <w:szCs w:val="18"/>
        </w:rPr>
        <w:t xml:space="preserve"> approved/rejected DCIP will communicate the details with RII/DCP to incorporate applicable changes to the inspection program.</w:t>
      </w:r>
    </w:p>
    <w:p w:rsidR="001C13A4" w:rsidRPr="001C13A4" w:rsidRDefault="001C13A4" w:rsidP="001C13A4">
      <w:pPr>
        <w:pStyle w:val="FootnoteText"/>
        <w:rPr>
          <w:rFonts w:ascii="Arial" w:hAnsi="Arial" w:cs="Arial"/>
          <w:sz w:val="18"/>
          <w:szCs w:val="18"/>
        </w:rPr>
      </w:pPr>
      <w:r w:rsidRPr="001C13A4">
        <w:rPr>
          <w:rStyle w:val="FootnoteReference"/>
          <w:rFonts w:ascii="Arial" w:hAnsi="Arial" w:cs="Arial"/>
          <w:sz w:val="18"/>
          <w:szCs w:val="18"/>
        </w:rPr>
        <w:t>4</w:t>
      </w:r>
      <w:r w:rsidRPr="001C13A4">
        <w:rPr>
          <w:rFonts w:ascii="Arial" w:hAnsi="Arial" w:cs="Arial"/>
          <w:sz w:val="18"/>
          <w:szCs w:val="18"/>
        </w:rPr>
        <w:t xml:space="preserve"> DCIP will evaluate approved LARs for impacts on the ITAAC and as necessary update the applicable licensee’s ITAAC, prioritization and the CIPIMS database.</w:t>
      </w:r>
    </w:p>
    <w:p w:rsidR="001C13A4" w:rsidRPr="001C13A4" w:rsidRDefault="001C13A4" w:rsidP="001C13A4">
      <w:pPr>
        <w:pStyle w:val="FootnoteText"/>
        <w:rPr>
          <w:rFonts w:ascii="Arial" w:hAnsi="Arial" w:cs="Arial"/>
          <w:sz w:val="18"/>
          <w:szCs w:val="18"/>
        </w:rPr>
      </w:pPr>
      <w:r w:rsidRPr="001C13A4">
        <w:rPr>
          <w:rStyle w:val="FootnoteReference"/>
          <w:rFonts w:ascii="Arial" w:hAnsi="Arial" w:cs="Arial"/>
          <w:sz w:val="18"/>
          <w:szCs w:val="18"/>
        </w:rPr>
        <w:t>5</w:t>
      </w:r>
      <w:r w:rsidRPr="001C13A4">
        <w:rPr>
          <w:rFonts w:ascii="Arial" w:hAnsi="Arial" w:cs="Arial"/>
          <w:sz w:val="18"/>
          <w:szCs w:val="18"/>
        </w:rPr>
        <w:t xml:space="preserve"> LAR/PAR Communication &amp; Strategy Documents</w:t>
      </w:r>
    </w:p>
    <w:p w:rsidR="001C13A4" w:rsidRPr="001C13A4" w:rsidRDefault="001C13A4" w:rsidP="001C13A4">
      <w:pPr>
        <w:tabs>
          <w:tab w:val="left" w:pos="274"/>
        </w:tabs>
        <w:ind w:left="274" w:hanging="274"/>
        <w:rPr>
          <w:rFonts w:cs="Arial"/>
          <w:szCs w:val="22"/>
        </w:rPr>
      </w:pPr>
      <w:r w:rsidRPr="001C13A4">
        <w:rPr>
          <w:rStyle w:val="FootnoteReference"/>
          <w:rFonts w:cs="Arial"/>
          <w:sz w:val="18"/>
          <w:szCs w:val="18"/>
        </w:rPr>
        <w:t>6</w:t>
      </w:r>
      <w:r w:rsidRPr="001C13A4">
        <w:rPr>
          <w:rFonts w:cs="Arial"/>
          <w:sz w:val="18"/>
          <w:szCs w:val="18"/>
        </w:rPr>
        <w:t xml:space="preserve"> Strategy Document</w:t>
      </w:r>
    </w:p>
    <w:p w:rsidR="0047375C" w:rsidRDefault="0047375C">
      <w:pPr>
        <w:rPr>
          <w:rFonts w:cs="Arial"/>
          <w:szCs w:val="22"/>
        </w:rPr>
      </w:pPr>
    </w:p>
    <w:p w:rsidR="00232E4D" w:rsidRDefault="00232E4D">
      <w:pPr>
        <w:rPr>
          <w:rFonts w:cs="Arial"/>
          <w:szCs w:val="22"/>
        </w:rPr>
        <w:sectPr w:rsidR="00232E4D" w:rsidSect="0006764F">
          <w:headerReference w:type="default" r:id="rId30"/>
          <w:footerReference w:type="default" r:id="rId31"/>
          <w:pgSz w:w="12240" w:h="15840"/>
          <w:pgMar w:top="720" w:right="1440" w:bottom="720" w:left="1440" w:header="1440" w:footer="1440" w:gutter="0"/>
          <w:pgNumType w:start="1"/>
          <w:cols w:space="720"/>
          <w:docGrid w:linePitch="360"/>
        </w:sectPr>
      </w:pPr>
    </w:p>
    <w:p w:rsidR="0047375C" w:rsidRDefault="0047375C">
      <w:pPr>
        <w:rPr>
          <w:rFonts w:cs="Arial"/>
          <w:szCs w:val="22"/>
        </w:rPr>
      </w:pPr>
      <w:bookmarkStart w:id="789" w:name="exhibit1"/>
      <w:bookmarkStart w:id="790" w:name="exhibit2"/>
      <w:bookmarkEnd w:id="789"/>
      <w:bookmarkEnd w:id="790"/>
    </w:p>
    <w:p w:rsidR="00976F1B" w:rsidRPr="00C000F2" w:rsidRDefault="00976F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tbl>
      <w:tblPr>
        <w:tblpPr w:leftFromText="180" w:rightFromText="180" w:vertAnchor="page" w:horzAnchor="margin" w:tblpY="3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2"/>
        <w:gridCol w:w="4712"/>
      </w:tblGrid>
      <w:tr w:rsidR="00485B61" w:rsidRPr="00C000F2" w:rsidTr="00485B61">
        <w:trPr>
          <w:trHeight w:val="683"/>
        </w:trPr>
        <w:tc>
          <w:tcPr>
            <w:tcW w:w="4712" w:type="dxa"/>
            <w:vAlign w:val="center"/>
          </w:tcPr>
          <w:p w:rsidR="00485B61" w:rsidRPr="00C000F2" w:rsidRDefault="00485B61" w:rsidP="00C74A79">
            <w:pPr>
              <w:jc w:val="center"/>
              <w:rPr>
                <w:rFonts w:cs="Arial"/>
                <w:szCs w:val="22"/>
              </w:rPr>
            </w:pPr>
            <w:bookmarkStart w:id="791" w:name="exhibit3"/>
            <w:bookmarkEnd w:id="791"/>
          </w:p>
          <w:p w:rsidR="009B2909" w:rsidRDefault="00485B61">
            <w:pPr>
              <w:jc w:val="center"/>
            </w:pPr>
            <w:r w:rsidRPr="00C000F2">
              <w:rPr>
                <w:rFonts w:cs="Arial"/>
                <w:szCs w:val="22"/>
              </w:rPr>
              <w:t>Program</w:t>
            </w:r>
          </w:p>
        </w:tc>
        <w:tc>
          <w:tcPr>
            <w:tcW w:w="4712" w:type="dxa"/>
            <w:vAlign w:val="center"/>
          </w:tcPr>
          <w:p w:rsidR="00485B61" w:rsidRPr="00C000F2" w:rsidRDefault="00485B61" w:rsidP="00C74A79">
            <w:pPr>
              <w:jc w:val="center"/>
              <w:rPr>
                <w:rFonts w:cs="Arial"/>
                <w:szCs w:val="22"/>
              </w:rPr>
            </w:pPr>
          </w:p>
          <w:p w:rsidR="009B2909" w:rsidRDefault="005C2654">
            <w:pPr>
              <w:jc w:val="center"/>
            </w:pPr>
            <w:r>
              <w:rPr>
                <w:rFonts w:cs="Arial"/>
                <w:szCs w:val="22"/>
              </w:rPr>
              <w:t>Organization to Conduct Inspection</w:t>
            </w:r>
          </w:p>
        </w:tc>
      </w:tr>
      <w:tr w:rsidR="001C46F1" w:rsidRPr="00C000F2" w:rsidTr="001C46F1">
        <w:trPr>
          <w:trHeight w:val="683"/>
        </w:trPr>
        <w:tc>
          <w:tcPr>
            <w:tcW w:w="4712" w:type="dxa"/>
            <w:vAlign w:val="center"/>
          </w:tcPr>
          <w:p w:rsidR="001C46F1" w:rsidRDefault="001C46F1">
            <w:pPr>
              <w:pStyle w:val="NormalWeb"/>
              <w:spacing w:before="96" w:beforeAutospacing="0" w:after="0" w:afterAutospacing="0"/>
              <w:jc w:val="center"/>
              <w:textAlignment w:val="baseline"/>
              <w:rPr>
                <w:rFonts w:ascii="Arial" w:hAnsi="Arial" w:cs="Arial"/>
                <w:sz w:val="22"/>
                <w:szCs w:val="22"/>
              </w:rPr>
            </w:pPr>
            <w:r w:rsidRPr="00C000F2">
              <w:rPr>
                <w:rFonts w:ascii="Arial" w:hAnsi="Arial" w:cs="Arial"/>
                <w:kern w:val="24"/>
                <w:sz w:val="22"/>
                <w:szCs w:val="22"/>
              </w:rPr>
              <w:t>Quality Assurance (Construction)</w:t>
            </w:r>
          </w:p>
        </w:tc>
        <w:tc>
          <w:tcPr>
            <w:tcW w:w="4712" w:type="dxa"/>
            <w:vAlign w:val="center"/>
          </w:tcPr>
          <w:p w:rsidR="001C46F1" w:rsidRDefault="001C46F1">
            <w:pPr>
              <w:pStyle w:val="NormalWeb"/>
              <w:spacing w:before="96" w:beforeAutospacing="0" w:after="0" w:afterAutospacing="0"/>
              <w:jc w:val="center"/>
              <w:textAlignment w:val="baseline"/>
              <w:rPr>
                <w:rFonts w:ascii="Arial" w:hAnsi="Arial" w:cs="Arial"/>
                <w:sz w:val="22"/>
                <w:szCs w:val="22"/>
              </w:rPr>
            </w:pPr>
            <w:r w:rsidRPr="000A00E6">
              <w:rPr>
                <w:rFonts w:ascii="Arial" w:hAnsi="Arial"/>
                <w:kern w:val="24"/>
                <w:sz w:val="22"/>
              </w:rPr>
              <w:t>Region II</w:t>
            </w:r>
          </w:p>
        </w:tc>
      </w:tr>
      <w:tr w:rsidR="00485B61" w:rsidRPr="00C000F2" w:rsidTr="00485B61">
        <w:trPr>
          <w:trHeight w:val="683"/>
        </w:trPr>
        <w:tc>
          <w:tcPr>
            <w:tcW w:w="4712" w:type="dxa"/>
            <w:vAlign w:val="center"/>
          </w:tcPr>
          <w:p w:rsidR="00485B61" w:rsidRPr="00C000F2" w:rsidRDefault="00485B61" w:rsidP="00C74A79">
            <w:pPr>
              <w:pStyle w:val="NormalWeb"/>
              <w:spacing w:before="96" w:beforeAutospacing="0" w:after="0" w:afterAutospacing="0"/>
              <w:jc w:val="center"/>
              <w:textAlignment w:val="baseline"/>
              <w:rPr>
                <w:rFonts w:ascii="Arial" w:hAnsi="Arial" w:cs="Arial"/>
                <w:sz w:val="22"/>
                <w:szCs w:val="22"/>
              </w:rPr>
            </w:pPr>
            <w:r w:rsidRPr="00C000F2">
              <w:rPr>
                <w:rFonts w:ascii="Arial" w:hAnsi="Arial" w:cs="Arial"/>
                <w:kern w:val="24"/>
                <w:sz w:val="22"/>
                <w:szCs w:val="22"/>
              </w:rPr>
              <w:t>Reporting of Defects and Non-Compliance</w:t>
            </w:r>
          </w:p>
        </w:tc>
        <w:tc>
          <w:tcPr>
            <w:tcW w:w="4712" w:type="dxa"/>
            <w:vAlign w:val="center"/>
          </w:tcPr>
          <w:p w:rsidR="00485B61" w:rsidRPr="00C000F2" w:rsidRDefault="003C7A30" w:rsidP="003C7A30">
            <w:pPr>
              <w:pStyle w:val="NormalWeb"/>
              <w:spacing w:before="96" w:beforeAutospacing="0" w:after="0" w:afterAutospacing="0"/>
              <w:jc w:val="center"/>
              <w:textAlignment w:val="baseline"/>
              <w:rPr>
                <w:rFonts w:ascii="Arial" w:hAnsi="Arial" w:cs="Arial"/>
                <w:sz w:val="22"/>
                <w:szCs w:val="22"/>
              </w:rPr>
            </w:pPr>
            <w:r w:rsidRPr="00C000F2">
              <w:rPr>
                <w:rFonts w:ascii="Arial" w:hAnsi="Arial" w:cs="Arial"/>
                <w:kern w:val="24"/>
                <w:sz w:val="22"/>
                <w:szCs w:val="22"/>
              </w:rPr>
              <w:t>Region II</w:t>
            </w:r>
          </w:p>
        </w:tc>
      </w:tr>
      <w:tr w:rsidR="00485B61" w:rsidRPr="00C000F2" w:rsidTr="00485B61">
        <w:trPr>
          <w:trHeight w:val="683"/>
        </w:trPr>
        <w:tc>
          <w:tcPr>
            <w:tcW w:w="4712" w:type="dxa"/>
            <w:vAlign w:val="center"/>
          </w:tcPr>
          <w:p w:rsidR="00485B61" w:rsidRPr="00C000F2" w:rsidRDefault="00485B61" w:rsidP="00C74A79">
            <w:pPr>
              <w:pStyle w:val="InspectionManual"/>
              <w:spacing w:before="96"/>
              <w:ind w:firstLine="0"/>
              <w:textAlignment w:val="baseline"/>
              <w:rPr>
                <w:rFonts w:cs="Arial"/>
                <w:b w:val="0"/>
                <w:sz w:val="22"/>
                <w:szCs w:val="22"/>
              </w:rPr>
            </w:pPr>
            <w:r w:rsidRPr="00C000F2">
              <w:rPr>
                <w:rFonts w:cs="Arial"/>
                <w:b w:val="0"/>
                <w:color w:val="000000"/>
                <w:kern w:val="24"/>
                <w:sz w:val="22"/>
                <w:szCs w:val="22"/>
              </w:rPr>
              <w:t>ITAAC Management</w:t>
            </w:r>
          </w:p>
        </w:tc>
        <w:tc>
          <w:tcPr>
            <w:tcW w:w="4712" w:type="dxa"/>
            <w:vAlign w:val="center"/>
          </w:tcPr>
          <w:p w:rsidR="00485B61" w:rsidRPr="00C000F2" w:rsidRDefault="003C7A30" w:rsidP="003C7A30">
            <w:pPr>
              <w:pStyle w:val="InspectionManual"/>
              <w:spacing w:before="96"/>
              <w:ind w:firstLine="0"/>
              <w:textAlignment w:val="baseline"/>
              <w:rPr>
                <w:rFonts w:cs="Arial"/>
                <w:b w:val="0"/>
                <w:sz w:val="22"/>
                <w:szCs w:val="22"/>
              </w:rPr>
            </w:pPr>
            <w:r w:rsidRPr="00C000F2">
              <w:rPr>
                <w:rFonts w:cs="Arial"/>
                <w:b w:val="0"/>
                <w:color w:val="000000"/>
                <w:kern w:val="24"/>
                <w:sz w:val="22"/>
                <w:szCs w:val="22"/>
              </w:rPr>
              <w:t>Region II</w:t>
            </w:r>
          </w:p>
        </w:tc>
      </w:tr>
      <w:tr w:rsidR="00485B61" w:rsidRPr="00C000F2" w:rsidTr="00485B61">
        <w:trPr>
          <w:trHeight w:val="683"/>
        </w:trPr>
        <w:tc>
          <w:tcPr>
            <w:tcW w:w="4712" w:type="dxa"/>
            <w:vAlign w:val="center"/>
          </w:tcPr>
          <w:p w:rsidR="00485B61" w:rsidRPr="00C000F2" w:rsidRDefault="00485B61" w:rsidP="00C74A79">
            <w:pPr>
              <w:pStyle w:val="InspectionManual"/>
              <w:spacing w:before="96"/>
              <w:ind w:firstLine="0"/>
              <w:textAlignment w:val="baseline"/>
              <w:rPr>
                <w:rFonts w:cs="Arial"/>
                <w:b w:val="0"/>
                <w:sz w:val="22"/>
                <w:szCs w:val="22"/>
              </w:rPr>
            </w:pPr>
            <w:r w:rsidRPr="00C000F2">
              <w:rPr>
                <w:rFonts w:cs="Arial"/>
                <w:b w:val="0"/>
                <w:color w:val="000000"/>
                <w:kern w:val="24"/>
                <w:sz w:val="22"/>
                <w:szCs w:val="22"/>
              </w:rPr>
              <w:t>Security</w:t>
            </w:r>
            <w:r w:rsidR="00391374" w:rsidRPr="00C000F2">
              <w:rPr>
                <w:rFonts w:cs="Arial"/>
                <w:b w:val="0"/>
                <w:color w:val="000000"/>
                <w:kern w:val="24"/>
                <w:sz w:val="22"/>
                <w:szCs w:val="22"/>
              </w:rPr>
              <w:t xml:space="preserve"> </w:t>
            </w:r>
            <w:r w:rsidR="00B71101" w:rsidRPr="00C000F2">
              <w:rPr>
                <w:rFonts w:cs="Arial"/>
                <w:b w:val="0"/>
                <w:color w:val="000000"/>
                <w:kern w:val="24"/>
                <w:sz w:val="22"/>
                <w:szCs w:val="22"/>
              </w:rPr>
              <w:t>Construction Program</w:t>
            </w:r>
          </w:p>
        </w:tc>
        <w:tc>
          <w:tcPr>
            <w:tcW w:w="4712" w:type="dxa"/>
            <w:vAlign w:val="center"/>
          </w:tcPr>
          <w:p w:rsidR="00485B61" w:rsidRPr="00C000F2" w:rsidRDefault="00485B61" w:rsidP="00C74A79">
            <w:pPr>
              <w:pStyle w:val="InspectionManual"/>
              <w:spacing w:before="96"/>
              <w:ind w:firstLine="0"/>
              <w:textAlignment w:val="baseline"/>
              <w:rPr>
                <w:rFonts w:cs="Arial"/>
                <w:b w:val="0"/>
                <w:sz w:val="22"/>
                <w:szCs w:val="22"/>
              </w:rPr>
            </w:pPr>
            <w:r w:rsidRPr="00C000F2">
              <w:rPr>
                <w:rFonts w:cs="Arial"/>
                <w:b w:val="0"/>
                <w:color w:val="000000"/>
                <w:kern w:val="24"/>
                <w:sz w:val="22"/>
                <w:szCs w:val="22"/>
              </w:rPr>
              <w:t>Host Region</w:t>
            </w:r>
          </w:p>
        </w:tc>
      </w:tr>
      <w:tr w:rsidR="00485B61" w:rsidRPr="00C000F2" w:rsidTr="00485B61">
        <w:trPr>
          <w:trHeight w:val="683"/>
        </w:trPr>
        <w:tc>
          <w:tcPr>
            <w:tcW w:w="4712" w:type="dxa"/>
            <w:vAlign w:val="center"/>
          </w:tcPr>
          <w:p w:rsidR="00485B61" w:rsidRPr="00C000F2" w:rsidRDefault="00485B61" w:rsidP="00C74A79">
            <w:pPr>
              <w:pStyle w:val="InspectionManual"/>
              <w:spacing w:before="96"/>
              <w:ind w:firstLine="0"/>
              <w:textAlignment w:val="baseline"/>
              <w:rPr>
                <w:rFonts w:cs="Arial"/>
                <w:b w:val="0"/>
                <w:color w:val="000000"/>
                <w:kern w:val="24"/>
                <w:sz w:val="22"/>
                <w:szCs w:val="22"/>
              </w:rPr>
            </w:pPr>
            <w:r w:rsidRPr="00C000F2">
              <w:rPr>
                <w:rFonts w:cs="Arial"/>
                <w:b w:val="0"/>
                <w:color w:val="000000"/>
                <w:kern w:val="24"/>
                <w:sz w:val="22"/>
                <w:szCs w:val="22"/>
              </w:rPr>
              <w:t>Pre-operational Testing</w:t>
            </w:r>
          </w:p>
        </w:tc>
        <w:tc>
          <w:tcPr>
            <w:tcW w:w="4712" w:type="dxa"/>
            <w:vAlign w:val="center"/>
          </w:tcPr>
          <w:p w:rsidR="00485B61" w:rsidRPr="00C000F2" w:rsidRDefault="003C7A30" w:rsidP="00C74A79">
            <w:pPr>
              <w:pStyle w:val="InspectionManual"/>
              <w:spacing w:before="96"/>
              <w:ind w:firstLine="0"/>
              <w:textAlignment w:val="baseline"/>
              <w:rPr>
                <w:rFonts w:cs="Arial"/>
                <w:b w:val="0"/>
                <w:color w:val="000000"/>
                <w:kern w:val="24"/>
                <w:sz w:val="22"/>
                <w:szCs w:val="22"/>
              </w:rPr>
            </w:pPr>
            <w:r w:rsidRPr="00C000F2">
              <w:rPr>
                <w:rFonts w:cs="Arial"/>
                <w:b w:val="0"/>
                <w:color w:val="000000"/>
                <w:kern w:val="24"/>
                <w:sz w:val="22"/>
                <w:szCs w:val="22"/>
              </w:rPr>
              <w:t>Region II</w:t>
            </w:r>
          </w:p>
        </w:tc>
      </w:tr>
    </w:tbl>
    <w:p w:rsidR="00976F1B" w:rsidRPr="00C000F2" w:rsidRDefault="00976F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sectPr w:rsidR="00976F1B" w:rsidRPr="00C000F2" w:rsidSect="0006764F">
          <w:headerReference w:type="default" r:id="rId32"/>
          <w:footerReference w:type="default" r:id="rId33"/>
          <w:type w:val="continuous"/>
          <w:pgSz w:w="12240" w:h="15840"/>
          <w:pgMar w:top="1440" w:right="1440" w:bottom="1440" w:left="1440" w:header="1440" w:footer="1440" w:gutter="0"/>
          <w:pgNumType w:start="1"/>
          <w:cols w:space="720"/>
          <w:docGrid w:linePitch="360"/>
        </w:sectPr>
      </w:pPr>
    </w:p>
    <w:p w:rsidR="00724833" w:rsidRPr="00C000F2" w:rsidRDefault="00724833"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rPr>
          <w:rFonts w:cs="Arial"/>
          <w:szCs w:val="22"/>
        </w:rPr>
      </w:pPr>
    </w:p>
    <w:p w:rsidR="00724833" w:rsidRPr="00C000F2" w:rsidRDefault="00724833"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rPr>
          <w:rFonts w:cs="Arial"/>
          <w:szCs w:val="22"/>
        </w:rPr>
      </w:pPr>
    </w:p>
    <w:p w:rsidR="00D169D1" w:rsidRPr="00C000F2"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976F1B" w:rsidRPr="00C000F2" w:rsidTr="00D1401A">
        <w:trPr>
          <w:jc w:val="center"/>
        </w:trPr>
        <w:tc>
          <w:tcPr>
            <w:tcW w:w="3192" w:type="dxa"/>
          </w:tcPr>
          <w:p w:rsidR="00976F1B" w:rsidRPr="00C000F2" w:rsidRDefault="00976F1B" w:rsidP="00C74A79">
            <w:pPr>
              <w:jc w:val="center"/>
              <w:rPr>
                <w:rFonts w:cs="Arial"/>
                <w:b/>
                <w:szCs w:val="22"/>
              </w:rPr>
            </w:pPr>
            <w:bookmarkStart w:id="795" w:name="exhibit4"/>
            <w:bookmarkEnd w:id="795"/>
            <w:r w:rsidRPr="00C000F2">
              <w:rPr>
                <w:rFonts w:cs="Arial"/>
                <w:b/>
                <w:szCs w:val="22"/>
              </w:rPr>
              <w:t>Program</w:t>
            </w:r>
          </w:p>
        </w:tc>
        <w:tc>
          <w:tcPr>
            <w:tcW w:w="3192" w:type="dxa"/>
          </w:tcPr>
          <w:p w:rsidR="00976F1B" w:rsidRPr="00C000F2" w:rsidRDefault="00976F1B" w:rsidP="00C74A79">
            <w:pPr>
              <w:jc w:val="center"/>
              <w:rPr>
                <w:rFonts w:cs="Arial"/>
                <w:b/>
                <w:szCs w:val="22"/>
              </w:rPr>
            </w:pPr>
            <w:r w:rsidRPr="00C000F2">
              <w:rPr>
                <w:rFonts w:cs="Arial"/>
                <w:b/>
                <w:szCs w:val="22"/>
              </w:rPr>
              <w:t>Milestone</w:t>
            </w:r>
          </w:p>
        </w:tc>
        <w:tc>
          <w:tcPr>
            <w:tcW w:w="3192" w:type="dxa"/>
          </w:tcPr>
          <w:p w:rsidR="00976F1B" w:rsidRPr="00C000F2" w:rsidRDefault="001068B1" w:rsidP="005C2654">
            <w:pPr>
              <w:jc w:val="center"/>
              <w:rPr>
                <w:rFonts w:cs="Arial"/>
                <w:b/>
                <w:szCs w:val="22"/>
              </w:rPr>
            </w:pPr>
            <w:r>
              <w:rPr>
                <w:rFonts w:cs="Arial"/>
                <w:b/>
                <w:szCs w:val="22"/>
              </w:rPr>
              <w:t xml:space="preserve">Planned </w:t>
            </w:r>
            <w:r w:rsidR="005C2654">
              <w:rPr>
                <w:rFonts w:cs="Arial"/>
                <w:b/>
                <w:szCs w:val="22"/>
              </w:rPr>
              <w:t xml:space="preserve">Organization to Conduct the </w:t>
            </w:r>
            <w:r w:rsidR="00976F1B" w:rsidRPr="00C000F2">
              <w:rPr>
                <w:rFonts w:cs="Arial"/>
                <w:b/>
                <w:szCs w:val="22"/>
              </w:rPr>
              <w:t xml:space="preserve">Inspection </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proofErr w:type="spellStart"/>
            <w:r w:rsidRPr="00C000F2">
              <w:rPr>
                <w:rFonts w:ascii="Arial" w:hAnsi="Arial" w:cs="Arial"/>
                <w:kern w:val="24"/>
                <w:sz w:val="22"/>
                <w:szCs w:val="22"/>
              </w:rPr>
              <w:t>Inservice</w:t>
            </w:r>
            <w:proofErr w:type="spellEnd"/>
            <w:r w:rsidRPr="00C000F2">
              <w:rPr>
                <w:rFonts w:ascii="Arial" w:hAnsi="Arial" w:cs="Arial"/>
                <w:kern w:val="24"/>
                <w:sz w:val="22"/>
                <w:szCs w:val="22"/>
              </w:rPr>
              <w:t xml:space="preserve"> Inspection</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Commercial Service</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proofErr w:type="spellStart"/>
            <w:r w:rsidRPr="00C000F2">
              <w:rPr>
                <w:rFonts w:ascii="Arial" w:hAnsi="Arial" w:cs="Arial"/>
                <w:kern w:val="24"/>
                <w:sz w:val="22"/>
                <w:szCs w:val="22"/>
              </w:rPr>
              <w:t>Inservice</w:t>
            </w:r>
            <w:proofErr w:type="spellEnd"/>
            <w:r w:rsidRPr="00C000F2">
              <w:rPr>
                <w:rFonts w:ascii="Arial" w:hAnsi="Arial" w:cs="Arial"/>
                <w:kern w:val="24"/>
                <w:sz w:val="22"/>
                <w:szCs w:val="22"/>
              </w:rPr>
              <w:t xml:space="preserve"> Testing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Generator On-Line</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Environmental Qualification</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Fuel Load</w:t>
            </w:r>
          </w:p>
        </w:tc>
        <w:tc>
          <w:tcPr>
            <w:tcW w:w="3192" w:type="dxa"/>
          </w:tcPr>
          <w:p w:rsidR="00976F1B" w:rsidRPr="00C000F2" w:rsidRDefault="003C7A30"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Region II</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proofErr w:type="spellStart"/>
            <w:r w:rsidRPr="00C000F2">
              <w:rPr>
                <w:rFonts w:ascii="Arial" w:hAnsi="Arial" w:cs="Arial"/>
                <w:kern w:val="24"/>
                <w:sz w:val="22"/>
                <w:szCs w:val="22"/>
              </w:rPr>
              <w:t>Preservice</w:t>
            </w:r>
            <w:proofErr w:type="spellEnd"/>
            <w:r w:rsidRPr="00C000F2">
              <w:rPr>
                <w:rFonts w:ascii="Arial" w:hAnsi="Arial" w:cs="Arial"/>
                <w:kern w:val="24"/>
                <w:sz w:val="22"/>
                <w:szCs w:val="22"/>
              </w:rPr>
              <w:t xml:space="preserve"> Inspection</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Initial Plant Startup</w:t>
            </w:r>
          </w:p>
        </w:tc>
        <w:tc>
          <w:tcPr>
            <w:tcW w:w="3192" w:type="dxa"/>
          </w:tcPr>
          <w:p w:rsidR="00976F1B" w:rsidRPr="00C000F2" w:rsidRDefault="003C7A30" w:rsidP="003C7A30">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Region II</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Reactor Vessel Material Surveillance</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Initial Criticality</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proofErr w:type="spellStart"/>
            <w:r w:rsidRPr="00C000F2">
              <w:rPr>
                <w:rFonts w:ascii="Arial" w:hAnsi="Arial" w:cs="Arial"/>
                <w:kern w:val="24"/>
                <w:sz w:val="22"/>
                <w:szCs w:val="22"/>
              </w:rPr>
              <w:t>Preservice</w:t>
            </w:r>
            <w:proofErr w:type="spellEnd"/>
            <w:r w:rsidRPr="00C000F2">
              <w:rPr>
                <w:rFonts w:ascii="Arial" w:hAnsi="Arial" w:cs="Arial"/>
                <w:kern w:val="24"/>
                <w:sz w:val="22"/>
                <w:szCs w:val="22"/>
              </w:rPr>
              <w:t xml:space="preserve"> Testing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Fuel Load</w:t>
            </w:r>
          </w:p>
        </w:tc>
        <w:tc>
          <w:tcPr>
            <w:tcW w:w="3192" w:type="dxa"/>
          </w:tcPr>
          <w:p w:rsidR="00976F1B" w:rsidRPr="00C000F2" w:rsidRDefault="003C7A30"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Region II</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Containment Leak Rate Testing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Mode 4</w:t>
            </w:r>
          </w:p>
        </w:tc>
        <w:tc>
          <w:tcPr>
            <w:tcW w:w="3192" w:type="dxa"/>
          </w:tcPr>
          <w:p w:rsidR="00976F1B" w:rsidRPr="00C000F2" w:rsidRDefault="003C7A30"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Region II</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Fire Protection</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Fuel Receipt/Load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Process and Effluent Monitoring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Fuel 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Radiation Protection</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Material or Fuel Receipt/Load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Non-Licensed Plant Staff Training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18 Months Prior to Fuel 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Reactor Operator Training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18 Months Prior to Fuel 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Reactor Operator Requalification</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Three Months After 103(g)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Emergency Preparedness</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Two Years Prior to Fuel 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Security</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Fuel Receipt/Load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Quality Assurance (Operations)</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30 Days Prior to Fuel Load</w:t>
            </w:r>
          </w:p>
        </w:tc>
        <w:tc>
          <w:tcPr>
            <w:tcW w:w="3192" w:type="dxa"/>
          </w:tcPr>
          <w:p w:rsidR="00976F1B" w:rsidRPr="00C000F2" w:rsidRDefault="003C7A30"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Region II</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Maintenance Rule</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Prior to 103(g)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Motor Operated Valves</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Fuel Load</w:t>
            </w:r>
          </w:p>
        </w:tc>
        <w:tc>
          <w:tcPr>
            <w:tcW w:w="3192" w:type="dxa"/>
          </w:tcPr>
          <w:p w:rsidR="00976F1B" w:rsidRPr="00C000F2" w:rsidRDefault="003C7A30"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Region II</w:t>
            </w:r>
          </w:p>
        </w:tc>
      </w:tr>
    </w:tbl>
    <w:p w:rsidR="00F374C7" w:rsidRPr="00C000F2" w:rsidRDefault="00F374C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F374C7" w:rsidRPr="00C000F2" w:rsidRDefault="00F374C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94A29" w:rsidRPr="00C000F2" w:rsidRDefault="00094A2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94A29" w:rsidRPr="00C000F2" w:rsidRDefault="00094A2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094A29" w:rsidRPr="00C000F2" w:rsidSect="0006764F">
          <w:headerReference w:type="default" r:id="rId34"/>
          <w:footerReference w:type="default" r:id="rId35"/>
          <w:pgSz w:w="12240" w:h="15840"/>
          <w:pgMar w:top="1440" w:right="720" w:bottom="1440" w:left="1080" w:header="1440" w:footer="1440" w:gutter="0"/>
          <w:pgNumType w:start="1"/>
          <w:cols w:space="720"/>
          <w:docGrid w:linePitch="360"/>
        </w:sectPr>
      </w:pPr>
      <w:r w:rsidRPr="00C000F2">
        <w:rPr>
          <w:rFonts w:cs="Arial"/>
          <w:szCs w:val="22"/>
        </w:rPr>
        <w:t>Note:  Fire Protection, Radiation Protection and Security Programs have multiple implementation milestones.</w:t>
      </w:r>
    </w:p>
    <w:p w:rsidR="00C95832" w:rsidRPr="00B75A80" w:rsidRDefault="00C95832" w:rsidP="00C95832">
      <w:pPr>
        <w:pStyle w:val="Header"/>
        <w:jc w:val="center"/>
      </w:pPr>
      <w:bookmarkStart w:id="809" w:name="AppendixA"/>
      <w:r>
        <w:lastRenderedPageBreak/>
        <w:t xml:space="preserve">Appendix A - </w:t>
      </w:r>
      <w:r w:rsidRPr="00AF5AB5">
        <w:t>Construction Inspection Program Guidance</w:t>
      </w:r>
    </w:p>
    <w:p w:rsidR="00C95832" w:rsidRDefault="00C95832">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C95832" w:rsidRDefault="00C95832">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A-01</w:t>
      </w:r>
      <w:r w:rsidRPr="00C000F2">
        <w:rPr>
          <w:rFonts w:cs="Arial"/>
          <w:szCs w:val="22"/>
        </w:rPr>
        <w:tab/>
        <w:t>PURPOSE</w:t>
      </w:r>
    </w:p>
    <w:bookmarkEnd w:id="809"/>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The purpose of this appendix is to provide detailed guidance for the construction inspection program (CIP).</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A-02</w:t>
      </w:r>
      <w:r w:rsidRPr="00C000F2">
        <w:rPr>
          <w:rFonts w:cs="Arial"/>
          <w:szCs w:val="22"/>
        </w:rPr>
        <w:tab/>
        <w:t>BACKGROUND</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As a general rule, inspections should be conducted in accordance with inspection procedures. However, it is not possible to anticipate all the unique circumstances that might be encountered during the course of a particular inspection and, therefore, individual inspectors are expected to exercise initiative in conducting inspections, based on their expertise, experience and risk insights, as needed, to assure that all the inspection objectives are met.</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w:t>
      </w:r>
      <w:r w:rsidR="00B445D1">
        <w:rPr>
          <w:rFonts w:cs="Arial"/>
          <w:szCs w:val="22"/>
        </w:rPr>
        <w:tab/>
      </w:r>
      <w:r w:rsidRPr="00C000F2">
        <w:rPr>
          <w:rFonts w:cs="Arial"/>
          <w:szCs w:val="22"/>
        </w:rPr>
        <w:t>DISCUSSION</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1260"/>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A.03.01</w:t>
      </w:r>
      <w:r w:rsidRPr="00C000F2">
        <w:rPr>
          <w:rFonts w:cs="Arial"/>
          <w:szCs w:val="22"/>
        </w:rPr>
        <w:tab/>
      </w:r>
      <w:r w:rsidRPr="00C000F2">
        <w:rPr>
          <w:rFonts w:cs="Arial"/>
          <w:szCs w:val="22"/>
          <w:u w:val="single"/>
        </w:rPr>
        <w:t>Inspector Policy</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1260"/>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A03.01.01</w:t>
      </w:r>
      <w:r w:rsidRPr="00C000F2">
        <w:rPr>
          <w:rFonts w:cs="Arial"/>
          <w:szCs w:val="22"/>
        </w:rPr>
        <w:tab/>
      </w:r>
      <w:r w:rsidRPr="00C000F2">
        <w:rPr>
          <w:rFonts w:cs="Arial"/>
          <w:szCs w:val="22"/>
          <w:u w:val="single"/>
        </w:rPr>
        <w:t>Construction Resident Inspector (CRI) Policy</w:t>
      </w:r>
      <w:r w:rsidRPr="00C000F2">
        <w:rPr>
          <w:rFonts w:cs="Arial"/>
          <w:szCs w:val="22"/>
        </w:rPr>
        <w:t xml:space="preserve">  </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The CRIs provide the major onsite NRC presence for direct observation and verification of licensees’ ongoing activities and shall be qualified under IMC-1252, “Construction Inspector Training and Qualification Program.”  CRIs are responsible for being aware of major activities and the status of construction activities. </w:t>
      </w:r>
      <w:r w:rsidR="002B3A5D">
        <w:rPr>
          <w:rFonts w:cs="Arial"/>
          <w:szCs w:val="22"/>
        </w:rPr>
        <w:t xml:space="preserve"> </w:t>
      </w:r>
      <w:r w:rsidRPr="00C000F2">
        <w:rPr>
          <w:rFonts w:cs="Arial"/>
          <w:szCs w:val="22"/>
        </w:rPr>
        <w:t>The CRIs also are primary NRC onsite evaluators for events or incidents.  The greater part of initial event-related inspection effort will be performed by the resident inspectors, who may be augmented by other inspectors depending on the type and significance of the event.  Regional managers will decide when normal inspection activities will be resumed by those involved with inspecting events.</w:t>
      </w: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b/>
      </w:r>
    </w:p>
    <w:p w:rsidR="009B2909" w:rsidRDefault="009C5A9B">
      <w:pPr>
        <w:tabs>
          <w:tab w:val="left" w:pos="0"/>
          <w:tab w:val="left" w:pos="126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A03.01.02</w:t>
      </w:r>
      <w:r w:rsidRPr="00C000F2">
        <w:rPr>
          <w:rFonts w:cs="Arial"/>
          <w:szCs w:val="22"/>
        </w:rPr>
        <w:tab/>
      </w:r>
      <w:r w:rsidRPr="00C000F2">
        <w:rPr>
          <w:rFonts w:cs="Arial"/>
          <w:szCs w:val="22"/>
          <w:u w:val="single"/>
        </w:rPr>
        <w:t xml:space="preserve">Regional </w:t>
      </w:r>
      <w:r w:rsidR="006816BC" w:rsidRPr="00C000F2">
        <w:rPr>
          <w:rFonts w:cs="Arial"/>
          <w:szCs w:val="22"/>
          <w:u w:val="single"/>
        </w:rPr>
        <w:t xml:space="preserve">and Vendor </w:t>
      </w:r>
      <w:r w:rsidRPr="00C000F2">
        <w:rPr>
          <w:rFonts w:cs="Arial"/>
          <w:szCs w:val="22"/>
          <w:u w:val="single"/>
        </w:rPr>
        <w:t>Inspector Policy</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6816BC">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I</w:t>
      </w:r>
      <w:r w:rsidR="009C5A9B" w:rsidRPr="00C000F2">
        <w:rPr>
          <w:rFonts w:cs="Arial"/>
          <w:szCs w:val="22"/>
        </w:rPr>
        <w:t>nspectors conduct inspections as directed by their supervisors and shall be qualified under IMC-1252</w:t>
      </w:r>
      <w:r w:rsidRPr="00C000F2">
        <w:rPr>
          <w:rFonts w:cs="Arial"/>
          <w:szCs w:val="22"/>
        </w:rPr>
        <w:t xml:space="preserve"> or 1245</w:t>
      </w:r>
      <w:r w:rsidR="009C5A9B" w:rsidRPr="00C000F2">
        <w:rPr>
          <w:rFonts w:cs="Arial"/>
          <w:szCs w:val="22"/>
        </w:rPr>
        <w:t>.  In addition to baseline inspection program procedures, inspectors often will conduct inspections under other program elements such as allegation follow-up, etc. Certain aspects of their inspection activities may be conducted in the office (e.g., portions of procedure review and administrative program inspection).  Other aspects will be conducted on site.</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AF2018" w:rsidRPr="00AF2018" w:rsidRDefault="00AF2018" w:rsidP="00480AF0">
      <w:pPr>
        <w:tabs>
          <w:tab w:val="left" w:pos="0"/>
          <w:tab w:val="left" w:pos="1267"/>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Pr>
          <w:rFonts w:cs="Arial"/>
          <w:szCs w:val="22"/>
        </w:rPr>
        <w:t>A03.01.0</w:t>
      </w:r>
      <w:r w:rsidR="00B75A80">
        <w:rPr>
          <w:rFonts w:cs="Arial"/>
          <w:szCs w:val="22"/>
        </w:rPr>
        <w:t>3</w:t>
      </w:r>
      <w:r>
        <w:rPr>
          <w:rFonts w:cs="Arial"/>
          <w:szCs w:val="22"/>
        </w:rPr>
        <w:tab/>
      </w:r>
      <w:r>
        <w:rPr>
          <w:rFonts w:cs="Arial"/>
          <w:szCs w:val="22"/>
          <w:u w:val="single"/>
        </w:rPr>
        <w:t>ITAAC Inspections</w:t>
      </w:r>
    </w:p>
    <w:p w:rsidR="00AF2018" w:rsidRDefault="00AF2018" w:rsidP="00480AF0">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3500AC" w:rsidRDefault="001068B1" w:rsidP="00480AF0">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sectPr w:rsidR="003500AC" w:rsidSect="00B445D1">
          <w:headerReference w:type="default" r:id="rId36"/>
          <w:footerReference w:type="default" r:id="rId37"/>
          <w:headerReference w:type="first" r:id="rId38"/>
          <w:footerReference w:type="first" r:id="rId39"/>
          <w:pgSz w:w="12240" w:h="15840"/>
          <w:pgMar w:top="1440" w:right="1440" w:bottom="1440" w:left="1440" w:header="1440" w:footer="1440" w:gutter="0"/>
          <w:pgNumType w:start="1"/>
          <w:cols w:space="720"/>
          <w:titlePg/>
          <w:docGrid w:linePitch="360"/>
        </w:sectPr>
      </w:pPr>
      <w:r>
        <w:rPr>
          <w:rFonts w:cs="Arial"/>
          <w:szCs w:val="22"/>
        </w:rPr>
        <w:t xml:space="preserve">In the vast majority of cases, </w:t>
      </w:r>
      <w:r w:rsidR="00AF2018" w:rsidRPr="00AF2018">
        <w:rPr>
          <w:rFonts w:cs="Arial"/>
          <w:szCs w:val="22"/>
        </w:rPr>
        <w:t>ITAAC inspection</w:t>
      </w:r>
      <w:r w:rsidR="003E222F">
        <w:rPr>
          <w:rFonts w:cs="Arial"/>
          <w:szCs w:val="22"/>
        </w:rPr>
        <w:t>s</w:t>
      </w:r>
      <w:r w:rsidR="00AF2018" w:rsidRPr="00AF2018">
        <w:rPr>
          <w:rFonts w:cs="Arial"/>
          <w:szCs w:val="22"/>
        </w:rPr>
        <w:t xml:space="preserve"> </w:t>
      </w:r>
      <w:r>
        <w:rPr>
          <w:rFonts w:cs="Arial"/>
          <w:szCs w:val="22"/>
        </w:rPr>
        <w:t>will take place onsite.  Exceptions to this policy will be handled in accordance with IMC 2506, Section 07.03.  I</w:t>
      </w:r>
      <w:r w:rsidR="003E222F">
        <w:rPr>
          <w:rFonts w:cs="Arial"/>
          <w:szCs w:val="22"/>
        </w:rPr>
        <w:t xml:space="preserve">f </w:t>
      </w:r>
      <w:r w:rsidR="00AE504C">
        <w:rPr>
          <w:rFonts w:cs="Arial"/>
          <w:szCs w:val="22"/>
        </w:rPr>
        <w:t xml:space="preserve">during the inspection planning process, </w:t>
      </w:r>
      <w:r w:rsidR="003E222F">
        <w:rPr>
          <w:rFonts w:cs="Arial"/>
          <w:szCs w:val="22"/>
        </w:rPr>
        <w:t>the licensee request</w:t>
      </w:r>
      <w:r>
        <w:rPr>
          <w:rFonts w:cs="Arial"/>
          <w:szCs w:val="22"/>
        </w:rPr>
        <w:t>s</w:t>
      </w:r>
      <w:r w:rsidR="003E222F">
        <w:rPr>
          <w:rFonts w:cs="Arial"/>
          <w:szCs w:val="22"/>
        </w:rPr>
        <w:t xml:space="preserve"> that</w:t>
      </w:r>
      <w:r w:rsidR="003E222F" w:rsidRPr="003E222F">
        <w:rPr>
          <w:rFonts w:cs="Arial"/>
          <w:szCs w:val="22"/>
        </w:rPr>
        <w:t xml:space="preserve"> </w:t>
      </w:r>
      <w:r>
        <w:rPr>
          <w:rFonts w:cs="Arial"/>
          <w:szCs w:val="22"/>
        </w:rPr>
        <w:t>an</w:t>
      </w:r>
      <w:r w:rsidR="003E222F" w:rsidRPr="003E222F">
        <w:rPr>
          <w:rFonts w:cs="Arial"/>
          <w:szCs w:val="22"/>
        </w:rPr>
        <w:t xml:space="preserve"> ITAAC inspection </w:t>
      </w:r>
      <w:r w:rsidR="003E222F">
        <w:rPr>
          <w:rFonts w:cs="Arial"/>
          <w:szCs w:val="22"/>
        </w:rPr>
        <w:t>be conducted at a licensee’s agent’s facility (e.g., at a Westinghouse facility)</w:t>
      </w:r>
      <w:r w:rsidR="003E222F" w:rsidRPr="003E222F">
        <w:rPr>
          <w:rFonts w:cs="Arial"/>
          <w:szCs w:val="22"/>
        </w:rPr>
        <w:t>, the</w:t>
      </w:r>
      <w:r w:rsidR="003E222F">
        <w:rPr>
          <w:rFonts w:cs="Arial"/>
          <w:szCs w:val="22"/>
        </w:rPr>
        <w:t>n, if practical, NRC inspector</w:t>
      </w:r>
      <w:r w:rsidR="003E222F" w:rsidRPr="003E222F">
        <w:rPr>
          <w:rFonts w:cs="Arial"/>
          <w:szCs w:val="22"/>
        </w:rPr>
        <w:t xml:space="preserve">s </w:t>
      </w:r>
      <w:r w:rsidR="003E222F">
        <w:rPr>
          <w:rFonts w:cs="Arial"/>
          <w:szCs w:val="22"/>
        </w:rPr>
        <w:t>sh</w:t>
      </w:r>
      <w:r w:rsidR="003E222F" w:rsidRPr="003E222F">
        <w:rPr>
          <w:rFonts w:cs="Arial"/>
          <w:szCs w:val="22"/>
        </w:rPr>
        <w:t xml:space="preserve">ould </w:t>
      </w:r>
      <w:r w:rsidR="003E222F">
        <w:rPr>
          <w:rFonts w:cs="Arial"/>
          <w:szCs w:val="22"/>
        </w:rPr>
        <w:t>conduct the inspection at the agent’s facility</w:t>
      </w:r>
      <w:r>
        <w:rPr>
          <w:rFonts w:cs="Arial"/>
          <w:szCs w:val="22"/>
        </w:rPr>
        <w:t>, provided the requirements in Section 07.03 are met.  In this case, i</w:t>
      </w:r>
      <w:r w:rsidR="003E222F" w:rsidRPr="003E222F">
        <w:rPr>
          <w:rFonts w:cs="Arial"/>
          <w:szCs w:val="22"/>
        </w:rPr>
        <w:t xml:space="preserve">t is </w:t>
      </w:r>
      <w:r w:rsidR="003E222F">
        <w:rPr>
          <w:rFonts w:cs="Arial"/>
          <w:szCs w:val="22"/>
        </w:rPr>
        <w:t>NRC’s expectation that</w:t>
      </w:r>
      <w:r w:rsidR="003E222F" w:rsidRPr="003E222F">
        <w:rPr>
          <w:rFonts w:cs="Arial"/>
          <w:szCs w:val="22"/>
        </w:rPr>
        <w:t xml:space="preserve"> the licensee </w:t>
      </w:r>
      <w:r w:rsidR="003E222F">
        <w:rPr>
          <w:rFonts w:cs="Arial"/>
          <w:szCs w:val="22"/>
        </w:rPr>
        <w:t>will</w:t>
      </w:r>
      <w:r w:rsidR="003E222F" w:rsidRPr="003E222F">
        <w:rPr>
          <w:rFonts w:cs="Arial"/>
          <w:szCs w:val="22"/>
        </w:rPr>
        <w:t xml:space="preserve"> ensure that all documentation that supports </w:t>
      </w:r>
    </w:p>
    <w:p w:rsidR="00AF2018" w:rsidRPr="00C000F2" w:rsidRDefault="003E222F" w:rsidP="00480AF0">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roofErr w:type="gramStart"/>
      <w:r w:rsidRPr="003E222F">
        <w:rPr>
          <w:rFonts w:cs="Arial"/>
          <w:szCs w:val="22"/>
        </w:rPr>
        <w:lastRenderedPageBreak/>
        <w:t>process</w:t>
      </w:r>
      <w:proofErr w:type="gramEnd"/>
      <w:r w:rsidRPr="003E222F">
        <w:rPr>
          <w:rFonts w:cs="Arial"/>
          <w:szCs w:val="22"/>
        </w:rPr>
        <w:t xml:space="preserve">, design/development activities, testing, etc. is available </w:t>
      </w:r>
      <w:r>
        <w:rPr>
          <w:rFonts w:cs="Arial"/>
          <w:szCs w:val="22"/>
        </w:rPr>
        <w:t>at the agent’s facility</w:t>
      </w:r>
      <w:r w:rsidRPr="003E222F">
        <w:rPr>
          <w:rFonts w:cs="Arial"/>
          <w:szCs w:val="22"/>
        </w:rPr>
        <w:t xml:space="preserve">, </w:t>
      </w:r>
      <w:r>
        <w:rPr>
          <w:rFonts w:cs="Arial"/>
          <w:szCs w:val="22"/>
        </w:rPr>
        <w:t>and that the appropriate personnel will be present</w:t>
      </w:r>
      <w:r w:rsidRPr="003E222F">
        <w:rPr>
          <w:rFonts w:cs="Arial"/>
          <w:szCs w:val="22"/>
        </w:rPr>
        <w:t xml:space="preserve"> to facilitate responding to inspection issues.</w:t>
      </w:r>
    </w:p>
    <w:p w:rsidR="009C5A9B" w:rsidRPr="00C000F2" w:rsidRDefault="009C5A9B" w:rsidP="00480AF0">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b/>
      </w:r>
    </w:p>
    <w:p w:rsidR="009B2909" w:rsidRDefault="009C5A9B">
      <w:pPr>
        <w:tabs>
          <w:tab w:val="left" w:pos="0"/>
          <w:tab w:val="left" w:pos="126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A03.01.0</w:t>
      </w:r>
      <w:r w:rsidR="00B75A80">
        <w:rPr>
          <w:rFonts w:cs="Arial"/>
          <w:szCs w:val="22"/>
        </w:rPr>
        <w:t>4</w:t>
      </w:r>
      <w:r w:rsidRPr="00C000F2">
        <w:rPr>
          <w:rFonts w:cs="Arial"/>
          <w:szCs w:val="22"/>
        </w:rPr>
        <w:tab/>
      </w:r>
      <w:r w:rsidRPr="00C000F2">
        <w:rPr>
          <w:rFonts w:cs="Arial"/>
          <w:szCs w:val="22"/>
          <w:u w:val="single"/>
        </w:rPr>
        <w:t>Inspection Coordination</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The senior CRI and the Region II Division of Construction Projects must be kept advised of regional and headquarters inspectors’ activities at the facility. </w:t>
      </w:r>
      <w:r w:rsidR="002B3A5D">
        <w:rPr>
          <w:rFonts w:cs="Arial"/>
          <w:szCs w:val="22"/>
        </w:rPr>
        <w:t xml:space="preserve"> </w:t>
      </w:r>
      <w:r w:rsidRPr="00C000F2">
        <w:rPr>
          <w:rFonts w:cs="Arial"/>
          <w:szCs w:val="22"/>
        </w:rPr>
        <w:t xml:space="preserve">The associated regional branch chief must ensure coordination of regional and headquarters inspection activities </w:t>
      </w:r>
      <w:r w:rsidR="004F24C1" w:rsidRPr="00C000F2">
        <w:rPr>
          <w:rFonts w:cs="Arial"/>
          <w:szCs w:val="22"/>
        </w:rPr>
        <w:t>using the guidance for visits to operating sites provided in</w:t>
      </w:r>
      <w:r w:rsidRPr="00C000F2">
        <w:rPr>
          <w:rFonts w:cs="Arial"/>
          <w:szCs w:val="22"/>
        </w:rPr>
        <w:t xml:space="preserve"> IMC 0301, "Coordination of NRC Visits to Commercial Reactor Sites."</w:t>
      </w:r>
    </w:p>
    <w:p w:rsidR="00B75A80" w:rsidRDefault="00B75A80" w:rsidP="00480AF0">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Regional and headquarters-based inspectors should contact the senior CRI or the Senior Project Inspector before each inspection to get information concerning the availability of specific licensee personnel, the status of construction activities that may affect the planned inspection and the status of allegations at the facility.  In addition, they should contact the senior CRI as soon as is convenient after they arrive at the site to ensure a coordinated NRC presence at the facility and </w:t>
      </w:r>
      <w:r w:rsidR="00AE504C">
        <w:rPr>
          <w:rFonts w:cs="Arial"/>
          <w:szCs w:val="22"/>
        </w:rPr>
        <w:t xml:space="preserve">the planned date and time </w:t>
      </w:r>
      <w:r w:rsidRPr="00C000F2">
        <w:rPr>
          <w:rFonts w:cs="Arial"/>
          <w:szCs w:val="22"/>
        </w:rPr>
        <w:t>for the exit interview with the licensee.</w:t>
      </w:r>
      <w:r w:rsidR="002B3A5D">
        <w:rPr>
          <w:rFonts w:cs="Arial"/>
          <w:szCs w:val="22"/>
        </w:rPr>
        <w:t xml:space="preserve"> </w:t>
      </w:r>
      <w:r w:rsidRPr="00C000F2">
        <w:rPr>
          <w:rFonts w:cs="Arial"/>
          <w:szCs w:val="22"/>
        </w:rPr>
        <w:t xml:space="preserve"> The senior CRI should inform the regional and headquarters inspectors of any unique activities in progress and offer specific inspection suggestions. </w:t>
      </w:r>
      <w:r w:rsidR="002B3A5D">
        <w:rPr>
          <w:rFonts w:cs="Arial"/>
          <w:szCs w:val="22"/>
        </w:rPr>
        <w:t xml:space="preserve"> </w:t>
      </w:r>
      <w:r w:rsidRPr="00C000F2">
        <w:rPr>
          <w:rFonts w:cs="Arial"/>
          <w:szCs w:val="22"/>
        </w:rPr>
        <w:t>The regional and headquarters inspectors should brief the senior CRI about the results of their inspection before the exit meeting with the licensee’s management.  The senior CRI (or CRI in his/her absence) should attend all exit meetings where significant issues are expected to be discussed.</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126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A03.01.0</w:t>
      </w:r>
      <w:r w:rsidR="00AE504C">
        <w:rPr>
          <w:rFonts w:cs="Arial"/>
          <w:szCs w:val="22"/>
        </w:rPr>
        <w:t>5</w:t>
      </w:r>
      <w:r w:rsidRPr="00C000F2">
        <w:rPr>
          <w:rFonts w:cs="Arial"/>
          <w:szCs w:val="22"/>
        </w:rPr>
        <w:tab/>
      </w:r>
      <w:r w:rsidRPr="00C000F2">
        <w:rPr>
          <w:rFonts w:cs="Arial"/>
          <w:szCs w:val="22"/>
          <w:u w:val="single"/>
        </w:rPr>
        <w:t>Third Party Assistance</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Refer to IMC 2515, “Light-Water Reactor Inspection Program Operations Phase,” </w:t>
      </w:r>
      <w:r w:rsidR="000B0A8D">
        <w:rPr>
          <w:rFonts w:cs="Arial"/>
          <w:szCs w:val="22"/>
        </w:rPr>
        <w:t xml:space="preserve">Section 11-04 </w:t>
      </w:r>
      <w:r w:rsidRPr="00C000F2">
        <w:rPr>
          <w:rFonts w:cs="Arial"/>
          <w:szCs w:val="22"/>
        </w:rPr>
        <w:t>for guidance regarding third party assistance requests.</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1440"/>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A03.02</w:t>
      </w:r>
      <w:r w:rsidRPr="00C000F2">
        <w:rPr>
          <w:rFonts w:cs="Arial"/>
          <w:szCs w:val="22"/>
        </w:rPr>
        <w:tab/>
        <w:t xml:space="preserve">  GENERAL INSPECTION POLICIES</w:t>
      </w: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b/>
      </w:r>
    </w:p>
    <w:p w:rsidR="009B2909" w:rsidRDefault="009C5A9B">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A03.02.01</w:t>
      </w:r>
      <w:r w:rsidRPr="00C000F2">
        <w:rPr>
          <w:rFonts w:cs="Arial"/>
          <w:szCs w:val="22"/>
        </w:rPr>
        <w:tab/>
      </w:r>
      <w:r w:rsidRPr="00C000F2">
        <w:rPr>
          <w:rFonts w:cs="Arial"/>
          <w:szCs w:val="22"/>
          <w:u w:val="single"/>
        </w:rPr>
        <w:t>Management Entrance and Exit Meetings</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0B0A8D" w:rsidP="000B0A8D">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rPr>
          <w:rFonts w:cs="Arial"/>
          <w:szCs w:val="22"/>
        </w:rPr>
      </w:pPr>
      <w:r w:rsidRPr="000B0A8D">
        <w:rPr>
          <w:rFonts w:cs="Arial"/>
          <w:szCs w:val="22"/>
        </w:rPr>
        <w:t xml:space="preserve">Effective communication is critical for overall agency success. For NRC inspectors, the inspection entrance and exit meetings are the primary opportunities to communicate issues with licensees. </w:t>
      </w:r>
      <w:r>
        <w:rPr>
          <w:rFonts w:cs="Arial"/>
          <w:szCs w:val="22"/>
        </w:rPr>
        <w:t xml:space="preserve"> </w:t>
      </w:r>
      <w:r w:rsidRPr="000B0A8D">
        <w:rPr>
          <w:rFonts w:cs="Arial"/>
          <w:szCs w:val="22"/>
        </w:rPr>
        <w:t>Besides communicating effectively, inspectors, as Government officials, have additional requirements to follow during entrance and exit meetings to ensure that proprietary data and safeguarded information are not disclosed and that information is shared with the public when appropriate.</w:t>
      </w:r>
    </w:p>
    <w:p w:rsidR="000B0A8D" w:rsidRDefault="000B0A8D" w:rsidP="000B0A8D">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rPr>
          <w:rFonts w:cs="Arial"/>
          <w:szCs w:val="22"/>
        </w:rPr>
      </w:pPr>
    </w:p>
    <w:p w:rsidR="000B0A8D" w:rsidRDefault="000B0A8D" w:rsidP="000B0A8D">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rPr>
          <w:rFonts w:cs="Arial"/>
          <w:szCs w:val="22"/>
        </w:rPr>
      </w:pPr>
      <w:r w:rsidRPr="000B0A8D">
        <w:rPr>
          <w:rFonts w:cs="Arial"/>
          <w:szCs w:val="22"/>
        </w:rPr>
        <w:t>Refer to IMC 2515</w:t>
      </w:r>
      <w:r>
        <w:rPr>
          <w:rFonts w:cs="Arial"/>
          <w:szCs w:val="22"/>
        </w:rPr>
        <w:t>, Section 12-01</w:t>
      </w:r>
      <w:r w:rsidRPr="000B0A8D">
        <w:rPr>
          <w:rFonts w:cs="Arial"/>
          <w:szCs w:val="22"/>
        </w:rPr>
        <w:t xml:space="preserve"> for guidance regarding</w:t>
      </w:r>
      <w:r>
        <w:rPr>
          <w:rFonts w:cs="Arial"/>
          <w:szCs w:val="22"/>
        </w:rPr>
        <w:t xml:space="preserve"> management entrance and exit meetings.</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A03.02.02</w:t>
      </w:r>
      <w:r w:rsidRPr="00C000F2">
        <w:rPr>
          <w:rFonts w:cs="Arial"/>
          <w:szCs w:val="22"/>
        </w:rPr>
        <w:tab/>
      </w:r>
      <w:r w:rsidRPr="00C000F2">
        <w:rPr>
          <w:rFonts w:cs="Arial"/>
          <w:szCs w:val="22"/>
          <w:u w:val="single"/>
        </w:rPr>
        <w:t>Findings Outside of Inspector’s Qualifications</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0B0A8D">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0B0A8D">
        <w:rPr>
          <w:rFonts w:cs="Arial"/>
          <w:szCs w:val="22"/>
        </w:rPr>
        <w:t>Refer to IMC 2515</w:t>
      </w:r>
      <w:r>
        <w:rPr>
          <w:rFonts w:cs="Arial"/>
          <w:szCs w:val="22"/>
        </w:rPr>
        <w:t xml:space="preserve">, </w:t>
      </w:r>
      <w:r w:rsidRPr="000B0A8D">
        <w:rPr>
          <w:rFonts w:cs="Arial"/>
          <w:szCs w:val="22"/>
        </w:rPr>
        <w:t>Section 1</w:t>
      </w:r>
      <w:r>
        <w:rPr>
          <w:rFonts w:cs="Arial"/>
          <w:szCs w:val="22"/>
        </w:rPr>
        <w:t>2</w:t>
      </w:r>
      <w:r w:rsidRPr="000B0A8D">
        <w:rPr>
          <w:rFonts w:cs="Arial"/>
          <w:szCs w:val="22"/>
        </w:rPr>
        <w:t>-04 for guidance regarding findings outside of inspector’s qualifications.</w:t>
      </w:r>
    </w:p>
    <w:p w:rsidR="002B3A5D" w:rsidRDefault="002B3A5D" w:rsidP="00480AF0">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sectPr w:rsidR="002B3A5D" w:rsidSect="0024615B">
          <w:footerReference w:type="first" r:id="rId40"/>
          <w:pgSz w:w="12240" w:h="15840"/>
          <w:pgMar w:top="1440" w:right="1440" w:bottom="1440" w:left="1440" w:header="1440" w:footer="1440" w:gutter="0"/>
          <w:cols w:space="720"/>
          <w:titlePg/>
          <w:docGrid w:linePitch="360"/>
        </w:sectPr>
      </w:pPr>
    </w:p>
    <w:p w:rsidR="009B2909" w:rsidRDefault="009C5A9B">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lastRenderedPageBreak/>
        <w:t>A03.02.03</w:t>
      </w:r>
      <w:r w:rsidRPr="00C000F2">
        <w:rPr>
          <w:rFonts w:cs="Arial"/>
          <w:szCs w:val="22"/>
        </w:rPr>
        <w:tab/>
      </w:r>
      <w:r w:rsidRPr="00C000F2">
        <w:rPr>
          <w:rFonts w:cs="Arial"/>
          <w:szCs w:val="22"/>
          <w:u w:val="single"/>
        </w:rPr>
        <w:t>Event Response</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Licensees often notify inspectors of events or conditions in anticipation of the inspectors’ interest in the issue, but such notifications do not exempt the licensee from reporting events and conditions through the required regulatory processes.  The licensee should be made aware that documents that it gives to inspectors are subject to Freedom of Information Act requests and may be placed in the Public Document Room.</w:t>
      </w:r>
    </w:p>
    <w:p w:rsidR="000B0A8D" w:rsidRDefault="000B0A8D">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0B0A8D" w:rsidRDefault="000B0A8D">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Pr>
          <w:rFonts w:cs="Arial"/>
          <w:szCs w:val="22"/>
        </w:rPr>
        <w:t xml:space="preserve">Refer to IMC 2504, Appendix C for guidance regarding the </w:t>
      </w:r>
      <w:r w:rsidRPr="000B0A8D">
        <w:rPr>
          <w:rFonts w:cs="Arial"/>
          <w:szCs w:val="22"/>
        </w:rPr>
        <w:t xml:space="preserve">decision-making process for Regional and Headquarters staff to use in planning </w:t>
      </w:r>
      <w:r>
        <w:rPr>
          <w:rFonts w:cs="Arial"/>
          <w:szCs w:val="22"/>
        </w:rPr>
        <w:t xml:space="preserve">an </w:t>
      </w:r>
      <w:r w:rsidRPr="000B0A8D">
        <w:rPr>
          <w:rFonts w:cs="Arial"/>
          <w:szCs w:val="22"/>
        </w:rPr>
        <w:t xml:space="preserve">appropriate </w:t>
      </w:r>
      <w:r>
        <w:rPr>
          <w:rFonts w:cs="Arial"/>
          <w:szCs w:val="22"/>
        </w:rPr>
        <w:t xml:space="preserve">response to </w:t>
      </w:r>
      <w:r w:rsidRPr="000B0A8D">
        <w:rPr>
          <w:rFonts w:cs="Arial"/>
          <w:szCs w:val="22"/>
        </w:rPr>
        <w:t>potentially significant, non-performance related, issues or events at reactor construction sites.</w:t>
      </w:r>
    </w:p>
    <w:p w:rsidR="009B2909" w:rsidRDefault="009B2909">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A03.02.04</w:t>
      </w:r>
      <w:r w:rsidRPr="00C000F2">
        <w:rPr>
          <w:rFonts w:cs="Arial"/>
          <w:szCs w:val="22"/>
        </w:rPr>
        <w:tab/>
      </w:r>
      <w:r w:rsidRPr="00C000F2">
        <w:rPr>
          <w:rFonts w:cs="Arial"/>
          <w:szCs w:val="22"/>
          <w:u w:val="single"/>
        </w:rPr>
        <w:t xml:space="preserve">Communication </w:t>
      </w:r>
      <w:proofErr w:type="gramStart"/>
      <w:r w:rsidRPr="00C000F2">
        <w:rPr>
          <w:rFonts w:cs="Arial"/>
          <w:szCs w:val="22"/>
          <w:u w:val="single"/>
        </w:rPr>
        <w:t>With</w:t>
      </w:r>
      <w:proofErr w:type="gramEnd"/>
      <w:r w:rsidRPr="00C000F2">
        <w:rPr>
          <w:rFonts w:cs="Arial"/>
          <w:szCs w:val="22"/>
          <w:u w:val="single"/>
        </w:rPr>
        <w:t xml:space="preserve"> Local Public Officials</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firstLine="270"/>
        <w:rPr>
          <w:rFonts w:cs="Arial"/>
          <w:szCs w:val="22"/>
        </w:rPr>
      </w:pPr>
    </w:p>
    <w:p w:rsidR="009B2909" w:rsidRDefault="000B0A8D">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0B0A8D">
        <w:rPr>
          <w:rFonts w:cs="Arial"/>
          <w:szCs w:val="22"/>
        </w:rPr>
        <w:t>Refer to IMC 2515, Section 12-0</w:t>
      </w:r>
      <w:r>
        <w:rPr>
          <w:rFonts w:cs="Arial"/>
          <w:szCs w:val="22"/>
        </w:rPr>
        <w:t>5</w:t>
      </w:r>
      <w:r w:rsidRPr="000B0A8D">
        <w:rPr>
          <w:rFonts w:cs="Arial"/>
          <w:szCs w:val="22"/>
        </w:rPr>
        <w:t xml:space="preserve"> for guidance regarding</w:t>
      </w:r>
      <w:r>
        <w:rPr>
          <w:rFonts w:cs="Arial"/>
          <w:szCs w:val="22"/>
        </w:rPr>
        <w:t xml:space="preserve"> communications with local public officials.</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A03.02.05</w:t>
      </w:r>
      <w:r w:rsidRPr="00C000F2">
        <w:rPr>
          <w:rFonts w:cs="Arial"/>
          <w:szCs w:val="22"/>
        </w:rPr>
        <w:tab/>
      </w:r>
      <w:r w:rsidRPr="00C000F2">
        <w:rPr>
          <w:rFonts w:cs="Arial"/>
          <w:szCs w:val="22"/>
          <w:u w:val="single"/>
        </w:rPr>
        <w:t>Witnessing Unsafe Situations</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0B0A8D">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0B0A8D">
        <w:rPr>
          <w:rFonts w:cs="Arial"/>
          <w:szCs w:val="22"/>
        </w:rPr>
        <w:t>Refer to IMC 2515, Section 12-0</w:t>
      </w:r>
      <w:r>
        <w:rPr>
          <w:rFonts w:cs="Arial"/>
          <w:szCs w:val="22"/>
        </w:rPr>
        <w:t>6</w:t>
      </w:r>
      <w:r w:rsidRPr="000B0A8D">
        <w:rPr>
          <w:rFonts w:cs="Arial"/>
          <w:szCs w:val="22"/>
        </w:rPr>
        <w:t xml:space="preserve"> for guidance regarding</w:t>
      </w:r>
      <w:r>
        <w:rPr>
          <w:rFonts w:cs="Arial"/>
          <w:szCs w:val="22"/>
        </w:rPr>
        <w:t xml:space="preserve"> witnessing unsafe situations.</w:t>
      </w:r>
    </w:p>
    <w:p w:rsidR="009B2909" w:rsidRDefault="009B2909">
      <w:pPr>
        <w:tabs>
          <w:tab w:val="left" w:pos="806"/>
          <w:tab w:val="left" w:pos="2070"/>
          <w:tab w:val="left" w:pos="2707"/>
          <w:tab w:val="left" w:pos="3240"/>
          <w:tab w:val="left" w:pos="3874"/>
          <w:tab w:val="left" w:pos="4507"/>
          <w:tab w:val="left" w:pos="5040"/>
          <w:tab w:val="left" w:pos="5674"/>
          <w:tab w:val="left" w:pos="6307"/>
          <w:tab w:val="left" w:pos="7474"/>
          <w:tab w:val="left" w:pos="8107"/>
          <w:tab w:val="left" w:pos="9360"/>
        </w:tabs>
        <w:ind w:left="2070" w:hanging="1800"/>
        <w:rPr>
          <w:rFonts w:cs="Arial"/>
          <w:szCs w:val="22"/>
        </w:rPr>
      </w:pPr>
    </w:p>
    <w:p w:rsidR="009B2909" w:rsidRDefault="009C5A9B">
      <w:pPr>
        <w:tabs>
          <w:tab w:val="left" w:pos="1440"/>
          <w:tab w:val="left" w:pos="2707"/>
          <w:tab w:val="left" w:pos="3240"/>
          <w:tab w:val="left" w:pos="3874"/>
          <w:tab w:val="left" w:pos="4507"/>
          <w:tab w:val="left" w:pos="5040"/>
          <w:tab w:val="left" w:pos="5674"/>
          <w:tab w:val="left" w:pos="6307"/>
          <w:tab w:val="left" w:pos="7474"/>
          <w:tab w:val="left" w:pos="8107"/>
          <w:tab w:val="left" w:pos="9360"/>
        </w:tabs>
        <w:ind w:left="1440" w:hanging="1440"/>
        <w:rPr>
          <w:rFonts w:cs="Arial"/>
          <w:szCs w:val="22"/>
        </w:rPr>
      </w:pPr>
      <w:r w:rsidRPr="00C000F2">
        <w:rPr>
          <w:rFonts w:cs="Arial"/>
          <w:szCs w:val="22"/>
        </w:rPr>
        <w:t>A03.02.06</w:t>
      </w:r>
      <w:r w:rsidRPr="00C000F2">
        <w:rPr>
          <w:rFonts w:cs="Arial"/>
          <w:szCs w:val="22"/>
        </w:rPr>
        <w:tab/>
      </w:r>
      <w:r w:rsidRPr="00C000F2">
        <w:rPr>
          <w:rFonts w:cs="Arial"/>
          <w:szCs w:val="22"/>
          <w:u w:val="single"/>
        </w:rPr>
        <w:t>Memoranda of Understanding with the Occupational Safety and Health Administration</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firstLine="270"/>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In general, OSHA has jurisdiction over plant conditions that result in an occupational risk, but do not affect the safety of licensed radioactive materials.  For example, in a construction environment, there might be exposure to toxic non-radioactive materials and other industrial hazards.  IMC 1007, “Interfacing Activities </w:t>
      </w:r>
      <w:proofErr w:type="gramStart"/>
      <w:r w:rsidRPr="00C000F2">
        <w:rPr>
          <w:rFonts w:cs="Arial"/>
          <w:szCs w:val="22"/>
        </w:rPr>
        <w:t>Between</w:t>
      </w:r>
      <w:proofErr w:type="gramEnd"/>
      <w:r w:rsidRPr="00C000F2">
        <w:rPr>
          <w:rFonts w:cs="Arial"/>
          <w:szCs w:val="22"/>
        </w:rPr>
        <w:t xml:space="preserve"> Regional Offices of NRC and OSHA,” contains specific guidance to be used to implement the M</w:t>
      </w:r>
      <w:r w:rsidR="008E133F">
        <w:rPr>
          <w:rFonts w:cs="Arial"/>
          <w:szCs w:val="22"/>
        </w:rPr>
        <w:t>emorandum of Understanding between OSHA and the NRC</w:t>
      </w:r>
      <w:r w:rsidRPr="00C000F2">
        <w:rPr>
          <w:rFonts w:cs="Arial"/>
          <w:szCs w:val="22"/>
        </w:rPr>
        <w:t>.</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A03.03</w:t>
      </w:r>
      <w:r w:rsidRPr="00C000F2">
        <w:rPr>
          <w:rFonts w:cs="Arial"/>
          <w:szCs w:val="22"/>
        </w:rPr>
        <w:tab/>
        <w:t xml:space="preserve"> CONSTRUCTION RESIDENT INSPECTOR PROGRAM</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rsidP="00D71B21">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The CRI program requires the selectees to be qualified under </w:t>
      </w:r>
      <w:r w:rsidR="004F24C1" w:rsidRPr="00C000F2">
        <w:rPr>
          <w:rFonts w:cs="Arial"/>
          <w:szCs w:val="22"/>
        </w:rPr>
        <w:t>I</w:t>
      </w:r>
      <w:r w:rsidRPr="00C000F2">
        <w:rPr>
          <w:rFonts w:cs="Arial"/>
          <w:szCs w:val="22"/>
        </w:rPr>
        <w:t xml:space="preserve">MC 1252, “Construction Inspector Training and Qualification Program.”  The selection of CRIs will be made by </w:t>
      </w:r>
      <w:r w:rsidR="003C7A30" w:rsidRPr="00C000F2">
        <w:rPr>
          <w:rFonts w:cs="Arial"/>
          <w:szCs w:val="22"/>
        </w:rPr>
        <w:t xml:space="preserve">Region II </w:t>
      </w:r>
      <w:r w:rsidRPr="00C000F2">
        <w:rPr>
          <w:rFonts w:cs="Arial"/>
          <w:szCs w:val="22"/>
        </w:rPr>
        <w:t xml:space="preserve">management personnel.  Staffing levels at the construction resident offices will depend on many factors but will largely be based on the amount and type of safety-related (ITAAC) activities occurring on-site.  </w:t>
      </w:r>
    </w:p>
    <w:p w:rsidR="009B2909" w:rsidRDefault="009B2909">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9B2909" w:rsidRDefault="009C5A9B">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C000F2">
        <w:rPr>
          <w:rFonts w:cs="Arial"/>
          <w:szCs w:val="22"/>
        </w:rPr>
        <w:t xml:space="preserve">Most construction sites will be co-located with an existing operating reactor site that will have its own resident inspection staff.  The activities at the construction sites must not be allowed to detract from the safety oversight responsibilities the NRC has toward the nearby operating facilities.  In addition, the inspection programs for construction and operating sites are significantly different from each </w:t>
      </w:r>
      <w:proofErr w:type="gramStart"/>
      <w:r w:rsidRPr="00C000F2">
        <w:rPr>
          <w:rFonts w:cs="Arial"/>
          <w:szCs w:val="22"/>
        </w:rPr>
        <w:t>other</w:t>
      </w:r>
      <w:r w:rsidR="00D71B21">
        <w:rPr>
          <w:rFonts w:cs="Arial"/>
          <w:szCs w:val="22"/>
        </w:rPr>
        <w:t>,</w:t>
      </w:r>
      <w:proofErr w:type="gramEnd"/>
      <w:r w:rsidRPr="00C000F2">
        <w:rPr>
          <w:rFonts w:cs="Arial"/>
          <w:szCs w:val="22"/>
        </w:rPr>
        <w:t xml:space="preserve"> and the training and qualifications for CRIs are different than for operating reactor resident inspectors.  Thus, the NRC has committed to keeping the CIP separate from the operational inspection program.</w:t>
      </w:r>
    </w:p>
    <w:p w:rsidR="009B2909" w:rsidRDefault="009B2909">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A53457" w:rsidRDefault="00A53457" w:rsidP="00AF2018">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2"/>
        </w:rPr>
        <w:sectPr w:rsidR="00A53457" w:rsidSect="0024615B">
          <w:pgSz w:w="12240" w:h="15840"/>
          <w:pgMar w:top="1440" w:right="1440" w:bottom="1440" w:left="1440" w:header="1440" w:footer="1440" w:gutter="0"/>
          <w:cols w:space="720"/>
          <w:titlePg/>
          <w:docGrid w:linePitch="360"/>
        </w:sectPr>
      </w:pPr>
    </w:p>
    <w:p w:rsidR="009B2909" w:rsidRDefault="009C5A9B">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C000F2">
        <w:rPr>
          <w:rFonts w:cs="Arial"/>
          <w:szCs w:val="22"/>
        </w:rPr>
        <w:lastRenderedPageBreak/>
        <w:t>The amount of official interaction between the construction and operating facilities should be minimal.  There may be a need for both the construction and operational resident inspectors to be knowledgeable about issues that can affect both areas.  Allegations, environmental issues, security and emergency response programs, etc., are examples of potentially common issues.  Generally, the construction resident inspector will not be expected to provide backup site coverage for the operations resident inspector(s).  The construction resident inspectors will not normally be expected to respond to a plant event and will not be designated as a back-up responder for the operating reactor.  However, the construction residents (as well as any other qualified NRC inspectors) could be directed to provide coverage for a site event if they are on site and no operating resident inspectors are available, at least until the operating resident inspection staff can arrive on site.</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Cs w:val="22"/>
        </w:rPr>
      </w:pPr>
    </w:p>
    <w:p w:rsidR="009B2909" w:rsidRDefault="009C5A9B">
      <w:pPr>
        <w:tabs>
          <w:tab w:val="left" w:pos="0"/>
          <w:tab w:val="left" w:pos="274"/>
          <w:tab w:val="left" w:pos="806"/>
          <w:tab w:val="left" w:pos="2056"/>
          <w:tab w:val="left" w:pos="2707"/>
          <w:tab w:val="left" w:pos="3264"/>
          <w:tab w:val="left" w:pos="3868"/>
          <w:tab w:val="left" w:pos="4507"/>
          <w:tab w:val="left" w:pos="5040"/>
          <w:tab w:val="left" w:pos="5680"/>
          <w:tab w:val="left" w:pos="6284"/>
          <w:tab w:val="left" w:pos="7492"/>
          <w:tab w:val="left" w:pos="8096"/>
          <w:tab w:val="left" w:pos="8726"/>
        </w:tabs>
        <w:rPr>
          <w:rFonts w:cs="Arial"/>
          <w:szCs w:val="22"/>
        </w:rPr>
      </w:pPr>
      <w:r w:rsidRPr="00C000F2">
        <w:rPr>
          <w:rFonts w:cs="Arial"/>
          <w:szCs w:val="22"/>
        </w:rPr>
        <w:t>Site coverage requirements and back shift inspections by resident and regional inspectors during construction will be determined by Region II management.</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All CRI</w:t>
      </w:r>
      <w:r w:rsidR="004F24C1" w:rsidRPr="00C000F2">
        <w:rPr>
          <w:rFonts w:cs="Arial"/>
          <w:szCs w:val="22"/>
        </w:rPr>
        <w:t>s</w:t>
      </w:r>
      <w:r w:rsidRPr="00C000F2">
        <w:rPr>
          <w:rFonts w:cs="Arial"/>
          <w:szCs w:val="22"/>
        </w:rPr>
        <w:t xml:space="preserve"> will stipulate a seven-year maximum tour length. This policy does not preclude CRIs from relocating for promotions, voluntary reassignments, or management-directed reassignments.  </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CRIs are expected to relocate site assignment after 7 years.  CRIs due to rotate during the winter months or early spring may be granted an extension to the summer months with Regional Administrator approval.   CRIs may be extended to no later than one year beyond completion of start-up testing of the last unit completed at a construction site with Regional Administrator approval.  Any extensions beyond one year after start-up testing of the last unit completed at the site must be approved by the Deputy Executive Director for Reactor and Preparedness Programs (DEDR). </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As CRIs approach the 7-year point at a site, the agency will consider inspector requests for a lateral transfer.  Earlier transfers can be made when consistent with agency needs. In either case, </w:t>
      </w:r>
      <w:r w:rsidR="00DB0A64" w:rsidRPr="00C000F2">
        <w:rPr>
          <w:rFonts w:cs="Arial"/>
          <w:szCs w:val="22"/>
        </w:rPr>
        <w:t>C</w:t>
      </w:r>
      <w:r w:rsidRPr="00C000F2">
        <w:rPr>
          <w:rFonts w:cs="Arial"/>
          <w:szCs w:val="22"/>
        </w:rPr>
        <w:t>RIs are encouraged to make their desires and career goals known to their management as far in advance as possible.</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As CRIs approach the completion of construction, the agency will consider inspector requests for a lateral transfer or reassignment to an Operational Resident Inspector (ORI).  In either case, CRIs are encouraged to make their desires and career goals known to their management as far in advance as possible.</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CRIs should not normally be reassigned to the same facility (after having been an ORI or CRI) even after an intervening assignment.  Reassignments may be made to co-located facilities that would cause CRIs to interact with different licensee</w:t>
      </w:r>
      <w:ins w:id="810" w:author="Author" w:date="2014-08-11T14:54:00Z">
        <w:r w:rsidR="00EC68D3">
          <w:rPr>
            <w:rFonts w:cs="Arial"/>
            <w:szCs w:val="22"/>
          </w:rPr>
          <w:t xml:space="preserve"> </w:t>
        </w:r>
        <w:r w:rsidR="00EC68D3" w:rsidRPr="00EC68D3">
          <w:rPr>
            <w:rFonts w:cs="Arial"/>
            <w:szCs w:val="22"/>
          </w:rPr>
          <w:t>management (e.g., reassignment from an operating unit to a unit under construction at the same facility). In this case, the 7-year site time would be reset</w:t>
        </w:r>
      </w:ins>
      <w:r w:rsidRPr="00C000F2">
        <w:rPr>
          <w:rFonts w:cs="Arial"/>
          <w:szCs w:val="22"/>
        </w:rPr>
        <w:t>.</w:t>
      </w:r>
      <w:r w:rsidR="00EC68D3">
        <w:rPr>
          <w:rFonts w:cs="Arial"/>
          <w:szCs w:val="22"/>
        </w:rPr>
        <w:t xml:space="preserve">  </w:t>
      </w:r>
      <w:r w:rsidRPr="00C000F2">
        <w:rPr>
          <w:rFonts w:cs="Arial"/>
          <w:szCs w:val="22"/>
        </w:rPr>
        <w:t>This policy applies to total site tour length and it is not affected by a promotion from resident inspector to senior resident inspector at an operating or construction site.</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CRIs should not be assigned to a different location within the first four years after relocating unless specifically approved by the DEDR or based on identified agency needs. </w:t>
      </w: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This policy applies to the Resident and Senior Resident Inspectors assigned at any of the reactor sites (construction or operating), fuel facilities, and gaseous diffusion plants. </w:t>
      </w:r>
    </w:p>
    <w:p w:rsidR="00253795" w:rsidRDefault="00253795">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253795" w:rsidRDefault="00253795">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ind w:left="1440" w:hanging="1440"/>
        <w:rPr>
          <w:rFonts w:cs="Arial"/>
          <w:szCs w:val="22"/>
        </w:rPr>
      </w:pPr>
      <w:r w:rsidRPr="00C000F2">
        <w:rPr>
          <w:rFonts w:cs="Arial"/>
          <w:szCs w:val="22"/>
        </w:rPr>
        <w:t>A03.04</w:t>
      </w:r>
      <w:r w:rsidRPr="00C000F2">
        <w:rPr>
          <w:rFonts w:cs="Arial"/>
          <w:szCs w:val="22"/>
        </w:rPr>
        <w:tab/>
        <w:t xml:space="preserve"> INSPECTION PROGRAM MODIFICATIONS IN EVENT OF A PANDEMIC</w:t>
      </w:r>
    </w:p>
    <w:p w:rsidR="009B2909" w:rsidRDefault="009C5A9B">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ind w:left="1440" w:hanging="1440"/>
        <w:rPr>
          <w:rFonts w:cs="Arial"/>
          <w:szCs w:val="22"/>
        </w:rPr>
      </w:pPr>
      <w:r w:rsidRPr="00C000F2">
        <w:rPr>
          <w:rFonts w:cs="Arial"/>
          <w:szCs w:val="22"/>
        </w:rPr>
        <w:tab/>
      </w:r>
    </w:p>
    <w:p w:rsidR="009B2909" w:rsidRDefault="009C5A9B">
      <w:pPr>
        <w:tabs>
          <w:tab w:val="left" w:pos="0"/>
          <w:tab w:val="left" w:pos="274"/>
          <w:tab w:val="left" w:pos="806"/>
          <w:tab w:val="left" w:pos="2056"/>
          <w:tab w:val="left" w:pos="2707"/>
          <w:tab w:val="left" w:pos="3264"/>
          <w:tab w:val="left" w:pos="3868"/>
          <w:tab w:val="left" w:pos="4507"/>
          <w:tab w:val="left" w:pos="5040"/>
          <w:tab w:val="left" w:pos="5680"/>
          <w:tab w:val="left" w:pos="6284"/>
          <w:tab w:val="left" w:pos="7492"/>
          <w:tab w:val="left" w:pos="8096"/>
          <w:tab w:val="left" w:pos="8726"/>
        </w:tabs>
        <w:rPr>
          <w:rFonts w:cs="Arial"/>
          <w:szCs w:val="22"/>
        </w:rPr>
      </w:pPr>
      <w:r w:rsidRPr="00C000F2">
        <w:rPr>
          <w:rFonts w:cs="Arial"/>
          <w:szCs w:val="22"/>
        </w:rPr>
        <w:t xml:space="preserve">In the event of a pandemic, the NRC’s Pandemic Response Plan </w:t>
      </w:r>
      <w:r w:rsidR="00DB0A64" w:rsidRPr="00C000F2">
        <w:rPr>
          <w:rFonts w:cs="Arial"/>
          <w:szCs w:val="22"/>
        </w:rPr>
        <w:t xml:space="preserve">(PRP) </w:t>
      </w:r>
      <w:r w:rsidRPr="00C000F2">
        <w:rPr>
          <w:rFonts w:cs="Arial"/>
          <w:szCs w:val="22"/>
        </w:rPr>
        <w:t>requires that aspects of the inspection program, identified as priority functions, be maintained.  Additionally, the NRC’s PRP allows modifications to less critical aspects of the inspection program in order to address limited inspection resources.</w:t>
      </w:r>
    </w:p>
    <w:p w:rsidR="009B2909" w:rsidRDefault="009C5A9B">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ind w:left="1440" w:hanging="1440"/>
        <w:rPr>
          <w:rFonts w:cs="Arial"/>
          <w:szCs w:val="22"/>
        </w:rPr>
      </w:pPr>
      <w:r w:rsidRPr="00C000F2">
        <w:rPr>
          <w:rFonts w:cs="Arial"/>
          <w:szCs w:val="22"/>
        </w:rPr>
        <w:tab/>
      </w:r>
    </w:p>
    <w:p w:rsidR="009B2909" w:rsidRDefault="009C5A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Therefore, “supplemental” and “generic safety” inspections may be postponed when authorized by the regional administrator.  Baseline inspection activities may be reduced commensurate with available inspection and licensee resources.  Event response inspections will continue.  If necessary, the baseline inspection program will be reduced such that only monitoring of key construction activities will be reviewed by inspectors, if available, or by remote means, if no inspectors are available.  Normal inspection activities will resume once the pandemic has passed and reasonable efforts will be made to complete missed base</w:t>
      </w:r>
      <w:r w:rsidR="00A53457">
        <w:rPr>
          <w:rFonts w:cs="Arial"/>
          <w:szCs w:val="22"/>
        </w:rPr>
        <w:t>line inspection activities in a</w:t>
      </w:r>
      <w:r w:rsidR="00AC1D97">
        <w:rPr>
          <w:rFonts w:cs="Arial"/>
          <w:szCs w:val="22"/>
        </w:rPr>
        <w:t xml:space="preserve"> </w:t>
      </w:r>
      <w:r w:rsidRPr="00C000F2">
        <w:rPr>
          <w:rFonts w:cs="Arial"/>
          <w:szCs w:val="22"/>
        </w:rPr>
        <w:t>reasonable</w:t>
      </w:r>
      <w:r w:rsidR="00AC1D97">
        <w:rPr>
          <w:rFonts w:cs="Arial"/>
          <w:szCs w:val="22"/>
        </w:rPr>
        <w:t xml:space="preserve"> </w:t>
      </w:r>
      <w:r w:rsidRPr="00C000F2">
        <w:rPr>
          <w:rFonts w:cs="Arial"/>
          <w:szCs w:val="22"/>
        </w:rPr>
        <w:t>timeframe.</w:t>
      </w:r>
      <w:bookmarkStart w:id="811" w:name="AppendixB"/>
    </w:p>
    <w:p w:rsidR="005972E0" w:rsidRDefault="005972E0"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5972E0" w:rsidSect="0062176C">
          <w:headerReference w:type="default" r:id="rId41"/>
          <w:footerReference w:type="default" r:id="rId42"/>
          <w:headerReference w:type="first" r:id="rId43"/>
          <w:footerReference w:type="first" r:id="rId44"/>
          <w:pgSz w:w="12240" w:h="15840"/>
          <w:pgMar w:top="1440" w:right="1440" w:bottom="1440" w:left="1440" w:header="1440" w:footer="1440" w:gutter="0"/>
          <w:cols w:space="720"/>
          <w:docGrid w:linePitch="360"/>
        </w:sectPr>
      </w:pPr>
    </w:p>
    <w:p w:rsidR="00DC7AE7" w:rsidRDefault="00CA7ABC" w:rsidP="00CA7A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lastRenderedPageBreak/>
        <w:t xml:space="preserve">Appendix B - </w:t>
      </w:r>
      <w:r w:rsidRPr="00314ADF">
        <w:t xml:space="preserve">Construction Inspection and </w:t>
      </w:r>
      <w:r>
        <w:rPr>
          <w:szCs w:val="22"/>
        </w:rPr>
        <w:t>Assessment</w:t>
      </w:r>
      <w:r w:rsidRPr="00314ADF">
        <w:t xml:space="preserve"> Program Bases</w:t>
      </w:r>
    </w:p>
    <w:p w:rsidR="00CA7ABC" w:rsidRDefault="00CA7ABC" w:rsidP="00A534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CA7ABC" w:rsidRDefault="00CA7ABC" w:rsidP="00A534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B-01</w:t>
      </w:r>
      <w:r w:rsidRPr="00C000F2">
        <w:rPr>
          <w:rFonts w:cs="Arial"/>
          <w:szCs w:val="22"/>
        </w:rPr>
        <w:tab/>
        <w:t>PURPOSE</w:t>
      </w:r>
    </w:p>
    <w:bookmarkEnd w:id="811"/>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purpose of this appendix is to provide bases used in the development of the construction inspection </w:t>
      </w:r>
      <w:r w:rsidR="00B0545B" w:rsidRPr="00C000F2">
        <w:rPr>
          <w:rFonts w:cs="Arial"/>
          <w:szCs w:val="22"/>
        </w:rPr>
        <w:t xml:space="preserve">and assessment </w:t>
      </w:r>
      <w:r w:rsidRPr="00C000F2">
        <w:rPr>
          <w:rFonts w:cs="Arial"/>
          <w:szCs w:val="22"/>
        </w:rPr>
        <w:t>program</w:t>
      </w:r>
      <w:r w:rsidR="00B0545B" w:rsidRPr="00C000F2">
        <w:rPr>
          <w:rFonts w:cs="Arial"/>
          <w:szCs w:val="22"/>
        </w:rPr>
        <w:t>s</w:t>
      </w:r>
      <w:r w:rsidRPr="00C000F2">
        <w:rPr>
          <w:rFonts w:cs="Arial"/>
          <w:szCs w:val="22"/>
        </w:rPr>
        <w:t>.</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B-02</w:t>
      </w:r>
      <w:r w:rsidRPr="00C000F2">
        <w:rPr>
          <w:rFonts w:cs="Arial"/>
          <w:szCs w:val="22"/>
        </w:rPr>
        <w:tab/>
        <w:t>BACKGROUND</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CA36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staff has interacted with stakeholders and the Commission in developing the construction </w:t>
      </w:r>
      <w:r w:rsidR="00B0545B" w:rsidRPr="00C000F2">
        <w:rPr>
          <w:rFonts w:cs="Arial"/>
          <w:szCs w:val="22"/>
        </w:rPr>
        <w:t xml:space="preserve">licensing, </w:t>
      </w:r>
      <w:r w:rsidRPr="00C000F2">
        <w:rPr>
          <w:rFonts w:cs="Arial"/>
          <w:szCs w:val="22"/>
        </w:rPr>
        <w:t xml:space="preserve">inspection and </w:t>
      </w:r>
      <w:r w:rsidR="00B0545B" w:rsidRPr="00C000F2">
        <w:rPr>
          <w:rFonts w:cs="Arial"/>
          <w:szCs w:val="22"/>
        </w:rPr>
        <w:t xml:space="preserve">assessment </w:t>
      </w:r>
      <w:r w:rsidRPr="00C000F2">
        <w:rPr>
          <w:rFonts w:cs="Arial"/>
          <w:szCs w:val="22"/>
        </w:rPr>
        <w:t xml:space="preserve">programs.  This appendix captures the bases for the significant decisions made in developing the current programs in place for oversight </w:t>
      </w:r>
      <w:r w:rsidR="00B0545B" w:rsidRPr="00C000F2">
        <w:rPr>
          <w:rFonts w:cs="Arial"/>
          <w:szCs w:val="22"/>
        </w:rPr>
        <w:t xml:space="preserve">and assessment </w:t>
      </w:r>
      <w:r w:rsidRPr="00C000F2">
        <w:rPr>
          <w:rFonts w:cs="Arial"/>
          <w:szCs w:val="22"/>
        </w:rPr>
        <w:t xml:space="preserve">of reactors </w:t>
      </w:r>
      <w:r w:rsidR="00B0545B" w:rsidRPr="00C000F2">
        <w:rPr>
          <w:rFonts w:cs="Arial"/>
          <w:szCs w:val="22"/>
        </w:rPr>
        <w:t>under construction</w:t>
      </w:r>
      <w:r w:rsidRPr="00C000F2">
        <w:rPr>
          <w:rFonts w:cs="Arial"/>
          <w:szCs w:val="22"/>
        </w:rPr>
        <w:t>.</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B-03</w:t>
      </w:r>
      <w:r w:rsidRPr="00C000F2">
        <w:rPr>
          <w:rFonts w:cs="Arial"/>
          <w:szCs w:val="22"/>
        </w:rPr>
        <w:tab/>
        <w:t>DISCUSSION</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 xml:space="preserve">B03.01 </w:t>
      </w:r>
      <w:r w:rsidRPr="00C000F2">
        <w:rPr>
          <w:rFonts w:cs="Arial"/>
          <w:szCs w:val="22"/>
          <w:u w:val="single"/>
        </w:rPr>
        <w:t>Organizational Structure</w:t>
      </w:r>
      <w:r w:rsidRPr="00C000F2">
        <w:rPr>
          <w:rFonts w:cs="Arial"/>
          <w:szCs w:val="22"/>
        </w:rPr>
        <w:t>.</w:t>
      </w:r>
      <w:proofErr w:type="gramEnd"/>
      <w:r w:rsidRPr="00C000F2">
        <w:rPr>
          <w:rFonts w:cs="Arial"/>
          <w:szCs w:val="22"/>
        </w:rPr>
        <w:t xml:space="preserve">  The current fleet of operating reactors was constructed pursuant to regulations contained in 10 CFR Part 50.  The Office of Nuclear Reactor Regulation (NRR) is responsible for the oversight of reactor construction activities under 10 CFR Part 50.  Similarly, NRR had responsibility for oversight of construction activities </w:t>
      </w:r>
      <w:proofErr w:type="gramStart"/>
      <w:r w:rsidRPr="00C000F2">
        <w:rPr>
          <w:rFonts w:cs="Arial"/>
          <w:szCs w:val="22"/>
        </w:rPr>
        <w:t>under</w:t>
      </w:r>
      <w:proofErr w:type="gramEnd"/>
      <w:r w:rsidRPr="00C000F2">
        <w:rPr>
          <w:rFonts w:cs="Arial"/>
          <w:szCs w:val="22"/>
        </w:rPr>
        <w:t xml:space="preserve"> 10 CFR Part 52, which was first issued in 1989.  Renewed interest in reactor construction was expressed by the industry in the late 1990’s and early 2000’s.  As workload increased and to prepare for and manage future reactor and site licensing applications, the Future Licensing Organization was established as a temporary organization in NRR in March 2001.  In July 2001, the organization was permanently established as the New Reactor Licensing Project Office.</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On August 12, 2005, in SECY-05-0146, the staff proposed a reorganization of NRR to be in the best organizational (programmatic and technical) position to review new reactor license applications.  In this proposal, which was approved by the Commission on August 25, 2005, the Division of New Reactor Licensing was created to place greater organizational emphasis in this area.  </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On February 26, 2006, in SECY-06-0041, the staff proposed strategies to support implementation of the new reactor construction inspection program.  On April 21, 2006, the Commission approved the formation of a dedicated organization for new reactor construction inspection in the Region II Office in Atlanta, Georgia.  The Commission stated that this organization will have total responsibility for all construction inspection activities across the country, including both the day-to-day onsite inspections and the specialized inspection resources needed to support NRC oversight of the construction of any new nuclear power plants.   This approach is intended to ensure consistency in implementing the new inspection program and quickly incorporate ongoing lessons learned into the entire program.</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4615B"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4615B" w:rsidSect="00314ADF">
          <w:headerReference w:type="default" r:id="rId45"/>
          <w:footerReference w:type="default" r:id="rId46"/>
          <w:headerReference w:type="first" r:id="rId47"/>
          <w:footerReference w:type="first" r:id="rId48"/>
          <w:pgSz w:w="12240" w:h="15840"/>
          <w:pgMar w:top="1440" w:right="1440" w:bottom="1440" w:left="1440" w:header="1440" w:footer="1440" w:gutter="0"/>
          <w:pgNumType w:start="1"/>
          <w:cols w:space="720"/>
          <w:titlePg/>
          <w:docGrid w:linePitch="360"/>
        </w:sectPr>
      </w:pPr>
      <w:r w:rsidRPr="00C000F2">
        <w:rPr>
          <w:rFonts w:cs="Arial"/>
          <w:szCs w:val="22"/>
        </w:rPr>
        <w:t xml:space="preserve">On July 21, 2006, the Commission approved the staff’s recommendation as described in SECY-06-0144 to reorganize the Office of Nuclear Reactor Regulation into two offices: the Office of New Reactors (NRO) with responsibility and authority for new reactor licensing and the Office of Nuclear Reactor Regulation (NRR) with responsibility for operating reactor licensing.  The Commission also approved the staff’s recommendation to create a Deputy Regional </w:t>
      </w: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lastRenderedPageBreak/>
        <w:t>Administrator for Construction in Region II.</w:t>
      </w:r>
      <w:proofErr w:type="gramEnd"/>
      <w:r w:rsidR="00CA7ABC">
        <w:rPr>
          <w:rFonts w:cs="Arial"/>
          <w:szCs w:val="22"/>
        </w:rPr>
        <w:t xml:space="preserve">  </w:t>
      </w:r>
      <w:r w:rsidR="00224023" w:rsidRPr="00C000F2">
        <w:rPr>
          <w:rFonts w:cs="Arial"/>
          <w:szCs w:val="22"/>
        </w:rPr>
        <w:t>On April 16, 2012, the NRC implemented centers of expertise (COE) within NRO and NRR in the areas of allegations, operating experience/construction experience (OpE/ConE), electrical engineering, and vendor inspection.</w:t>
      </w:r>
    </w:p>
    <w:p w:rsidR="00516741" w:rsidRPr="00C000F2" w:rsidRDefault="00516741"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2240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 Allegations COE is led by NRR with a dedicated liaison supporting NRO to ensure allegations associated with Nuclear Regulatory Commission (NRC) regulated activities are processed in accordance with agency established policies and procedures.  The Office Allegation Coordinator (OAC) resides in NRR</w:t>
      </w:r>
      <w:r w:rsidR="00DD62CF" w:rsidRPr="00C000F2">
        <w:rPr>
          <w:rFonts w:cs="Arial"/>
          <w:szCs w:val="22"/>
        </w:rPr>
        <w:t>, Division of Inspection and Regional Support (DIRS),</w:t>
      </w:r>
      <w:r w:rsidRPr="00C000F2">
        <w:rPr>
          <w:rFonts w:cs="Arial"/>
          <w:szCs w:val="22"/>
        </w:rPr>
        <w:t xml:space="preserve"> and coordinates allegation activities for NRR, NRO, and the Office of Nuclear Security and Incident Response (NSIR).  Executive responsibility for management/oversight of the Allegations COE is held by the DIRS Deputy Director.  The NRR Allegations </w:t>
      </w:r>
      <w:r w:rsidR="00DD62CF" w:rsidRPr="00C000F2">
        <w:rPr>
          <w:rFonts w:cs="Arial"/>
          <w:szCs w:val="22"/>
        </w:rPr>
        <w:t>COE</w:t>
      </w:r>
      <w:r w:rsidRPr="00C000F2">
        <w:rPr>
          <w:rFonts w:cs="Arial"/>
          <w:szCs w:val="22"/>
        </w:rPr>
        <w:t xml:space="preserve"> has the responsibility to coordinate with the NRO allegations liaison to ensure NRO technical staff is appropriately involved in initial screening, follow-up, ARBs, and closure of new reactor construction allegations.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2240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OpE/ConE </w:t>
      </w:r>
      <w:r w:rsidR="00DD62CF" w:rsidRPr="00C000F2">
        <w:rPr>
          <w:rFonts w:cs="Arial"/>
          <w:szCs w:val="22"/>
        </w:rPr>
        <w:t>COE</w:t>
      </w:r>
      <w:r w:rsidRPr="00C000F2">
        <w:rPr>
          <w:rFonts w:cs="Arial"/>
          <w:szCs w:val="22"/>
        </w:rPr>
        <w:t xml:space="preserve"> is led by NRR.  OpE/ConE staffs reside in both NRO and NRR.  Both offices focus on knowledge sharing and coordination to systematically collect, screen, evaluate, and communicate domestic and international reactor operating and construction experience, and to apply lessons learned.</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2240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 Vendor Inspection COE is led by and fully resides in NRO/DCIP.  The Vendor Inspection COE supports the Allegations COE and conducts inspections to verify the effective implementation of vendor quality assurance programs in order to assure the quality of materials, equipment, and services supplied to the commercial nuclear industry.  The Vendor Inspection COE also leads efforts to address and deter the potential use of counterfeit, fraudulent, and suspect items in safety-related applications.  Executive responsibility for management/oversight of the vendor inspection COE is held by the DCIP Director.</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 xml:space="preserve">B03.02  </w:t>
      </w:r>
      <w:r w:rsidRPr="00C000F2">
        <w:rPr>
          <w:rFonts w:cs="Arial"/>
          <w:szCs w:val="22"/>
          <w:u w:val="single"/>
        </w:rPr>
        <w:t>Construction</w:t>
      </w:r>
      <w:proofErr w:type="gramEnd"/>
      <w:r w:rsidRPr="00C000F2">
        <w:rPr>
          <w:rFonts w:cs="Arial"/>
          <w:szCs w:val="22"/>
          <w:u w:val="single"/>
        </w:rPr>
        <w:t xml:space="preserve"> Licensing </w:t>
      </w:r>
      <w:r w:rsidR="00C86D36" w:rsidRPr="00C000F2">
        <w:rPr>
          <w:rFonts w:cs="Arial"/>
          <w:szCs w:val="22"/>
          <w:u w:val="single"/>
        </w:rPr>
        <w:t xml:space="preserve">and Inspection </w:t>
      </w:r>
      <w:r w:rsidRPr="00C000F2">
        <w:rPr>
          <w:rFonts w:cs="Arial"/>
          <w:szCs w:val="22"/>
          <w:u w:val="single"/>
        </w:rPr>
        <w:t>Program</w:t>
      </w:r>
      <w:r w:rsidR="00C86D36" w:rsidRPr="00C000F2">
        <w:rPr>
          <w:rFonts w:cs="Arial"/>
          <w:szCs w:val="22"/>
          <w:u w:val="single"/>
        </w:rPr>
        <w:t>s</w:t>
      </w:r>
      <w:r w:rsidRPr="00C000F2">
        <w:rPr>
          <w:rFonts w:cs="Arial"/>
          <w:szCs w:val="22"/>
        </w:rPr>
        <w:t xml:space="preserve">.  In the aftermath of </w:t>
      </w:r>
      <w:r w:rsidR="00C86D36" w:rsidRPr="00C000F2">
        <w:rPr>
          <w:rFonts w:cs="Arial"/>
          <w:szCs w:val="22"/>
        </w:rPr>
        <w:t xml:space="preserve">the accident at </w:t>
      </w:r>
      <w:r w:rsidRPr="00C000F2">
        <w:rPr>
          <w:rFonts w:cs="Arial"/>
          <w:szCs w:val="22"/>
        </w:rPr>
        <w:t>Three Mile Island</w:t>
      </w:r>
      <w:r w:rsidR="00C86D36" w:rsidRPr="00C000F2">
        <w:rPr>
          <w:rFonts w:cs="Arial"/>
          <w:szCs w:val="22"/>
        </w:rPr>
        <w:t xml:space="preserve"> in March 1979</w:t>
      </w:r>
      <w:r w:rsidRPr="00C000F2">
        <w:rPr>
          <w:rFonts w:cs="Arial"/>
          <w:szCs w:val="22"/>
        </w:rPr>
        <w:t>, the NRC suspended the granting of operating licenses for plants that were in the pipeline.  The licensing pause for fuel loading and low-power testing ended in February 1980.  In August 1980 the NRC issued the first full-power operating license (to North Anna-2 in Virginia) since TMI. In the following nine years it granted full-power licenses to over forty other reactors, most of which had received construction permits in the mid-1970s.</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C86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 lengthy and laborious licensing procedures that applicants had to undergo in the cases of Shoreham and Seabrook and other reactors stirred new interest in simplifying and streamlining the regulatory process.  Specifically, obtaining an operating license after construction was complete (two-step process) increased the risk and complexity of the licensing process.  This risk and complexity was a major deterrent to utilities who considered building nuclear plants. The NRC proposed to simplify the traditional two-step licensing process with a one-step process.  After much deliberation the Commissioners, staff, and nuclear vendors, converged on the one-step licensing process (10 CFR Part 52) that was authorized in 1989.</w:t>
      </w:r>
      <w:r w:rsidR="008A5F69" w:rsidRPr="00C000F2">
        <w:rPr>
          <w:rFonts w:cs="Arial"/>
          <w:szCs w:val="22"/>
        </w:rPr>
        <w:t xml:space="preserve"> </w:t>
      </w:r>
    </w:p>
    <w:p w:rsidR="0024615B" w:rsidRDefault="0024615B">
      <w:pPr>
        <w:rPr>
          <w:rFonts w:cs="Arial"/>
          <w:szCs w:val="22"/>
        </w:rPr>
        <w:sectPr w:rsidR="0024615B" w:rsidSect="008C5F34">
          <w:footerReference w:type="first" r:id="rId49"/>
          <w:pgSz w:w="12240" w:h="15840"/>
          <w:pgMar w:top="1440" w:right="1440" w:bottom="1440" w:left="1440" w:header="1440" w:footer="1440" w:gutter="0"/>
          <w:cols w:space="720"/>
          <w:titlePg/>
          <w:docGrid w:linePitch="360"/>
        </w:sectPr>
      </w:pPr>
    </w:p>
    <w:p w:rsidR="009B2909" w:rsidRDefault="009B2909">
      <w:pPr>
        <w:rPr>
          <w:rFonts w:cs="Arial"/>
          <w:szCs w:val="22"/>
        </w:rPr>
      </w:pPr>
    </w:p>
    <w:p w:rsidR="009B2909" w:rsidRDefault="00C86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NUREG-1055, “Improving Quality and the Assurance of Quality in the Design and Construction of Nuclear Power Plants:  A Report to Congress,” was issued May 1984 and detailed lessons learned during the early days of construction under 10 CFR Part 50, “Domestic Licensing of</w:t>
      </w:r>
      <w:r w:rsidR="002B57F9">
        <w:rPr>
          <w:rFonts w:cs="Arial"/>
          <w:szCs w:val="22"/>
        </w:rPr>
        <w:t xml:space="preserve"> </w:t>
      </w:r>
      <w:r w:rsidRPr="00C000F2">
        <w:rPr>
          <w:rFonts w:cs="Arial"/>
          <w:szCs w:val="22"/>
        </w:rPr>
        <w:t>Production and Utilization Facilities”.  This report concluded that the U.S. Nuclear Regulatory Commission (NRC) was slow to detect and take strong action on significant quality problems that developed during nuclear power plant construction projects.  In addition, the NRC did not have a formal assessment process in place to evaluate the performance of construction permit holders.</w:t>
      </w:r>
    </w:p>
    <w:p w:rsidR="00C86D36" w:rsidRPr="00C000F2" w:rsidRDefault="00C86D36"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C86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Following the accident at Three Mile Island, the NRC initiated an effort to better address licensee performance through the Systematic Assessment of Licensee Performance (SALP) program.  Under the SALP program, the NRC periodically reviewed the overall performance of each nuclear power plant licensee (both construction permit holders and operating license holders) in a number of different functional areas.  Each functional area evaluated was assigned to one of three categories to indicate whether more, less, or about the same level of NRC inspection and licensee attention was appropriate for the coming period.  The SALP assessment was intended to be sufficiently diagnostic to provide a rational basis for assessing licensee performance, allocating NRC inspection resources, and providing meaningful guidance to licensee management.</w:t>
      </w:r>
    </w:p>
    <w:p w:rsidR="00C86D36" w:rsidRPr="00C000F2" w:rsidRDefault="00C86D36"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In 1991, the NRC began work to revise the construction inspection program (CIP) to address programmatic weaknesses that had been identified during the inspection and licensing of plants in the 1980s.  This project had two purposes:  to address NRC construction inspection programmatic weaknesses that had been identified during the licensing of several plants, and to develop an inspection program for evolutionary and advanced reactors.  This project was suspended in late 1994 because of the lack of nuclear power plant construction activities.  In October 1996, “Draft report on the Revised Construction Inspection Program,” was issued and presented a framework from which the CIP could be reactivated to support NRC inspections at future nuclear power plants.  This framework included recommendations for continuous NRC onsite inspection presence that matches inspector expertise to inspection needs, an inspection procedure format that clearly defines the attributes and associated acceptance criteria that must be inspected, and a dedicated CIP Information Management System (CIPIMS) proposed to be used to implement the CIP in concert with the inspection manual.</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Late in 2000, the NRC was informed through various channels of renewed industry interest in constructing new nuclear power plants.  On February 13, 2001, the Commission issued a staff requirements memorandum (SRM) for COMJSM-00-0003, in which the staff was directed to assess its technical, licensing, and inspection capabilities and identify enhancements, if any, that would be necessary to ensure that the agency can effectively carry out its responsibilities associated with an early site permit application, a license application, and the construction of a new nuclear power plant.</w:t>
      </w:r>
    </w:p>
    <w:p w:rsidR="008A5F69"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4615B"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4615B" w:rsidSect="008C5F34">
          <w:footerReference w:type="first" r:id="rId50"/>
          <w:pgSz w:w="12240" w:h="15840"/>
          <w:pgMar w:top="1440" w:right="1440" w:bottom="1440" w:left="1440" w:header="1440" w:footer="1440" w:gutter="0"/>
          <w:cols w:space="720"/>
          <w:titlePg/>
          <w:docGrid w:linePitch="360"/>
        </w:sectPr>
      </w:pPr>
      <w:r w:rsidRPr="00C000F2">
        <w:rPr>
          <w:rFonts w:cs="Arial"/>
          <w:szCs w:val="22"/>
        </w:rPr>
        <w:t>The staff first responded to this SRM in a memorandum dated May 1, 2001</w:t>
      </w:r>
      <w:r w:rsidR="002B3A5D">
        <w:rPr>
          <w:rFonts w:cs="Arial"/>
          <w:szCs w:val="22"/>
        </w:rPr>
        <w:t>,</w:t>
      </w:r>
      <w:r w:rsidRPr="00C000F2">
        <w:rPr>
          <w:rFonts w:cs="Arial"/>
          <w:szCs w:val="22"/>
        </w:rPr>
        <w:t xml:space="preserve"> from the EDO to the Commission.  This memo outlined several organizational changes, including the temporary establishment of the Future Licensing Organization in NRR, which was responsible for coordinating the preparations for the review of new applications (i.e., early site permits, design certifications, and combined licenses).  This memo also informed the Commission that NRR </w:t>
      </w: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lastRenderedPageBreak/>
        <w:t>would reactivate the construction inspection program revision effort suspended in 1994, and that</w:t>
      </w:r>
      <w:r w:rsidR="002B57F9">
        <w:rPr>
          <w:rFonts w:cs="Arial"/>
          <w:szCs w:val="22"/>
        </w:rPr>
        <w:t xml:space="preserve"> </w:t>
      </w:r>
      <w:r w:rsidRPr="00C000F2">
        <w:rPr>
          <w:rFonts w:cs="Arial"/>
          <w:szCs w:val="22"/>
        </w:rPr>
        <w:t>this effort would include review and revisions of applicable inspection manual chapters and development of the associated inspection guidance and training for inspection of critical attributes of construction processes and activities.</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On October 12, 2001, the staff further responded to COMJSM-00-0003 by submitting SECY-01-0188, “Future Licensing and Inspection Readiness Assessment.”  This SECY paper included the “Future Licensing and Inspection Readiness Assessment Report,” summarizing the efforts of an interoffice working group.  This report included resource estimates for revising IMCs 2511, 2512, 2513, and 2514; indicated that the NRR Inspection Program Branch (IPB) would lead CIP revisions; and discussed the formation of the New Reactor Licensing Project Office in NRR.  IPB formed the CIP team, composed of representatives from each region, new reactor licensing staff, and inspection program management, and tasked it with updating the inspection and assessment program for use in inspecting reactors to be licensed and constructed under 10 CFR Part 52.  The work of this team is described in NUREG 1789, “10 CFR Part 52 Construction Inspection Program Framework Documents,” which was issued in April 2004.</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 CIP developed by this team has four phases.  The first and second phases support a licensing decision for an early site permit (ESP) and the COL application.  Inspections will initially be performed to confirm the accuracy of data submitted to the NRC in support of safety evaluations for an ESP and COL.  The third and fourth phases support construction activities and the preparations for operation.  Prior to and during plant construction, off-site inspections will be conducted to review vendor activities and licensee oversight of these activities.  During plant construction, on-site inspections will focus on verifying satisfactory completion of ITAAC, as specified in the final safety analysis report (FSAR), and also on inspecting programs for operational readiness and transition to power operations.</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 xml:space="preserve">B03.03  </w:t>
      </w:r>
      <w:r w:rsidRPr="00C000F2">
        <w:rPr>
          <w:rFonts w:cs="Arial"/>
          <w:szCs w:val="22"/>
          <w:u w:val="single"/>
        </w:rPr>
        <w:t>ITAAC</w:t>
      </w:r>
      <w:proofErr w:type="gramEnd"/>
      <w:r w:rsidRPr="00C000F2">
        <w:rPr>
          <w:rFonts w:cs="Arial"/>
          <w:szCs w:val="22"/>
          <w:u w:val="single"/>
        </w:rPr>
        <w:t xml:space="preserve"> and Operational Programs History</w:t>
      </w:r>
      <w:r w:rsidRPr="00C000F2">
        <w:rPr>
          <w:rFonts w:cs="Arial"/>
          <w:szCs w:val="22"/>
        </w:rPr>
        <w:t xml:space="preserve">.  The history of ITAAC is coupled with the history of nuclear power plant standardization, particularly with the standardization of the processes for issuing combined construction permits and conditional operating licenses.  Early in the commercial nuclear power industry, there were many first-time nuclear plant applicants, designers, and consultants, and many novel design concepts.  Accordingly, the process was structured to allow licensing decisions to be made while design work was still in progress and to focus reviews on individual plant-specific and site-specific considerations.  Construction permits were commonly issued with the understanding that open safety issues would be addressed and resolved during construction and that issuance of a construction permit did not constitute Commission approval of any design feature.  Consequently, the operating license review was very broad in scope. </w:t>
      </w:r>
    </w:p>
    <w:p w:rsidR="0000637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4615B"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4615B" w:rsidSect="008C5F34">
          <w:footerReference w:type="first" r:id="rId51"/>
          <w:pgSz w:w="12240" w:h="15840"/>
          <w:pgMar w:top="1440" w:right="1440" w:bottom="1440" w:left="1440" w:header="1440" w:footer="1440" w:gutter="0"/>
          <w:cols w:space="720"/>
          <w:titlePg/>
          <w:docGrid w:linePitch="360"/>
        </w:sectPr>
      </w:pPr>
      <w:r w:rsidRPr="00C000F2">
        <w:rPr>
          <w:rFonts w:cs="Arial"/>
          <w:szCs w:val="22"/>
        </w:rPr>
        <w:t>The fundamental premise of 10 CFR Part 52 Subpart C is that with a mature nuclear industry, it is possible to describe and evaluate plant designs on a generic basis, and to have designs essentially complete in scope and level of detail prior to construction.  This makes it possible to combine the construction permit with much of the operating license.  This concept was incorporated into 10 CFR Part 52 .97(b</w:t>
      </w:r>
      <w:proofErr w:type="gramStart"/>
      <w:r w:rsidRPr="00C000F2">
        <w:rPr>
          <w:rFonts w:cs="Arial"/>
          <w:szCs w:val="22"/>
        </w:rPr>
        <w:t>)(</w:t>
      </w:r>
      <w:proofErr w:type="gramEnd"/>
      <w:r w:rsidRPr="00C000F2">
        <w:rPr>
          <w:rFonts w:cs="Arial"/>
          <w:szCs w:val="22"/>
        </w:rPr>
        <w:t>1), which states that the Commission shall identify within the combined license the inspections, tests, and analyses, including those applicable to emergency planning, that the licensee shall perform, and the acceptance criteria that, if met, are</w:t>
      </w:r>
      <w:r w:rsidR="00DC7AE7">
        <w:rPr>
          <w:rFonts w:cs="Arial"/>
          <w:szCs w:val="22"/>
        </w:rPr>
        <w:t xml:space="preserve"> </w:t>
      </w:r>
      <w:r w:rsidRPr="00C000F2">
        <w:rPr>
          <w:rFonts w:cs="Arial"/>
          <w:szCs w:val="22"/>
        </w:rPr>
        <w:t xml:space="preserve">necessary and sufficient to provide reasonable assurance that the facility has been constructed and will be operated in conformity with the license, the provisions of the Atomic Energy Act, and </w:t>
      </w: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lastRenderedPageBreak/>
        <w:t>the</w:t>
      </w:r>
      <w:proofErr w:type="gramEnd"/>
      <w:r w:rsidRPr="00C000F2">
        <w:rPr>
          <w:rFonts w:cs="Arial"/>
          <w:szCs w:val="22"/>
        </w:rPr>
        <w:t xml:space="preserve"> Commission's rules and regulations.  Full-power operation can then be authorized under the combined license following an opportunity for a hearing on a more limited set of issues related to whether acceptance criteria for an ITAAC have not or will not be met.</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It was not clear in 10 CFR Part 52 whether COLs should contain programmatic ITAAC.   Concerns related to programmatic areas started in the early 1990s.  Several SECY papers at this time address the ITAAC issue, as did several letters from industry.  The issue of programmatic ITAAC is discussed in some of these papers and letters.  This issue was formally discussed with the Commission when, on April 20, 2000, the staff submitted SECY-00-0092, “Combined License Review Process,” which discussed requiring programmatic ITAAC in COLs.  In the SRM for this SECY, the Commission directed the staff to interact with stakeholders on the need for and scope of programmatic ITAAC and formally provide the Commission with a recommendation as to how to proceed on programmatic ITAAC.</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Subsequently, the staff submitted SECY-02-0067, “Inspections, Tests, Analyses, and Acceptance Criteria (ITAAC) for Operational Programs (Programmatic ITAAC),” in which the staff requested the Commission’s approval that COLs submitted in accordance with 10 CFR Part 52 contain programmatic ITAAC.  In the SRM for this paper, the Commission disapproved the staff’s proposal that the COL applications submitted in accordance with 10 CFR Part 52 contain ITAAC for a wide range of operational programs such as training, quality assurance, fitness for duty, and others.</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On February 26, 2004, the staff submitted SECY-04-0032, “Programmatic Information Needed for Approval of a Combined License without ITAAC,” which requested the Commission’s approval of a staff proposal regarding the level of programmatic information needed for approval of a COL without ITAAC for any particular program.  Specifically, the staff recommended that the Commission approve the categorization of operational programs into five different categories (A-E) and, that procedure-level information be provided or available to the NRC to support review of a COL application. The staff further stated that if such information cannot be provided or made available during the COL application review, ITAAC would be necessary for that program.</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02680" w:rsidRDefault="00006372">
      <w:pPr>
        <w:rPr>
          <w:rFonts w:cs="Arial"/>
          <w:szCs w:val="22"/>
        </w:rPr>
      </w:pPr>
      <w:r w:rsidRPr="00C000F2">
        <w:rPr>
          <w:rFonts w:cs="Arial"/>
          <w:szCs w:val="22"/>
        </w:rPr>
        <w:t>In the SRM associated with SECY-04-0032, the Commission approved the categorization of operational programs into five categories but disapproved the staff’s recommendation concerning the need for procedure-level information to support review of a COL application.  The Commission further stated that the staff should continue the practice of inspecting relevant licensee procedures and programs in a similar manner as was done in the past and consistent with applicable inspection programs.  The Commission also stated that the staff should continue to ensure, consistent with the inspection and enforcement processes, that licensees address pertinent</w:t>
      </w:r>
      <w:r w:rsidR="00D42612">
        <w:rPr>
          <w:rFonts w:cs="Arial"/>
          <w:szCs w:val="22"/>
        </w:rPr>
        <w:t xml:space="preserve"> issues prior to fuel loading.</w:t>
      </w:r>
    </w:p>
    <w:p w:rsidR="00A02680" w:rsidRDefault="00A02680">
      <w:pPr>
        <w:rPr>
          <w:rFonts w:cs="Arial"/>
          <w:szCs w:val="22"/>
        </w:rPr>
      </w:pPr>
    </w:p>
    <w:p w:rsidR="0024615B" w:rsidRDefault="00006372">
      <w:pPr>
        <w:rPr>
          <w:rFonts w:cs="Arial"/>
          <w:szCs w:val="22"/>
        </w:rPr>
        <w:sectPr w:rsidR="0024615B" w:rsidSect="008C5F34">
          <w:footerReference w:type="first" r:id="rId52"/>
          <w:pgSz w:w="12240" w:h="15840"/>
          <w:pgMar w:top="1440" w:right="1440" w:bottom="1440" w:left="1440" w:header="1440" w:footer="1440" w:gutter="0"/>
          <w:cols w:space="720"/>
          <w:titlePg/>
          <w:docGrid w:linePitch="360"/>
        </w:sectPr>
      </w:pPr>
      <w:r w:rsidRPr="00C000F2">
        <w:rPr>
          <w:rFonts w:cs="Arial"/>
          <w:szCs w:val="22"/>
        </w:rPr>
        <w:t xml:space="preserve">The Commission directed the staff to complete its work on the information necessary for the COL application for each of the programs for which the staff had previously assumed ITAACs would be required (fire protection, training, quality assurance during operation, fitness for duty, access authorization, radiation protection, physical security, licensed operator, and </w:t>
      </w:r>
      <w:proofErr w:type="spellStart"/>
      <w:r w:rsidRPr="00C000F2">
        <w:rPr>
          <w:rFonts w:cs="Arial"/>
          <w:szCs w:val="22"/>
        </w:rPr>
        <w:t>reportability</w:t>
      </w:r>
      <w:proofErr w:type="spellEnd"/>
      <w:r w:rsidRPr="00C000F2">
        <w:rPr>
          <w:rFonts w:cs="Arial"/>
          <w:szCs w:val="22"/>
        </w:rPr>
        <w:t xml:space="preserve"> programs) by December 31, 2005, and present its results to the Commission.</w:t>
      </w:r>
    </w:p>
    <w:p w:rsidR="00624CAC" w:rsidRDefault="00624CAC" w:rsidP="00480AF0">
      <w:pPr>
        <w:rPr>
          <w:rFonts w:cs="Arial"/>
          <w:szCs w:val="22"/>
        </w:rPr>
      </w:pPr>
    </w:p>
    <w:p w:rsidR="002B57F9" w:rsidRDefault="00006372" w:rsidP="00480AF0">
      <w:pPr>
        <w:rPr>
          <w:rFonts w:cs="Arial"/>
          <w:szCs w:val="22"/>
        </w:rPr>
      </w:pPr>
      <w:r w:rsidRPr="00C000F2">
        <w:rPr>
          <w:rFonts w:cs="Arial"/>
          <w:szCs w:val="22"/>
        </w:rPr>
        <w:t xml:space="preserve">On October 28, 2005, the staff submitted SECY-05-0197, “Review of Operational Programs in a Combined License Application and Generic Emergency Planning Inspections, Tests, Analyses, and Acceptance Criteria,” which requested Commission approval of a staff proposal to include license conditions for operational programs in a COL.  The staff concluded that a COL applicant could fully describe all operational programs and their implementation in the COL application, with the exception of EP, and that, if these programs and their implementation are fully described, they would not require ITAAC.  The staff stated its intentions to inspect operational programs and their implementation as they are developed and put into place.  These inspections will verify that the program being implemented is consistent with the FSAR.  In addition, these inspections would verify that any changes made to the programs as described have not adversely impacted the bases for the Commission's findings of reasonable assurance.  </w:t>
      </w: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Any adverse impacts discovered during inspection will be subject to enforcement action.  In the SRM associated with SECY-05-0197, the Commission approved the use of license conditions for operational program development and implementation.</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151E4" w:rsidRPr="00A151E4" w:rsidRDefault="00006372" w:rsidP="00A151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 xml:space="preserve">B03.04  </w:t>
      </w:r>
      <w:r w:rsidRPr="00C000F2">
        <w:rPr>
          <w:rFonts w:cs="Arial"/>
          <w:szCs w:val="22"/>
          <w:u w:val="single"/>
        </w:rPr>
        <w:t>ITAAC</w:t>
      </w:r>
      <w:proofErr w:type="gramEnd"/>
      <w:r w:rsidRPr="00C000F2">
        <w:rPr>
          <w:rFonts w:cs="Arial"/>
          <w:szCs w:val="22"/>
          <w:u w:val="single"/>
        </w:rPr>
        <w:t xml:space="preserve"> </w:t>
      </w:r>
      <w:r w:rsidR="00A151E4">
        <w:rPr>
          <w:rFonts w:cs="Arial"/>
          <w:szCs w:val="22"/>
          <w:u w:val="single"/>
        </w:rPr>
        <w:t>Inspection</w:t>
      </w:r>
      <w:r w:rsidR="00C846A8">
        <w:rPr>
          <w:rFonts w:cs="Arial"/>
          <w:szCs w:val="22"/>
          <w:u w:val="single"/>
        </w:rPr>
        <w:t xml:space="preserve"> Philosophy</w:t>
      </w:r>
      <w:r w:rsidRPr="00C000F2">
        <w:rPr>
          <w:rFonts w:cs="Arial"/>
          <w:szCs w:val="22"/>
        </w:rPr>
        <w:t xml:space="preserve">.  </w:t>
      </w:r>
      <w:r w:rsidR="00C846A8">
        <w:rPr>
          <w:rFonts w:cs="Arial"/>
          <w:szCs w:val="22"/>
        </w:rPr>
        <w:t>C</w:t>
      </w:r>
      <w:r w:rsidR="00C846A8" w:rsidRPr="00A151E4">
        <w:rPr>
          <w:rFonts w:cs="Arial"/>
          <w:szCs w:val="22"/>
        </w:rPr>
        <w:t xml:space="preserve">omplete coverage and direct inspection of the activities associated with the entire population ITAACs </w:t>
      </w:r>
      <w:r w:rsidR="00C846A8">
        <w:rPr>
          <w:rFonts w:cs="Arial"/>
          <w:szCs w:val="22"/>
        </w:rPr>
        <w:t xml:space="preserve">contained in an approved design </w:t>
      </w:r>
      <w:r w:rsidR="00C846A8" w:rsidRPr="00A151E4">
        <w:rPr>
          <w:rFonts w:cs="Arial"/>
          <w:szCs w:val="22"/>
        </w:rPr>
        <w:t>is an inefficient and unnecessary use of dedicated NRC inspection resources.</w:t>
      </w:r>
      <w:r w:rsidR="00C846A8">
        <w:rPr>
          <w:rFonts w:cs="Arial"/>
          <w:szCs w:val="22"/>
        </w:rPr>
        <w:t xml:space="preserve">  </w:t>
      </w:r>
      <w:r w:rsidR="00A151E4" w:rsidRPr="00A151E4">
        <w:rPr>
          <w:rFonts w:cs="Arial"/>
          <w:szCs w:val="22"/>
        </w:rPr>
        <w:t>The ITAAC inspection philosophy contained in IMC 2503 recognizes that several ITAAC are expected to be closely related, thereby providing the NRC with the opportunity to evaluate a group of ITAAC (</w:t>
      </w:r>
      <w:r w:rsidR="00C846A8">
        <w:rPr>
          <w:rFonts w:cs="Arial"/>
          <w:szCs w:val="22"/>
        </w:rPr>
        <w:t xml:space="preserve">an </w:t>
      </w:r>
      <w:r w:rsidR="00A151E4" w:rsidRPr="00A151E4">
        <w:rPr>
          <w:rFonts w:cs="Arial"/>
          <w:szCs w:val="22"/>
        </w:rPr>
        <w:t xml:space="preserve">ITAAC family) based upon an </w:t>
      </w:r>
      <w:r w:rsidR="00D129AD">
        <w:rPr>
          <w:rFonts w:cs="Arial"/>
          <w:szCs w:val="22"/>
        </w:rPr>
        <w:t>inspection</w:t>
      </w:r>
      <w:r w:rsidR="00A151E4" w:rsidRPr="00A151E4">
        <w:rPr>
          <w:rFonts w:cs="Arial"/>
          <w:szCs w:val="22"/>
        </w:rPr>
        <w:t xml:space="preserve"> of some representative ITAAC within the family.  </w:t>
      </w:r>
      <w:r w:rsidR="00D129AD" w:rsidRPr="00D129AD">
        <w:rPr>
          <w:rFonts w:cs="Arial"/>
          <w:szCs w:val="22"/>
        </w:rPr>
        <w:t xml:space="preserve">In order to facilitate the </w:t>
      </w:r>
      <w:r w:rsidR="00D129AD">
        <w:rPr>
          <w:rFonts w:cs="Arial"/>
          <w:szCs w:val="22"/>
        </w:rPr>
        <w:t>inspection</w:t>
      </w:r>
      <w:r w:rsidR="00D129AD" w:rsidRPr="00A151E4">
        <w:rPr>
          <w:rFonts w:cs="Arial"/>
          <w:szCs w:val="22"/>
        </w:rPr>
        <w:t xml:space="preserve"> of representative ITAAC within </w:t>
      </w:r>
      <w:r w:rsidR="00D129AD">
        <w:rPr>
          <w:rFonts w:cs="Arial"/>
          <w:szCs w:val="22"/>
        </w:rPr>
        <w:t>a</w:t>
      </w:r>
      <w:r w:rsidR="00D129AD" w:rsidRPr="00A151E4">
        <w:rPr>
          <w:rFonts w:cs="Arial"/>
          <w:szCs w:val="22"/>
        </w:rPr>
        <w:t xml:space="preserve"> family</w:t>
      </w:r>
      <w:r w:rsidR="00D129AD" w:rsidRPr="00D129AD">
        <w:rPr>
          <w:rFonts w:cs="Arial"/>
          <w:szCs w:val="22"/>
        </w:rPr>
        <w:t xml:space="preserve"> to confirm adequate licensee control and completion of the ITAAC, a high level inspection planning tool, identified as the ITAAC Matrix, was developed.</w:t>
      </w:r>
      <w:r w:rsidR="00D129AD">
        <w:rPr>
          <w:rFonts w:cs="Arial"/>
          <w:szCs w:val="22"/>
        </w:rPr>
        <w:t xml:space="preserve">  </w:t>
      </w:r>
      <w:r w:rsidR="00A151E4" w:rsidRPr="00A151E4">
        <w:rPr>
          <w:rFonts w:cs="Arial"/>
          <w:szCs w:val="22"/>
        </w:rPr>
        <w:t>Such an inspection approach allows for the efficient use of NRC inspection resources not only for the ITAAC inspections, but also for the routine evaluation of the construction processes that result in the ITAAC products and completion.</w:t>
      </w:r>
      <w:r w:rsidR="00C846A8">
        <w:rPr>
          <w:rFonts w:cs="Arial"/>
          <w:szCs w:val="22"/>
        </w:rPr>
        <w:t xml:space="preserve">    </w:t>
      </w:r>
    </w:p>
    <w:p w:rsidR="00A151E4" w:rsidRPr="00A151E4" w:rsidRDefault="00A151E4" w:rsidP="00A151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 xml:space="preserve">B03.05  </w:t>
      </w:r>
      <w:r w:rsidRPr="00C000F2">
        <w:rPr>
          <w:rFonts w:cs="Arial"/>
          <w:szCs w:val="22"/>
          <w:u w:val="single"/>
        </w:rPr>
        <w:t>ITAAC</w:t>
      </w:r>
      <w:proofErr w:type="gramEnd"/>
      <w:r w:rsidRPr="00C000F2">
        <w:rPr>
          <w:rFonts w:cs="Arial"/>
          <w:szCs w:val="22"/>
          <w:u w:val="single"/>
        </w:rPr>
        <w:t xml:space="preserve"> Matrix Structure</w:t>
      </w:r>
      <w:r w:rsidRPr="00C000F2">
        <w:rPr>
          <w:rFonts w:cs="Arial"/>
          <w:szCs w:val="22"/>
        </w:rPr>
        <w:t xml:space="preserve">.  </w:t>
      </w:r>
      <w:r w:rsidR="00621CC1" w:rsidRPr="00C000F2">
        <w:rPr>
          <w:rFonts w:cs="Arial"/>
          <w:szCs w:val="22"/>
        </w:rPr>
        <w:t xml:space="preserve">The ITAAC Matrix identifies the 25 core inspection procedures that comprise a comprehensive set of construction programs and construction processes that the NRC believes encompass those COL licensee activities involved in the quality construction of a nuclear power plant.  A review of the six matrix column titles (i.e., the programmatic activities) and the 19 matrix row titles (i.e., the process activities) reveals those activities that represent the technical disciplines and programmatic controls that not only fabricate and install the structures, systems, and components (SSCs) inherent in the design, but also check, test, and confirm that the completed, as built facility will perform as designed as well as program elements that are required to be implemented by the licensees.  </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4615B"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4615B" w:rsidSect="008C5F34">
          <w:footerReference w:type="first" r:id="rId53"/>
          <w:pgSz w:w="12240" w:h="15840"/>
          <w:pgMar w:top="1440" w:right="1440" w:bottom="1440" w:left="1440" w:header="1440" w:footer="1440" w:gutter="0"/>
          <w:cols w:space="720"/>
          <w:titlePg/>
          <w:docGrid w:linePitch="360"/>
        </w:sectPr>
      </w:pPr>
      <w:r w:rsidRPr="00C000F2">
        <w:rPr>
          <w:rFonts w:cs="Arial"/>
          <w:szCs w:val="22"/>
        </w:rPr>
        <w:t>The matrix structure facilitates the process of inspecting the selected sample of ITAAC</w:t>
      </w:r>
      <w:r w:rsidR="00621CC1" w:rsidRPr="00C000F2">
        <w:rPr>
          <w:rFonts w:cs="Arial"/>
          <w:szCs w:val="22"/>
        </w:rPr>
        <w:t xml:space="preserve"> and</w:t>
      </w:r>
      <w:r w:rsidRPr="00C000F2">
        <w:rPr>
          <w:rFonts w:cs="Arial"/>
          <w:szCs w:val="22"/>
        </w:rPr>
        <w:t xml:space="preserve"> ensures adequate coverage of all construction disciplines, whether directed to a specific category of construction products (e.g., [03] Piping), or more generally, to an interdisciplinary construction process (e.g., [B] Welding).  For example, all ITAAC within a specific plant design that discuss instrumentation and control (I&amp;C) components and systems in concert with specific as built inspection criteria would be "binned" in the matrix block formed at the intersection of row (10) and column (A).  The ITAAC that are binned in any particular matrix block are considered to represent an ITAAC family.  The ITAAC within a family are connected by their common characteristics.</w:t>
      </w:r>
      <w:r w:rsidR="007467D8" w:rsidRPr="00C000F2">
        <w:rPr>
          <w:rFonts w:cs="Arial"/>
          <w:szCs w:val="22"/>
        </w:rPr>
        <w:t xml:space="preserve"> </w:t>
      </w:r>
      <w:r w:rsidR="00AC6307">
        <w:rPr>
          <w:rFonts w:cs="Arial"/>
          <w:szCs w:val="22"/>
        </w:rPr>
        <w:t xml:space="preserve"> </w:t>
      </w:r>
      <w:r w:rsidR="007467D8" w:rsidRPr="00C000F2">
        <w:rPr>
          <w:rFonts w:cs="Arial"/>
          <w:szCs w:val="22"/>
        </w:rPr>
        <w:t>The use of a matrix format facilitates identification of common ITAAC families and provides a foundation for establishment of an efficient inspection sampling approach.</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 xml:space="preserve">B03.06  </w:t>
      </w:r>
      <w:r w:rsidRPr="00C000F2">
        <w:rPr>
          <w:rFonts w:cs="Arial"/>
          <w:szCs w:val="22"/>
          <w:u w:val="single"/>
        </w:rPr>
        <w:t>ITAAC</w:t>
      </w:r>
      <w:proofErr w:type="gramEnd"/>
      <w:r w:rsidRPr="00C000F2">
        <w:rPr>
          <w:rFonts w:cs="Arial"/>
          <w:szCs w:val="22"/>
          <w:u w:val="single"/>
        </w:rPr>
        <w:t xml:space="preserve"> Matrix Contents</w:t>
      </w:r>
      <w:r w:rsidRPr="00C000F2">
        <w:rPr>
          <w:rFonts w:cs="Arial"/>
          <w:szCs w:val="22"/>
        </w:rPr>
        <w:t>.  The grouping of the ITAAC for any particular plant design into the various matrix families is defined as the process of populating the matrix.  In implementing this process, a panel of NRC experts reviewed all the ITAAC for the relevant plant design and selected the one, and only one, matrix family that best covers and envelopes the construction activities involved with each ITAAC</w:t>
      </w:r>
      <w:r w:rsidR="00D129AD">
        <w:rPr>
          <w:rFonts w:cs="Arial"/>
          <w:szCs w:val="22"/>
        </w:rPr>
        <w:t xml:space="preserve"> </w:t>
      </w:r>
      <w:r w:rsidR="00D129AD" w:rsidRPr="00C000F2">
        <w:rPr>
          <w:rFonts w:cs="Arial"/>
          <w:szCs w:val="22"/>
        </w:rPr>
        <w:t>by selecting the combination of row (programmatic functions) and column (process attributes) applicable to that ITAAC</w:t>
      </w:r>
      <w:r w:rsidRPr="00C000F2">
        <w:rPr>
          <w:rFonts w:cs="Arial"/>
          <w:szCs w:val="22"/>
        </w:rPr>
        <w:t>.  The matrix population process would only need to be performed once for any certified design having codified ITAAC, with plant specific ITAAC reviewed as necessary for placement within the proper matrix families.  The matrix should be reviewed and updated following each certified revision to a design.</w:t>
      </w:r>
      <w:r w:rsidR="00D129AD">
        <w:rPr>
          <w:rFonts w:cs="Arial"/>
          <w:szCs w:val="22"/>
        </w:rPr>
        <w:t xml:space="preserve">  </w:t>
      </w:r>
      <w:r w:rsidRPr="00C000F2">
        <w:rPr>
          <w:rFonts w:cs="Arial"/>
          <w:szCs w:val="22"/>
        </w:rPr>
        <w:t>The process is summarized as follows:</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29AD" w:rsidRDefault="00D129AD" w:rsidP="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Pr>
          <w:rFonts w:cs="Arial"/>
          <w:szCs w:val="22"/>
        </w:rPr>
        <w:t>(a)</w:t>
      </w:r>
      <w:r w:rsidR="00006372" w:rsidRPr="00C000F2">
        <w:rPr>
          <w:rFonts w:cs="Arial"/>
          <w:szCs w:val="22"/>
        </w:rPr>
        <w:tab/>
        <w:t>An NRC expert panel reviews all the ITAAC for each certified design and for each custom design.  An expert panel generally consists of three NRC personnel with some combination of expertise in plant construction, reactor risk, and project licensing, including relevant plant design and ITAAC experience or knowledge.</w:t>
      </w:r>
    </w:p>
    <w:p w:rsidR="00D129AD" w:rsidRDefault="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129AD" w:rsidP="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Pr>
          <w:rFonts w:cs="Arial"/>
          <w:szCs w:val="22"/>
        </w:rPr>
        <w:t>(b)</w:t>
      </w:r>
      <w:r>
        <w:rPr>
          <w:rFonts w:cs="Arial"/>
          <w:szCs w:val="22"/>
        </w:rPr>
        <w:tab/>
      </w:r>
      <w:r w:rsidR="00006372" w:rsidRPr="00C000F2">
        <w:rPr>
          <w:rFonts w:cs="Arial"/>
          <w:szCs w:val="22"/>
        </w:rPr>
        <w:t xml:space="preserve">The expert panel convened to populate the matrix reviews each of the ITAAC and places it in one of the blocks of the ITAAC Matrix.   </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129AD" w:rsidP="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Pr>
          <w:rFonts w:cs="Arial"/>
          <w:szCs w:val="22"/>
        </w:rPr>
        <w:t>(c)</w:t>
      </w:r>
      <w:r>
        <w:rPr>
          <w:rFonts w:cs="Arial"/>
          <w:szCs w:val="22"/>
        </w:rPr>
        <w:tab/>
      </w:r>
      <w:r w:rsidR="00006372" w:rsidRPr="00C000F2">
        <w:rPr>
          <w:rFonts w:cs="Arial"/>
          <w:szCs w:val="22"/>
        </w:rPr>
        <w:t xml:space="preserve">Once the expert panel determines where in the matrix each of the ITAAC for a particular design should be placed, all facilities constructed with that particular design will use that specific, populated ITAAC Matrix.  </w:t>
      </w:r>
    </w:p>
    <w:p w:rsidR="00313127" w:rsidRDefault="00313127"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This use of a single ITAAC Matrix format provides a consistent framework for developing the inspection programs for each of the different advanced reactor designs that are licensed and built under 10 CFR Part 52.  Additionally, this also ensures a degree of consistency in the inspection program within any specific design.</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 xml:space="preserve">B03.07  </w:t>
      </w:r>
      <w:r w:rsidRPr="00C000F2">
        <w:rPr>
          <w:rFonts w:cs="Arial"/>
          <w:szCs w:val="22"/>
          <w:u w:val="single"/>
        </w:rPr>
        <w:t>What</w:t>
      </w:r>
      <w:proofErr w:type="gramEnd"/>
      <w:r w:rsidRPr="00C000F2">
        <w:rPr>
          <w:rFonts w:cs="Arial"/>
          <w:szCs w:val="22"/>
          <w:u w:val="single"/>
        </w:rPr>
        <w:t xml:space="preserve"> the Matrix Provides</w:t>
      </w:r>
      <w:r w:rsidRPr="00C000F2">
        <w:rPr>
          <w:rFonts w:cs="Arial"/>
          <w:szCs w:val="22"/>
        </w:rPr>
        <w:t>.  The Matrix is a mechanism for utilizing the guidance and knowledge base learned from the existing NRC inspection program successfully used for Part 50 operating plant inspections.  The Matrix incorporates this knowledge base into a related Part 52 ITAAC inspection framework which provides:</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Pr="00D129AD" w:rsidRDefault="00006372" w:rsidP="00034CB4">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D129AD">
        <w:rPr>
          <w:rFonts w:cs="Arial"/>
          <w:szCs w:val="22"/>
        </w:rPr>
        <w:t>A</w:t>
      </w:r>
      <w:r w:rsidR="00BD36F2" w:rsidRPr="00D129AD">
        <w:rPr>
          <w:rFonts w:cs="Arial"/>
          <w:szCs w:val="22"/>
        </w:rPr>
        <w:t xml:space="preserve"> high level</w:t>
      </w:r>
      <w:r w:rsidRPr="00D129AD">
        <w:rPr>
          <w:rFonts w:cs="Arial"/>
          <w:szCs w:val="22"/>
        </w:rPr>
        <w:t xml:space="preserve"> NRC inspection planning tool for identifying related groups (i.e., "families") of ITAAC, based upon common characteristics</w:t>
      </w:r>
      <w:r w:rsidR="00D42612" w:rsidRPr="00D129AD">
        <w:rPr>
          <w:rFonts w:cs="Arial"/>
          <w:szCs w:val="22"/>
        </w:rPr>
        <w:t>.</w:t>
      </w:r>
    </w:p>
    <w:p w:rsidR="009B2909" w:rsidRDefault="009B2909" w:rsidP="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p>
    <w:p w:rsidR="009B2909" w:rsidRPr="00D129AD" w:rsidRDefault="00006372" w:rsidP="00034CB4">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D129AD">
        <w:rPr>
          <w:rFonts w:cs="Arial"/>
          <w:szCs w:val="22"/>
        </w:rPr>
        <w:t>A logical, convenient basis to facilitate ITAAC sampling</w:t>
      </w:r>
      <w:r w:rsidR="00D42612" w:rsidRPr="00D129AD">
        <w:rPr>
          <w:rFonts w:cs="Arial"/>
          <w:szCs w:val="22"/>
        </w:rPr>
        <w:t>.</w:t>
      </w:r>
    </w:p>
    <w:p w:rsidR="009B2909" w:rsidRDefault="009B2909" w:rsidP="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p>
    <w:p w:rsidR="009B2909" w:rsidRPr="00D129AD" w:rsidRDefault="00006372" w:rsidP="00034CB4">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D129AD">
        <w:rPr>
          <w:rFonts w:cs="Arial"/>
          <w:szCs w:val="22"/>
        </w:rPr>
        <w:t xml:space="preserve">A consistent model for the </w:t>
      </w:r>
      <w:r w:rsidR="00BD36F2" w:rsidRPr="00D129AD">
        <w:rPr>
          <w:rFonts w:cs="Arial"/>
          <w:szCs w:val="22"/>
        </w:rPr>
        <w:t>selection of targeted</w:t>
      </w:r>
      <w:r w:rsidRPr="00D129AD">
        <w:rPr>
          <w:rFonts w:cs="Arial"/>
          <w:szCs w:val="22"/>
        </w:rPr>
        <w:t xml:space="preserve"> ITAAC at plants of similar design</w:t>
      </w:r>
      <w:r w:rsidR="00D42612" w:rsidRPr="00D129AD">
        <w:rPr>
          <w:rFonts w:cs="Arial"/>
          <w:szCs w:val="22"/>
        </w:rPr>
        <w:t>.</w:t>
      </w:r>
    </w:p>
    <w:p w:rsidR="009B2909" w:rsidRDefault="009B2909" w:rsidP="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p>
    <w:p w:rsidR="009B2909" w:rsidRPr="00D129AD" w:rsidRDefault="00006372" w:rsidP="00034CB4">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D129AD">
        <w:rPr>
          <w:rFonts w:cs="Arial"/>
          <w:szCs w:val="22"/>
        </w:rPr>
        <w:t>A methodology that establishes a documented process for the NRC completion of ITAAC inspections</w:t>
      </w:r>
      <w:r w:rsidR="00D42612" w:rsidRPr="00D129AD">
        <w:rPr>
          <w:rFonts w:cs="Arial"/>
          <w:szCs w:val="22"/>
        </w:rPr>
        <w:t>.</w:t>
      </w:r>
    </w:p>
    <w:p w:rsidR="009B2909" w:rsidRDefault="009B2909" w:rsidP="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p>
    <w:p w:rsidR="0024615B" w:rsidRDefault="00006372" w:rsidP="00034CB4">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4615B" w:rsidSect="008C5F34">
          <w:footerReference w:type="first" r:id="rId54"/>
          <w:pgSz w:w="12240" w:h="15840"/>
          <w:pgMar w:top="1440" w:right="1440" w:bottom="1440" w:left="1440" w:header="1440" w:footer="1440" w:gutter="0"/>
          <w:cols w:space="720"/>
          <w:titlePg/>
          <w:docGrid w:linePitch="360"/>
        </w:sectPr>
      </w:pPr>
      <w:proofErr w:type="gramStart"/>
      <w:r w:rsidRPr="00D129AD">
        <w:rPr>
          <w:rFonts w:cs="Arial"/>
          <w:szCs w:val="22"/>
        </w:rPr>
        <w:t xml:space="preserve">A framework for </w:t>
      </w:r>
      <w:r w:rsidR="00BD36F2" w:rsidRPr="00D129AD">
        <w:rPr>
          <w:rFonts w:cs="Arial"/>
          <w:szCs w:val="22"/>
        </w:rPr>
        <w:t xml:space="preserve">the determination </w:t>
      </w:r>
      <w:r w:rsidRPr="00D129AD">
        <w:rPr>
          <w:rFonts w:cs="Arial"/>
          <w:szCs w:val="22"/>
        </w:rPr>
        <w:t>of how many ITAAC require</w:t>
      </w:r>
      <w:proofErr w:type="gramEnd"/>
      <w:r w:rsidRPr="00D129AD">
        <w:rPr>
          <w:rFonts w:cs="Arial"/>
          <w:szCs w:val="22"/>
        </w:rPr>
        <w:t xml:space="preserve"> direct inspection</w:t>
      </w:r>
      <w:r w:rsidR="00BD36F2" w:rsidRPr="00D129AD">
        <w:rPr>
          <w:rFonts w:cs="Arial"/>
          <w:szCs w:val="22"/>
        </w:rPr>
        <w:t xml:space="preserve"> through the ITAAC targeting proces</w:t>
      </w:r>
      <w:r w:rsidR="0024615B">
        <w:rPr>
          <w:rFonts w:cs="Arial"/>
          <w:szCs w:val="22"/>
        </w:rPr>
        <w:t>s.</w:t>
      </w:r>
    </w:p>
    <w:p w:rsidR="009B2909" w:rsidRDefault="00006372" w:rsidP="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C000F2">
        <w:rPr>
          <w:rFonts w:cs="Arial"/>
          <w:szCs w:val="22"/>
        </w:rPr>
        <w:lastRenderedPageBreak/>
        <w:tab/>
      </w:r>
    </w:p>
    <w:p w:rsidR="009B2909" w:rsidRPr="00D129AD" w:rsidRDefault="00006372" w:rsidP="00034CB4">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D129AD">
        <w:rPr>
          <w:rFonts w:cs="Arial"/>
          <w:szCs w:val="22"/>
        </w:rPr>
        <w:t>Utilization of related program and process inspections to assess the quality of plant construction, with necessary focus on the ITAAC.</w:t>
      </w:r>
      <w:r w:rsidR="00AF0158" w:rsidRPr="00D129AD">
        <w:rPr>
          <w:rFonts w:cs="Arial"/>
          <w:szCs w:val="22"/>
        </w:rPr>
        <w:t xml:space="preserve">  </w:t>
      </w:r>
      <w:r w:rsidRPr="00D129AD">
        <w:rPr>
          <w:rFonts w:cs="Arial"/>
          <w:szCs w:val="22"/>
        </w:rPr>
        <w:t>This matrix set of 25 core inspection procedures, supplemented by some complementary supporting procedures, is a significantly smaller number of inspection procedures than were</w:t>
      </w:r>
      <w:r w:rsidR="005A6080" w:rsidRPr="00D129AD">
        <w:rPr>
          <w:rFonts w:cs="Arial"/>
          <w:szCs w:val="22"/>
        </w:rPr>
        <w:t xml:space="preserve"> </w:t>
      </w:r>
      <w:r w:rsidRPr="00D129AD">
        <w:rPr>
          <w:rFonts w:cs="Arial"/>
          <w:szCs w:val="22"/>
        </w:rPr>
        <w:t xml:space="preserve">used as part of IMC 2512 for the NRC inspection of the existing operating plants licensed under 10 CFR Part 50.  </w:t>
      </w:r>
    </w:p>
    <w:p w:rsidR="00AF0158" w:rsidRDefault="00AF01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 xml:space="preserve">B03.08  </w:t>
      </w:r>
      <w:r w:rsidRPr="00C000F2">
        <w:rPr>
          <w:rFonts w:cs="Arial"/>
          <w:szCs w:val="22"/>
          <w:u w:val="single"/>
        </w:rPr>
        <w:t>Matrix</w:t>
      </w:r>
      <w:proofErr w:type="gramEnd"/>
      <w:r w:rsidRPr="00C000F2">
        <w:rPr>
          <w:rFonts w:cs="Arial"/>
          <w:szCs w:val="22"/>
          <w:u w:val="single"/>
        </w:rPr>
        <w:t xml:space="preserve"> Implementation</w:t>
      </w:r>
      <w:r w:rsidRPr="00C000F2">
        <w:rPr>
          <w:rFonts w:cs="Arial"/>
          <w:szCs w:val="22"/>
        </w:rPr>
        <w:t>.  The matrix row procedures focus on inspection of quality processes for specific construction disciplines which result in installation of various plant SSCs</w:t>
      </w:r>
      <w:r w:rsidR="00325FD9" w:rsidRPr="00C000F2">
        <w:rPr>
          <w:rFonts w:cs="Arial"/>
          <w:szCs w:val="22"/>
        </w:rPr>
        <w:t xml:space="preserve"> as well as program elements that are required to be implemented by the licensees</w:t>
      </w:r>
      <w:r w:rsidRPr="00C000F2">
        <w:rPr>
          <w:rFonts w:cs="Arial"/>
          <w:szCs w:val="22"/>
        </w:rPr>
        <w:t>.  The matrix column procedures address inspection criteria</w:t>
      </w:r>
      <w:r w:rsidR="00AF0158">
        <w:rPr>
          <w:rFonts w:cs="Arial"/>
          <w:szCs w:val="22"/>
        </w:rPr>
        <w:t>,</w:t>
      </w:r>
      <w:r w:rsidRPr="00C000F2">
        <w:rPr>
          <w:rFonts w:cs="Arial"/>
          <w:szCs w:val="22"/>
        </w:rPr>
        <w:t xml:space="preserve"> which transcend specific disciplinary boundaries, and represent ITAAC characteristics</w:t>
      </w:r>
      <w:r w:rsidR="00AF0158">
        <w:rPr>
          <w:rFonts w:cs="Arial"/>
          <w:szCs w:val="22"/>
        </w:rPr>
        <w:t>,</w:t>
      </w:r>
      <w:r w:rsidRPr="00C000F2">
        <w:rPr>
          <w:rFonts w:cs="Arial"/>
          <w:szCs w:val="22"/>
        </w:rPr>
        <w:t xml:space="preserve"> which may be common to several of the row processes.  When implementing this inspection philosophy, an NRC inspector conducts an inspection of an installation process and the resulting </w:t>
      </w:r>
      <w:r w:rsidR="00B0626F" w:rsidRPr="00C000F2">
        <w:rPr>
          <w:rFonts w:cs="Arial"/>
          <w:szCs w:val="22"/>
        </w:rPr>
        <w:t>system, structure or component (</w:t>
      </w:r>
      <w:r w:rsidRPr="00C000F2">
        <w:rPr>
          <w:rFonts w:cs="Arial"/>
          <w:szCs w:val="22"/>
        </w:rPr>
        <w:t>SSC</w:t>
      </w:r>
      <w:r w:rsidR="00B0626F" w:rsidRPr="00C000F2">
        <w:rPr>
          <w:rFonts w:cs="Arial"/>
          <w:szCs w:val="22"/>
        </w:rPr>
        <w:t>)</w:t>
      </w:r>
      <w:r w:rsidRPr="00C000F2">
        <w:rPr>
          <w:rFonts w:cs="Arial"/>
          <w:szCs w:val="22"/>
        </w:rPr>
        <w:t>, as defined and controlled by one of the matrix row inspection procedures.  Portions of other row and column procedures may be used as appropriate for an individual ITAAC.</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inspector can focus on the available ITAAC populating that matrix row.  Similarly, when an inspector reviews the program attributes defined by one of the matrix columns, and is therefore guided by one of the column inspection procedures, the inspector can focus on the available ITAAC populating that matrix column.  As the inspector evaluates the quality process and programmatic criteria identified by an intersection of a matrix row and column, that inspection is focused on the ITAAC within a specific family.  This allows certain relevant inspection findings and conclusions to be extrapolated to the other ITAAC in that same family, which may not have received direct NRC inspection.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 xml:space="preserve">B03.09  </w:t>
      </w:r>
      <w:r w:rsidRPr="00C000F2">
        <w:rPr>
          <w:rFonts w:cs="Arial"/>
          <w:szCs w:val="22"/>
          <w:u w:val="single"/>
        </w:rPr>
        <w:t>ITAAC</w:t>
      </w:r>
      <w:proofErr w:type="gramEnd"/>
      <w:r w:rsidRPr="00C000F2">
        <w:rPr>
          <w:rFonts w:cs="Arial"/>
          <w:szCs w:val="22"/>
          <w:u w:val="single"/>
        </w:rPr>
        <w:t xml:space="preserve"> Matrix Summary</w:t>
      </w:r>
      <w:r w:rsidRPr="00C000F2">
        <w:rPr>
          <w:rFonts w:cs="Arial"/>
          <w:szCs w:val="22"/>
        </w:rPr>
        <w:t xml:space="preserve">.  The ITAAC Matrix format for controlling 10 CFR Part 52 COL construction inspections was developed </w:t>
      </w:r>
      <w:r w:rsidR="007466A2">
        <w:rPr>
          <w:rFonts w:cs="Arial"/>
          <w:szCs w:val="22"/>
        </w:rPr>
        <w:t xml:space="preserve">so that ITAAC can be grouped into families that </w:t>
      </w:r>
      <w:r w:rsidR="007466A2" w:rsidRPr="007466A2">
        <w:rPr>
          <w:rFonts w:cs="Arial"/>
          <w:szCs w:val="22"/>
        </w:rPr>
        <w:t>cover all the relevant construction programs and processes involved in the construction of a quality facility</w:t>
      </w:r>
      <w:r w:rsidR="007466A2">
        <w:rPr>
          <w:rFonts w:cs="Arial"/>
          <w:szCs w:val="22"/>
        </w:rPr>
        <w:t xml:space="preserve">.  </w:t>
      </w:r>
      <w:r w:rsidR="007466A2" w:rsidRPr="00C000F2">
        <w:rPr>
          <w:rFonts w:cs="Arial"/>
          <w:szCs w:val="22"/>
        </w:rPr>
        <w:t>The matrix identification of ITAAC families</w:t>
      </w:r>
      <w:r w:rsidR="007466A2">
        <w:rPr>
          <w:rFonts w:cs="Arial"/>
          <w:szCs w:val="22"/>
        </w:rPr>
        <w:t xml:space="preserve"> that</w:t>
      </w:r>
      <w:r w:rsidR="007466A2" w:rsidRPr="00C000F2">
        <w:rPr>
          <w:rFonts w:cs="Arial"/>
          <w:szCs w:val="22"/>
        </w:rPr>
        <w:t xml:space="preserve"> </w:t>
      </w:r>
      <w:r w:rsidR="007466A2">
        <w:rPr>
          <w:rFonts w:cs="Arial"/>
          <w:szCs w:val="22"/>
        </w:rPr>
        <w:t>correspond to the rows and columns of the matrix</w:t>
      </w:r>
      <w:r w:rsidR="007466A2" w:rsidRPr="007466A2">
        <w:t xml:space="preserve"> </w:t>
      </w:r>
      <w:r w:rsidR="007466A2" w:rsidRPr="00C000F2">
        <w:rPr>
          <w:rFonts w:cs="Arial"/>
          <w:szCs w:val="22"/>
        </w:rPr>
        <w:t xml:space="preserve">provides the logical connectivity to the programmatic and process inspections necessary for efficient inspection of the entire range of ITAAC for advanced reactor designs. NRC inspections </w:t>
      </w:r>
      <w:r w:rsidR="007466A2">
        <w:rPr>
          <w:rFonts w:cs="Arial"/>
          <w:szCs w:val="22"/>
        </w:rPr>
        <w:t>that</w:t>
      </w:r>
      <w:r w:rsidR="007466A2" w:rsidRPr="00C000F2">
        <w:rPr>
          <w:rFonts w:cs="Arial"/>
          <w:szCs w:val="22"/>
        </w:rPr>
        <w:t xml:space="preserve"> verify the quality of the construction programs and processes (and the resultant SSC quality)</w:t>
      </w:r>
      <w:r w:rsidR="007466A2">
        <w:rPr>
          <w:rFonts w:cs="Arial"/>
          <w:szCs w:val="22"/>
        </w:rPr>
        <w:t xml:space="preserve"> are </w:t>
      </w:r>
      <w:r w:rsidR="007466A2" w:rsidRPr="00C000F2">
        <w:rPr>
          <w:rFonts w:cs="Arial"/>
          <w:szCs w:val="22"/>
        </w:rPr>
        <w:t xml:space="preserve">guided by the </w:t>
      </w:r>
      <w:r w:rsidR="007466A2">
        <w:rPr>
          <w:rFonts w:cs="Arial"/>
          <w:szCs w:val="22"/>
        </w:rPr>
        <w:t xml:space="preserve">matrix </w:t>
      </w:r>
      <w:r w:rsidR="007466A2" w:rsidRPr="00AF0158">
        <w:rPr>
          <w:rFonts w:cs="Arial"/>
          <w:szCs w:val="22"/>
        </w:rPr>
        <w:t xml:space="preserve">row and column </w:t>
      </w:r>
      <w:r w:rsidR="007466A2">
        <w:rPr>
          <w:rFonts w:cs="Arial"/>
          <w:szCs w:val="22"/>
        </w:rPr>
        <w:t xml:space="preserve">inspection </w:t>
      </w:r>
      <w:r w:rsidR="007466A2" w:rsidRPr="00AF0158">
        <w:rPr>
          <w:rFonts w:cs="Arial"/>
          <w:szCs w:val="22"/>
        </w:rPr>
        <w:t>procedures</w:t>
      </w:r>
      <w:r w:rsidR="007466A2">
        <w:rPr>
          <w:rFonts w:cs="Arial"/>
          <w:szCs w:val="22"/>
        </w:rPr>
        <w:t>.</w:t>
      </w:r>
    </w:p>
    <w:p w:rsidR="00BE3F54" w:rsidRPr="00C000F2" w:rsidRDefault="00BE3F54"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512AE" w:rsidRDefault="00006372" w:rsidP="00EF02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 xml:space="preserve">B03.10  </w:t>
      </w:r>
      <w:r w:rsidR="007466A2" w:rsidRPr="007466A2">
        <w:rPr>
          <w:rFonts w:cs="Arial"/>
          <w:szCs w:val="22"/>
          <w:u w:val="single"/>
        </w:rPr>
        <w:t>IT</w:t>
      </w:r>
      <w:r w:rsidR="008E133F">
        <w:rPr>
          <w:rFonts w:cs="Arial"/>
          <w:szCs w:val="22"/>
          <w:u w:val="single"/>
        </w:rPr>
        <w:t>A</w:t>
      </w:r>
      <w:r w:rsidR="007466A2" w:rsidRPr="007466A2">
        <w:rPr>
          <w:rFonts w:cs="Arial"/>
          <w:szCs w:val="22"/>
          <w:u w:val="single"/>
        </w:rPr>
        <w:t>AC</w:t>
      </w:r>
      <w:proofErr w:type="gramEnd"/>
      <w:r w:rsidR="007466A2" w:rsidRPr="007466A2">
        <w:rPr>
          <w:rFonts w:cs="Arial"/>
          <w:szCs w:val="22"/>
          <w:u w:val="single"/>
        </w:rPr>
        <w:t xml:space="preserve"> </w:t>
      </w:r>
      <w:r w:rsidR="00BC1135">
        <w:rPr>
          <w:rFonts w:cs="Arial"/>
          <w:szCs w:val="22"/>
          <w:u w:val="single"/>
        </w:rPr>
        <w:t>Ranking</w:t>
      </w:r>
      <w:r w:rsidR="00D472D4">
        <w:rPr>
          <w:rFonts w:cs="Arial"/>
          <w:szCs w:val="22"/>
          <w:u w:val="single"/>
        </w:rPr>
        <w:t xml:space="preserve"> and Targeting</w:t>
      </w:r>
      <w:r w:rsidRPr="00C000F2">
        <w:rPr>
          <w:rFonts w:cs="Arial"/>
          <w:szCs w:val="22"/>
          <w:u w:val="single"/>
        </w:rPr>
        <w:t xml:space="preserve"> Process</w:t>
      </w:r>
      <w:r w:rsidRPr="00C000F2">
        <w:rPr>
          <w:rFonts w:cs="Arial"/>
          <w:szCs w:val="22"/>
        </w:rPr>
        <w:t xml:space="preserve">.  Recognizing that the CIP </w:t>
      </w:r>
      <w:r w:rsidR="00D472D4">
        <w:rPr>
          <w:rFonts w:cs="Arial"/>
          <w:szCs w:val="22"/>
        </w:rPr>
        <w:t>can</w:t>
      </w:r>
      <w:r w:rsidR="00D472D4" w:rsidRPr="00C000F2">
        <w:rPr>
          <w:rFonts w:cs="Arial"/>
          <w:szCs w:val="22"/>
        </w:rPr>
        <w:t>not</w:t>
      </w:r>
      <w:r w:rsidRPr="00C000F2">
        <w:rPr>
          <w:rFonts w:cs="Arial"/>
          <w:szCs w:val="22"/>
        </w:rPr>
        <w:t xml:space="preserve"> </w:t>
      </w:r>
      <w:r w:rsidR="00D472D4">
        <w:rPr>
          <w:rFonts w:cs="Arial"/>
          <w:szCs w:val="22"/>
        </w:rPr>
        <w:t xml:space="preserve">reasonably </w:t>
      </w:r>
      <w:r w:rsidRPr="00C000F2">
        <w:rPr>
          <w:rFonts w:cs="Arial"/>
          <w:szCs w:val="22"/>
        </w:rPr>
        <w:t xml:space="preserve">inspect all licensee </w:t>
      </w:r>
      <w:r w:rsidR="00D472D4">
        <w:rPr>
          <w:rFonts w:cs="Arial"/>
          <w:szCs w:val="22"/>
        </w:rPr>
        <w:t xml:space="preserve">construction </w:t>
      </w:r>
      <w:r w:rsidRPr="00C000F2">
        <w:rPr>
          <w:rFonts w:cs="Arial"/>
          <w:szCs w:val="22"/>
        </w:rPr>
        <w:t>activities</w:t>
      </w:r>
      <w:r w:rsidR="00D472D4">
        <w:rPr>
          <w:rFonts w:cs="Arial"/>
          <w:szCs w:val="22"/>
        </w:rPr>
        <w:t xml:space="preserve"> associated with completing each ITAAC</w:t>
      </w:r>
      <w:r w:rsidRPr="00C000F2">
        <w:rPr>
          <w:rFonts w:cs="Arial"/>
          <w:szCs w:val="22"/>
        </w:rPr>
        <w:t xml:space="preserve">, </w:t>
      </w:r>
      <w:r w:rsidR="009561C5" w:rsidRPr="00C000F2">
        <w:rPr>
          <w:rFonts w:cs="Arial"/>
          <w:szCs w:val="22"/>
        </w:rPr>
        <w:t>an ITAAC prioritization methodology was needed.  The NRC contracted with Information Systems Laboratories, Inc. (ISL) to develop such a methodology</w:t>
      </w:r>
      <w:r w:rsidR="00BC1135">
        <w:rPr>
          <w:rFonts w:cs="Arial"/>
          <w:szCs w:val="22"/>
        </w:rPr>
        <w:t xml:space="preserve"> </w:t>
      </w:r>
      <w:r w:rsidR="00BC1135" w:rsidRPr="00C000F2">
        <w:rPr>
          <w:rFonts w:cs="Arial"/>
          <w:szCs w:val="22"/>
        </w:rPr>
        <w:t>(ML060740006)</w:t>
      </w:r>
      <w:r w:rsidR="009561C5" w:rsidRPr="00C000F2">
        <w:rPr>
          <w:rFonts w:cs="Arial"/>
          <w:szCs w:val="22"/>
        </w:rPr>
        <w:t>.  The concept was to develop a selection process that could work with the ITAAC Matrix to rank the ITAAC of any particular design.  This rank would be based upon the value that NRC inspection provides to the assurance that the completed ITAAC could be accepted without nee</w:t>
      </w:r>
      <w:r w:rsidR="00C512AE">
        <w:rPr>
          <w:rFonts w:cs="Arial"/>
          <w:szCs w:val="22"/>
        </w:rPr>
        <w:t>d for additional confirmation.</w:t>
      </w:r>
    </w:p>
    <w:p w:rsidR="00D42612" w:rsidRDefault="00D42612" w:rsidP="00480AF0">
      <w:pPr>
        <w:rPr>
          <w:rFonts w:cs="Arial"/>
          <w:szCs w:val="22"/>
        </w:rPr>
      </w:pPr>
    </w:p>
    <w:p w:rsidR="0024615B" w:rsidRDefault="00EF02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4615B" w:rsidSect="008C5F34">
          <w:footerReference w:type="first" r:id="rId55"/>
          <w:pgSz w:w="12240" w:h="15840"/>
          <w:pgMar w:top="1440" w:right="1440" w:bottom="1440" w:left="1440" w:header="1440" w:footer="1440" w:gutter="0"/>
          <w:cols w:space="720"/>
          <w:titlePg/>
          <w:docGrid w:linePitch="360"/>
        </w:sectPr>
      </w:pPr>
      <w:r>
        <w:rPr>
          <w:rFonts w:cs="Arial"/>
          <w:szCs w:val="22"/>
        </w:rPr>
        <w:t>The</w:t>
      </w:r>
      <w:r w:rsidR="009561C5" w:rsidRPr="00C000F2">
        <w:rPr>
          <w:rFonts w:cs="Arial"/>
          <w:szCs w:val="22"/>
        </w:rPr>
        <w:t xml:space="preserve"> ITAAC prioritization methodology objective is to optimize NRC inspection resources, while providing reasonable assurance that a significant flaw in the completion of the ITAAC by the </w:t>
      </w:r>
    </w:p>
    <w:p w:rsidR="009B2909" w:rsidRDefault="009561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lastRenderedPageBreak/>
        <w:t>licensee</w:t>
      </w:r>
      <w:proofErr w:type="gramEnd"/>
      <w:r w:rsidRPr="00C000F2">
        <w:rPr>
          <w:rFonts w:cs="Arial"/>
          <w:szCs w:val="22"/>
        </w:rPr>
        <w:t xml:space="preserve"> will not go undetected.</w:t>
      </w:r>
      <w:r w:rsidR="00006372" w:rsidRPr="00C000F2">
        <w:rPr>
          <w:rFonts w:cs="Arial"/>
          <w:szCs w:val="22"/>
        </w:rPr>
        <w:t xml:space="preserve">  The prioritization process was described in SECY</w:t>
      </w:r>
      <w:r w:rsidR="00DB0A64" w:rsidRPr="00C000F2">
        <w:rPr>
          <w:rFonts w:cs="Arial"/>
          <w:szCs w:val="22"/>
        </w:rPr>
        <w:t>-</w:t>
      </w:r>
      <w:r w:rsidR="00006372" w:rsidRPr="00C000F2">
        <w:rPr>
          <w:rFonts w:cs="Arial"/>
          <w:szCs w:val="22"/>
        </w:rPr>
        <w:t>07-0047</w:t>
      </w:r>
      <w:r w:rsidR="00DB0A64" w:rsidRPr="00C000F2">
        <w:rPr>
          <w:rFonts w:cs="Arial"/>
          <w:szCs w:val="22"/>
        </w:rPr>
        <w:t xml:space="preserve">, </w:t>
      </w:r>
      <w:r w:rsidR="00006372" w:rsidRPr="00C000F2">
        <w:rPr>
          <w:rFonts w:cs="Arial"/>
          <w:szCs w:val="22"/>
        </w:rPr>
        <w:t>”Staff Approach to Verifying the Closure of Inspections, Tests, Analyses, and Acceptance Criteria Through a Sample-Based Inspection Program</w:t>
      </w:r>
      <w:r w:rsidRPr="00C000F2">
        <w:rPr>
          <w:rFonts w:cs="Arial"/>
          <w:szCs w:val="22"/>
        </w:rPr>
        <w:t>.</w:t>
      </w:r>
      <w:r w:rsidR="00006372" w:rsidRPr="00C000F2">
        <w:rPr>
          <w:rFonts w:cs="Arial"/>
          <w:szCs w:val="22"/>
        </w:rPr>
        <w:t>”</w:t>
      </w:r>
      <w:r w:rsidR="002957B8" w:rsidRPr="00C000F2">
        <w:rPr>
          <w:rFonts w:cs="Arial"/>
          <w:szCs w:val="22"/>
        </w:rPr>
        <w:t xml:space="preserve"> </w:t>
      </w:r>
      <w:r w:rsidR="00EF02D6">
        <w:rPr>
          <w:rFonts w:cs="Arial"/>
          <w:szCs w:val="22"/>
        </w:rPr>
        <w:t xml:space="preserve"> </w:t>
      </w:r>
      <w:r w:rsidR="002957B8" w:rsidRPr="00C000F2">
        <w:rPr>
          <w:rFonts w:cs="Arial"/>
          <w:szCs w:val="22"/>
        </w:rPr>
        <w:t xml:space="preserve">On May 16, 2007, in the SRM for SECY-07-0047, the Commission approved the staff’s approach for selecting </w:t>
      </w:r>
      <w:r w:rsidR="00BC1135" w:rsidRPr="00C000F2">
        <w:rPr>
          <w:rFonts w:cs="Arial"/>
          <w:szCs w:val="22"/>
        </w:rPr>
        <w:t>ITA</w:t>
      </w:r>
      <w:r w:rsidR="00BC1135">
        <w:rPr>
          <w:rFonts w:cs="Arial"/>
          <w:szCs w:val="22"/>
        </w:rPr>
        <w:t>A</w:t>
      </w:r>
      <w:r w:rsidR="00BC1135" w:rsidRPr="00C000F2">
        <w:rPr>
          <w:rFonts w:cs="Arial"/>
          <w:szCs w:val="22"/>
        </w:rPr>
        <w:t xml:space="preserve">C </w:t>
      </w:r>
      <w:r w:rsidR="002957B8" w:rsidRPr="00C000F2">
        <w:rPr>
          <w:rFonts w:cs="Arial"/>
          <w:szCs w:val="22"/>
        </w:rPr>
        <w:t>to be given priority for inspection.</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w:t>
      </w:r>
      <w:r w:rsidR="009561C5" w:rsidRPr="00C000F2">
        <w:rPr>
          <w:rFonts w:cs="Arial"/>
          <w:szCs w:val="22"/>
        </w:rPr>
        <w:t xml:space="preserve">prioritization process </w:t>
      </w:r>
      <w:r w:rsidRPr="00C000F2">
        <w:rPr>
          <w:rFonts w:cs="Arial"/>
          <w:szCs w:val="22"/>
        </w:rPr>
        <w:t xml:space="preserve">requires that the ITAAC be classified and grouped based on the </w:t>
      </w:r>
      <w:r w:rsidR="00D472D4">
        <w:rPr>
          <w:rFonts w:cs="Arial"/>
          <w:szCs w:val="22"/>
        </w:rPr>
        <w:t xml:space="preserve">same </w:t>
      </w:r>
      <w:r w:rsidRPr="00C000F2">
        <w:rPr>
          <w:rFonts w:cs="Arial"/>
          <w:szCs w:val="22"/>
        </w:rPr>
        <w:t xml:space="preserve">activity required to satisfy the ITAAC.  Judgment </w:t>
      </w:r>
      <w:r w:rsidR="00D472D4">
        <w:rPr>
          <w:rFonts w:cs="Arial"/>
          <w:szCs w:val="22"/>
        </w:rPr>
        <w:t>wa</w:t>
      </w:r>
      <w:r w:rsidR="00D472D4" w:rsidRPr="00C000F2">
        <w:rPr>
          <w:rFonts w:cs="Arial"/>
          <w:szCs w:val="22"/>
        </w:rPr>
        <w:t xml:space="preserve">s </w:t>
      </w:r>
      <w:r w:rsidRPr="00C000F2">
        <w:rPr>
          <w:rFonts w:cs="Arial"/>
          <w:szCs w:val="22"/>
        </w:rPr>
        <w:t xml:space="preserve">needed to decide exactly what </w:t>
      </w:r>
      <w:r w:rsidR="00D472D4">
        <w:rPr>
          <w:rFonts w:cs="Arial"/>
          <w:szCs w:val="22"/>
        </w:rPr>
        <w:t xml:space="preserve">the </w:t>
      </w:r>
      <w:r w:rsidRPr="00C000F2">
        <w:rPr>
          <w:rFonts w:cs="Arial"/>
          <w:szCs w:val="22"/>
        </w:rPr>
        <w:t xml:space="preserve">“same activity” should involve and </w:t>
      </w:r>
      <w:r w:rsidR="00D472D4">
        <w:rPr>
          <w:rFonts w:cs="Arial"/>
          <w:szCs w:val="22"/>
        </w:rPr>
        <w:t>was</w:t>
      </w:r>
      <w:r w:rsidRPr="00C000F2">
        <w:rPr>
          <w:rFonts w:cs="Arial"/>
          <w:szCs w:val="22"/>
        </w:rPr>
        <w:t xml:space="preserve"> determined to correspond to an intersection of the NRC ITAAC Matrix</w:t>
      </w:r>
      <w:r w:rsidR="00D472D4">
        <w:rPr>
          <w:rFonts w:cs="Arial"/>
          <w:szCs w:val="22"/>
        </w:rPr>
        <w:t xml:space="preserve"> (ITAAC family)</w:t>
      </w:r>
      <w:r w:rsidRPr="00C000F2">
        <w:rPr>
          <w:rFonts w:cs="Arial"/>
          <w:szCs w:val="22"/>
        </w:rPr>
        <w:t>.  Once grouped</w:t>
      </w:r>
      <w:r w:rsidR="00D472D4">
        <w:rPr>
          <w:rFonts w:cs="Arial"/>
          <w:szCs w:val="22"/>
        </w:rPr>
        <w:t xml:space="preserve"> into a family</w:t>
      </w:r>
      <w:r w:rsidRPr="00C000F2">
        <w:rPr>
          <w:rFonts w:cs="Arial"/>
          <w:szCs w:val="22"/>
        </w:rPr>
        <w:t xml:space="preserve">, the ITAAC may then be prioritized within the </w:t>
      </w:r>
      <w:r w:rsidR="00D472D4">
        <w:rPr>
          <w:rFonts w:cs="Arial"/>
          <w:szCs w:val="22"/>
        </w:rPr>
        <w:t>family</w:t>
      </w:r>
      <w:r w:rsidRPr="00C000F2">
        <w:rPr>
          <w:rFonts w:cs="Arial"/>
          <w:szCs w:val="22"/>
        </w:rPr>
        <w:t xml:space="preserve">.  The overall approach is that observing licensee performance of the activity </w:t>
      </w:r>
      <w:r w:rsidR="00D472D4">
        <w:rPr>
          <w:rFonts w:cs="Arial"/>
          <w:szCs w:val="22"/>
        </w:rPr>
        <w:t xml:space="preserve">on </w:t>
      </w:r>
      <w:r w:rsidRPr="00C000F2">
        <w:rPr>
          <w:rFonts w:cs="Arial"/>
          <w:szCs w:val="22"/>
        </w:rPr>
        <w:t xml:space="preserve">one ITAAC provides insights on licensee performance regarding other </w:t>
      </w:r>
      <w:r w:rsidR="00D472D4">
        <w:rPr>
          <w:rFonts w:cs="Arial"/>
          <w:szCs w:val="22"/>
        </w:rPr>
        <w:t>ITAAC</w:t>
      </w:r>
      <w:r w:rsidR="00D472D4" w:rsidRPr="00C000F2">
        <w:rPr>
          <w:rFonts w:cs="Arial"/>
          <w:szCs w:val="22"/>
        </w:rPr>
        <w:t>s</w:t>
      </w:r>
      <w:r w:rsidRPr="00C000F2">
        <w:rPr>
          <w:rFonts w:cs="Arial"/>
          <w:szCs w:val="22"/>
        </w:rPr>
        <w:t>.</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 first step in prioritization involves rank-ordering the ITAAC based upon certain defined attributes that make one ITAAC more or less important to inspect than the others.  Attributes are considered to be some of the representative characteristics of any particular ITAAC.  The following five attributes were selected for ranking consideration:</w:t>
      </w:r>
    </w:p>
    <w:p w:rsidR="00D42612" w:rsidRDefault="00D4261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C000F2">
        <w:rPr>
          <w:rFonts w:cs="Arial"/>
          <w:szCs w:val="22"/>
        </w:rPr>
        <w:t xml:space="preserve">a. </w:t>
      </w:r>
      <w:r w:rsidRPr="00C000F2">
        <w:rPr>
          <w:rFonts w:cs="Arial"/>
          <w:szCs w:val="22"/>
        </w:rPr>
        <w:tab/>
        <w:t xml:space="preserve">Complexity or Difficulty of Activity.  </w:t>
      </w:r>
      <w:proofErr w:type="gramStart"/>
      <w:r w:rsidRPr="00C000F2">
        <w:rPr>
          <w:rFonts w:cs="Arial"/>
          <w:szCs w:val="22"/>
        </w:rPr>
        <w:t>The degree of likelihood of errors occurring in the process of fabrication, installation, or testing.</w:t>
      </w:r>
      <w:proofErr w:type="gramEnd"/>
      <w:r w:rsidRPr="00C000F2">
        <w:rPr>
          <w:rFonts w:cs="Arial"/>
          <w:szCs w:val="22"/>
        </w:rPr>
        <w:t xml:space="preserve">  As an example, a bimetallic weld on the reactor vessel safe end might be more difficult than welding structural steel for a seismic pipe support.  The degree of training or certification required of the “doer” such as a Level III NDE technician is an indicator of the complexity.  This typically is also related to the concept of a special process which has requirements associated with it per 10CFR50, Appendix B.</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C000F2">
        <w:rPr>
          <w:rFonts w:cs="Arial"/>
          <w:szCs w:val="22"/>
        </w:rPr>
        <w:t xml:space="preserve">b. </w:t>
      </w:r>
      <w:r w:rsidRPr="00C000F2">
        <w:rPr>
          <w:rFonts w:cs="Arial"/>
          <w:szCs w:val="22"/>
        </w:rPr>
        <w:tab/>
        <w:t xml:space="preserve">Construction and Testing/Training Experience.  To the extent known, whether the testing or construction activity is a “first of a kind” for construction or a new test conducted by a group with little experience.  Experience in this case may mean limited work in the nuclear field, in a field with quality assurance requirements, or in strict adherence to procedural controls.  Additionally this includes whether there is a history of quality or other performance deficiencies associated with the company or the activity.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C000F2">
        <w:rPr>
          <w:rFonts w:cs="Arial"/>
          <w:szCs w:val="22"/>
        </w:rPr>
        <w:t>c.</w:t>
      </w:r>
      <w:r w:rsidRPr="00C000F2">
        <w:rPr>
          <w:rFonts w:cs="Arial"/>
          <w:szCs w:val="22"/>
        </w:rPr>
        <w:tab/>
        <w:t xml:space="preserve">Difficulty of Verifying by Other Means.  </w:t>
      </w:r>
      <w:proofErr w:type="gramStart"/>
      <w:r w:rsidRPr="00C000F2">
        <w:rPr>
          <w:rFonts w:cs="Arial"/>
          <w:szCs w:val="22"/>
        </w:rPr>
        <w:t>The degree that the activity can be verified by observing other functional, pre-operational tests, or performance tests.</w:t>
      </w:r>
      <w:proofErr w:type="gramEnd"/>
      <w:r w:rsidRPr="00C000F2">
        <w:rPr>
          <w:rFonts w:cs="Arial"/>
          <w:szCs w:val="22"/>
        </w:rPr>
        <w:t xml:space="preserve">  This would also include the degree to which the sequence is a factor; for example, the lack of access associated with buried piping or cables, coatings inside tanks, or physical interferences.  This would result in a preference to inspect now while the opportunity exists, or to defer the inspection until later when it may be just as useful to witness the pre-operational test instead.</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C000F2">
        <w:rPr>
          <w:rFonts w:cs="Arial"/>
          <w:szCs w:val="22"/>
        </w:rPr>
        <w:t>d.</w:t>
      </w:r>
      <w:r w:rsidRPr="00C000F2">
        <w:rPr>
          <w:rFonts w:cs="Arial"/>
          <w:szCs w:val="22"/>
        </w:rPr>
        <w:tab/>
        <w:t>Safety Significance.  The safety significance assigned to the system, component, or structure included in the ITAAC.  This attribute will be defined by a PRA weighting factor which will be assigned separate to expert panel evaluation of the other attributes.</w:t>
      </w:r>
    </w:p>
    <w:p w:rsidR="0024615B" w:rsidRDefault="002461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4615B" w:rsidSect="008C5F34">
          <w:footerReference w:type="first" r:id="rId56"/>
          <w:pgSz w:w="12240" w:h="15840"/>
          <w:pgMar w:top="1440" w:right="1440" w:bottom="1440" w:left="1440" w:header="1440" w:footer="1440" w:gutter="0"/>
          <w:cols w:space="720"/>
          <w:titlePg/>
          <w:docGrid w:linePitch="360"/>
        </w:sectPr>
      </w:pPr>
    </w:p>
    <w:p w:rsidR="009B2909" w:rsidRDefault="00D81169" w:rsidP="00245B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C000F2">
        <w:rPr>
          <w:rFonts w:cs="Arial"/>
          <w:szCs w:val="22"/>
        </w:rPr>
        <w:lastRenderedPageBreak/>
        <w:t>e.</w:t>
      </w:r>
      <w:r w:rsidRPr="00C000F2">
        <w:rPr>
          <w:rFonts w:cs="Arial"/>
          <w:szCs w:val="22"/>
        </w:rPr>
        <w:tab/>
        <w:t xml:space="preserve">Licensee (or applicant) Oversight Attention.  </w:t>
      </w:r>
      <w:proofErr w:type="gramStart"/>
      <w:r w:rsidRPr="00C000F2">
        <w:rPr>
          <w:rFonts w:cs="Arial"/>
          <w:szCs w:val="22"/>
        </w:rPr>
        <w:t>The amount and effectiveness of the applicant’s or licensee’s oversight attention and quality assurance efforts, including those of its contractors and suppliers.</w:t>
      </w:r>
      <w:proofErr w:type="gramEnd"/>
      <w:r w:rsidRPr="00C000F2">
        <w:rPr>
          <w:rFonts w:cs="Arial"/>
          <w:szCs w:val="22"/>
        </w:rPr>
        <w:t xml:space="preserve">  This also includes those self-assessment reviews or independent audits in addition to the specific QA effort.  Note this may not be known early in the sequence of construction activities or until NRC has experience inspecting the licensee’s QA efforts and other self-assessment activities and generated an opinion of their performance.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attributes are weighted according to their impact on the overall objective.  Then, each ITAAC is rated for each attribute by use of expert panels.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In November 2005, an expert panel of NRC managers with extensive nuclear construction and NRC inspection experience was convened to weight each of the five ITAAC attributes. </w:t>
      </w:r>
      <w:r w:rsidR="00AC6307">
        <w:rPr>
          <w:rFonts w:cs="Arial"/>
          <w:szCs w:val="22"/>
        </w:rPr>
        <w:t xml:space="preserve"> </w:t>
      </w:r>
      <w:r w:rsidRPr="00C000F2">
        <w:rPr>
          <w:rFonts w:cs="Arial"/>
          <w:szCs w:val="22"/>
        </w:rPr>
        <w:t xml:space="preserve">The expert panel then chose utility values for the level of inspection related to each attribute.  This attribute weighting/utility selection process is part of the Analytic Hierarchy Process, which was chosen by ISL as an integral part of the ITAAC prioritization process.  The results of this expert panel were provided as input to the algorithm that was created by ISL to establish the basis for the subsequent evaluation of the ITAAC against each of the five attributes.  This weighting/utility process was performed for the five pre-selected attributes and will apply to any reactor design; therefore, these expert panel deliberations do not have to be repeated.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This prioritization process is managed such that the rating given each ITAAC will correlate to the amount of assurance one can obtain from inspecting that ITAAC.  In this way, it is not the ITAAC that are prioritized, but rather the value of inspecting that ITAAC to the overall objective of optimizing resources to ensure that no significant construction flaw is undetected.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C1135" w:rsidRDefault="00D81169" w:rsidP="00BC11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 output of this process has been used to target for inspection those ITAAC that had a numerical ranking at or above a selected value and has been completed for the AP1000 and ABWR.  These ITAAC are referred to as targeted ITAAC.  It is expected that the numerical data for each reactor design will be different and therefore that the numerical cut off value will also be different.  The selected value will be selected to provide reasonable coverage of all ITAAC for the planned NRC inspection activities for direct NRC inspection.</w:t>
      </w:r>
      <w:r w:rsidR="00BC1135">
        <w:rPr>
          <w:rFonts w:cs="Arial"/>
          <w:szCs w:val="22"/>
        </w:rPr>
        <w:t xml:space="preserve">  </w:t>
      </w:r>
      <w:r w:rsidR="00BC1135" w:rsidRPr="00BC1135">
        <w:rPr>
          <w:rFonts w:cs="Arial"/>
          <w:szCs w:val="22"/>
        </w:rPr>
        <w:t xml:space="preserve">The second step used in the methodology includes a portfolio perspective or a coverage check for all ITAAC.  It requires that at least one ITAAC from every </w:t>
      </w:r>
      <w:r w:rsidR="00BC1135">
        <w:rPr>
          <w:rFonts w:cs="Arial"/>
          <w:szCs w:val="22"/>
        </w:rPr>
        <w:t>family</w:t>
      </w:r>
      <w:r w:rsidR="00BC1135" w:rsidRPr="00BC1135">
        <w:rPr>
          <w:rFonts w:cs="Arial"/>
          <w:szCs w:val="22"/>
        </w:rPr>
        <w:t xml:space="preserve"> be inspected.  </w:t>
      </w:r>
    </w:p>
    <w:p w:rsidR="00BC1135" w:rsidRDefault="00BC1135" w:rsidP="00BC11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4615B" w:rsidRDefault="00245B89" w:rsidP="00245B89">
      <w:pPr>
        <w:tabs>
          <w:tab w:val="left" w:pos="274"/>
          <w:tab w:val="left" w:pos="806"/>
          <w:tab w:val="left" w:pos="1440"/>
        </w:tabs>
        <w:rPr>
          <w:rFonts w:cs="Arial"/>
          <w:szCs w:val="22"/>
        </w:rPr>
        <w:sectPr w:rsidR="0024615B" w:rsidSect="008C5F34">
          <w:footerReference w:type="first" r:id="rId57"/>
          <w:pgSz w:w="12240" w:h="15840"/>
          <w:pgMar w:top="1440" w:right="1440" w:bottom="1440" w:left="1440" w:header="1440" w:footer="1440" w:gutter="0"/>
          <w:cols w:space="720"/>
          <w:titlePg/>
          <w:docGrid w:linePitch="360"/>
        </w:sectPr>
      </w:pPr>
      <w:proofErr w:type="gramStart"/>
      <w:r>
        <w:rPr>
          <w:rFonts w:cs="Arial"/>
          <w:szCs w:val="22"/>
        </w:rPr>
        <w:t>B03.11</w:t>
      </w:r>
      <w:r>
        <w:rPr>
          <w:rFonts w:cs="Arial"/>
          <w:szCs w:val="22"/>
        </w:rPr>
        <w:tab/>
      </w:r>
      <w:r w:rsidR="00754D70" w:rsidRPr="00754D70">
        <w:rPr>
          <w:rFonts w:cs="Arial"/>
          <w:szCs w:val="22"/>
          <w:u w:val="single"/>
        </w:rPr>
        <w:t>Site-Specific ITAAC</w:t>
      </w:r>
      <w:r>
        <w:rPr>
          <w:rFonts w:cs="Arial"/>
          <w:szCs w:val="22"/>
        </w:rPr>
        <w:t>.</w:t>
      </w:r>
      <w:proofErr w:type="gramEnd"/>
      <w:r w:rsidR="00754D70">
        <w:rPr>
          <w:rFonts w:cs="Arial"/>
          <w:szCs w:val="22"/>
        </w:rPr>
        <w:t xml:space="preserve">  </w:t>
      </w:r>
      <w:r w:rsidR="00006372" w:rsidRPr="00C000F2">
        <w:rPr>
          <w:rFonts w:cs="Arial"/>
          <w:szCs w:val="22"/>
        </w:rPr>
        <w:t xml:space="preserve">In addition to the ITAAC listed in the design certification rules for approved reactor designs, each combined license application (COLA) contains site-specific ITAAC that consist of systems that are outside the scope of the standard design.  In SECY-08-0117, “Staff Approach to Verify Closure of ITAAC and to Implement Title 10 CFR 52.99, “Inspection </w:t>
      </w:r>
      <w:proofErr w:type="gramStart"/>
      <w:r w:rsidR="00006372" w:rsidRPr="00C000F2">
        <w:rPr>
          <w:rFonts w:cs="Arial"/>
          <w:szCs w:val="22"/>
        </w:rPr>
        <w:t>During</w:t>
      </w:r>
      <w:proofErr w:type="gramEnd"/>
      <w:r w:rsidR="00006372" w:rsidRPr="00C000F2">
        <w:rPr>
          <w:rFonts w:cs="Arial"/>
          <w:szCs w:val="22"/>
        </w:rPr>
        <w:t xml:space="preserve"> Construction,” and Related Portion of 10 CFR 52.103(g) on the Commission Finding,” the staff indicated that it will review and inspect work related to the site-specific ITAAC using a method similar to the prioritization methodology described in SECY-07-0047.  </w:t>
      </w:r>
      <w:r w:rsidR="00D863B9" w:rsidRPr="00C000F2">
        <w:rPr>
          <w:rFonts w:cs="Arial"/>
          <w:szCs w:val="22"/>
        </w:rPr>
        <w:t>Headquarters</w:t>
      </w:r>
      <w:r w:rsidR="003C7A30" w:rsidRPr="00C000F2">
        <w:rPr>
          <w:rFonts w:cs="Arial"/>
          <w:szCs w:val="22"/>
        </w:rPr>
        <w:t xml:space="preserve"> </w:t>
      </w:r>
      <w:r w:rsidR="00006372" w:rsidRPr="00C000F2">
        <w:rPr>
          <w:rFonts w:cs="Arial"/>
          <w:szCs w:val="22"/>
        </w:rPr>
        <w:t>staff leads the effort to prioritize site-specific ITAAC contained in the COLs</w:t>
      </w:r>
      <w:r w:rsidR="00D863B9" w:rsidRPr="00C000F2">
        <w:rPr>
          <w:rFonts w:cs="Arial"/>
          <w:szCs w:val="22"/>
        </w:rPr>
        <w:t xml:space="preserve"> and the ITAAC contained in the design control documents (DCDs) for future reactor designs</w:t>
      </w:r>
      <w:r w:rsidR="00006372" w:rsidRPr="00C000F2">
        <w:rPr>
          <w:rFonts w:cs="Arial"/>
          <w:szCs w:val="22"/>
        </w:rPr>
        <w:t>.  The staff will form expert panels that will select the site-specific ITAAC samples based on safety significance and the ability to inspect.  The COLAs also contain ITAAC for emergency preparedne</w:t>
      </w:r>
      <w:r w:rsidR="007542D5">
        <w:rPr>
          <w:rFonts w:cs="Arial"/>
          <w:szCs w:val="22"/>
        </w:rPr>
        <w:t>ss (EP) and physical security.</w:t>
      </w:r>
      <w:r w:rsidR="00D42612">
        <w:rPr>
          <w:rFonts w:cs="Arial"/>
          <w:szCs w:val="22"/>
        </w:rPr>
        <w:t xml:space="preserve">  </w:t>
      </w:r>
      <w:r w:rsidR="00006372" w:rsidRPr="00C000F2">
        <w:rPr>
          <w:rFonts w:cs="Arial"/>
          <w:szCs w:val="22"/>
        </w:rPr>
        <w:t>The staff will inspect work activities related to all p</w:t>
      </w:r>
      <w:r w:rsidR="00004235">
        <w:rPr>
          <w:rFonts w:cs="Arial"/>
          <w:szCs w:val="22"/>
        </w:rPr>
        <w:t>hysical security and EP ITAAC.</w:t>
      </w:r>
    </w:p>
    <w:p w:rsidR="00004235" w:rsidRDefault="00004235" w:rsidP="00245B89">
      <w:pPr>
        <w:tabs>
          <w:tab w:val="left" w:pos="274"/>
          <w:tab w:val="left" w:pos="806"/>
          <w:tab w:val="left" w:pos="1440"/>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 staff based this decision on the relatively small number of physical security and EP ITAAC, the qualitative nature of the Security and EP ITAAC, and their high relative importance.  In addition to the ITAAC-related work inspections, the staff is planning comprehensive inspections of the operational programs for security and EP.  This will include force-on-force security inspections and NRC observations of EP exercises.</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754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Pr>
          <w:rFonts w:cs="Arial"/>
          <w:szCs w:val="22"/>
        </w:rPr>
        <w:t>B03.12</w:t>
      </w:r>
      <w:r>
        <w:rPr>
          <w:rFonts w:cs="Arial"/>
          <w:szCs w:val="22"/>
        </w:rPr>
        <w:tab/>
      </w:r>
      <w:r w:rsidRPr="00754D70">
        <w:rPr>
          <w:rFonts w:cs="Arial"/>
          <w:szCs w:val="22"/>
          <w:u w:val="single"/>
        </w:rPr>
        <w:t>Design Acceptance Criteria (DAC) ITAAC</w:t>
      </w:r>
      <w:r>
        <w:rPr>
          <w:rFonts w:cs="Arial"/>
          <w:szCs w:val="22"/>
        </w:rPr>
        <w:t>.</w:t>
      </w:r>
      <w:proofErr w:type="gramEnd"/>
      <w:r>
        <w:rPr>
          <w:rFonts w:cs="Arial"/>
          <w:szCs w:val="22"/>
        </w:rPr>
        <w:t xml:space="preserve">  </w:t>
      </w:r>
      <w:r w:rsidR="00006372" w:rsidRPr="00C000F2">
        <w:rPr>
          <w:rFonts w:cs="Arial"/>
          <w:szCs w:val="22"/>
        </w:rPr>
        <w:t>An additional ITAAC inspection area concerns DAC</w:t>
      </w:r>
      <w:r>
        <w:rPr>
          <w:rFonts w:cs="Arial"/>
          <w:szCs w:val="22"/>
        </w:rPr>
        <w:t xml:space="preserve">, which </w:t>
      </w:r>
      <w:r w:rsidR="00006372" w:rsidRPr="00C000F2">
        <w:rPr>
          <w:rFonts w:cs="Arial"/>
          <w:szCs w:val="22"/>
        </w:rPr>
        <w:t xml:space="preserve">are a subset of the ITAAC for a given design, which means they are considered ITAAC.  The DAC are design details that were not provided at the time of DCD submittal, with the understanding that these design details would be </w:t>
      </w:r>
      <w:r w:rsidR="001F7C74" w:rsidRPr="00C000F2">
        <w:rPr>
          <w:rFonts w:cs="Arial"/>
          <w:szCs w:val="22"/>
        </w:rPr>
        <w:t>available</w:t>
      </w:r>
      <w:r w:rsidR="00006372" w:rsidRPr="00C000F2">
        <w:rPr>
          <w:rFonts w:cs="Arial"/>
          <w:szCs w:val="22"/>
        </w:rPr>
        <w:t xml:space="preserve"> during construction and verified as part of the ITAAC to demonstrate that the system design and as-built configuration conformed to the licensing basis.  The DAC is designated in three specific disciplines as outlined in SECY 92-053.  They are: Digital I&amp;C design; Piping design; and Human Factors engineering.  Additionally, the ABWR design includes some limited Radiation Protection DAC.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It is the </w:t>
      </w:r>
      <w:r w:rsidR="00245B89">
        <w:rPr>
          <w:rFonts w:cs="Arial"/>
          <w:szCs w:val="22"/>
        </w:rPr>
        <w:t>s</w:t>
      </w:r>
      <w:r w:rsidR="00245B89" w:rsidRPr="00C000F2">
        <w:rPr>
          <w:rFonts w:cs="Arial"/>
          <w:szCs w:val="22"/>
        </w:rPr>
        <w:t xml:space="preserve">taff’s </w:t>
      </w:r>
      <w:r w:rsidRPr="00C000F2">
        <w:rPr>
          <w:rFonts w:cs="Arial"/>
          <w:szCs w:val="22"/>
        </w:rPr>
        <w:t xml:space="preserve">intention that DAC associated with an ITAAC will be inspected as the design detail is made available by a COL applicant or licensee.  </w:t>
      </w:r>
      <w:r w:rsidR="002E183C" w:rsidRPr="00C000F2">
        <w:rPr>
          <w:rFonts w:cs="Arial"/>
          <w:szCs w:val="22"/>
        </w:rPr>
        <w:t xml:space="preserve">The complexities of the DAC dictate that these inspections will normally be </w:t>
      </w:r>
      <w:r w:rsidR="001F7C74" w:rsidRPr="00C000F2">
        <w:rPr>
          <w:rFonts w:cs="Arial"/>
          <w:szCs w:val="22"/>
        </w:rPr>
        <w:t xml:space="preserve">led by </w:t>
      </w:r>
      <w:r w:rsidR="003C7A30" w:rsidRPr="00C000F2">
        <w:rPr>
          <w:rFonts w:cs="Arial"/>
          <w:szCs w:val="22"/>
        </w:rPr>
        <w:t xml:space="preserve">Region II </w:t>
      </w:r>
      <w:r w:rsidR="001F7C74" w:rsidRPr="00C000F2">
        <w:rPr>
          <w:rFonts w:cs="Arial"/>
          <w:szCs w:val="22"/>
        </w:rPr>
        <w:t>with support from</w:t>
      </w:r>
      <w:r w:rsidR="002E183C" w:rsidRPr="00C000F2">
        <w:rPr>
          <w:rFonts w:cs="Arial"/>
          <w:szCs w:val="22"/>
        </w:rPr>
        <w:t xml:space="preserve"> NRO technical staff, which will provide an inspection report feeder to </w:t>
      </w:r>
      <w:r w:rsidR="003C7A30" w:rsidRPr="00C000F2">
        <w:rPr>
          <w:rFonts w:cs="Arial"/>
          <w:szCs w:val="22"/>
        </w:rPr>
        <w:t>Region II</w:t>
      </w:r>
      <w:r w:rsidR="002E183C" w:rsidRPr="00C000F2">
        <w:rPr>
          <w:rFonts w:cs="Arial"/>
          <w:szCs w:val="22"/>
        </w:rPr>
        <w:t>.</w:t>
      </w:r>
      <w:r w:rsidRPr="00C000F2">
        <w:rPr>
          <w:rFonts w:cs="Arial"/>
          <w:szCs w:val="22"/>
        </w:rPr>
        <w:t xml:space="preserve">  Since DAC inspection will be required to satisfy the associated ITAAC, all DAC inspection will be required prior to the 10 CFR Part 52.103(g) finding.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4C0F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BC1135">
        <w:rPr>
          <w:rFonts w:cs="Arial"/>
          <w:szCs w:val="22"/>
        </w:rPr>
        <w:t>B.03.1</w:t>
      </w:r>
      <w:r w:rsidR="00754D70">
        <w:rPr>
          <w:rFonts w:cs="Arial"/>
          <w:szCs w:val="22"/>
        </w:rPr>
        <w:t>3</w:t>
      </w:r>
      <w:r w:rsidRPr="00BC1135">
        <w:rPr>
          <w:rFonts w:cs="Arial"/>
          <w:szCs w:val="22"/>
        </w:rPr>
        <w:tab/>
      </w:r>
      <w:r w:rsidRPr="00C000F2">
        <w:rPr>
          <w:rFonts w:cs="Arial"/>
          <w:szCs w:val="22"/>
          <w:u w:val="single"/>
        </w:rPr>
        <w:t>Process for the Modification of the ITAAC Target Set</w:t>
      </w:r>
      <w:r w:rsidR="009B104D" w:rsidRPr="00C000F2">
        <w:rPr>
          <w:rFonts w:cs="Arial"/>
          <w:szCs w:val="22"/>
          <w:u w:val="single"/>
        </w:rPr>
        <w:t>.</w:t>
      </w:r>
      <w:proofErr w:type="gramEnd"/>
      <w:r w:rsidR="009B104D" w:rsidRPr="00C000F2">
        <w:rPr>
          <w:rFonts w:cs="Arial"/>
          <w:szCs w:val="22"/>
          <w:u w:val="single"/>
        </w:rPr>
        <w:t xml:space="preserve">  </w:t>
      </w:r>
      <w:r w:rsidR="009B104D" w:rsidRPr="00C000F2">
        <w:rPr>
          <w:rFonts w:cs="Arial"/>
          <w:szCs w:val="22"/>
        </w:rPr>
        <w:t xml:space="preserve">The overall objective of the original prioritization process was resource optimization while providing reasonable assurance that a significant flaw by the licensee would not go undetected.  The ITAAC prioritization process implies that the prioritization process should be “adaptive” and use lessons learned or inspection history to modify the prioritization.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9B1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w:t>
      </w:r>
      <w:r w:rsidR="00927A58" w:rsidRPr="00C000F2">
        <w:rPr>
          <w:rFonts w:cs="Arial"/>
          <w:szCs w:val="22"/>
        </w:rPr>
        <w:t xml:space="preserve">targeted </w:t>
      </w:r>
      <w:r w:rsidRPr="00C000F2">
        <w:rPr>
          <w:rFonts w:cs="Arial"/>
          <w:szCs w:val="22"/>
        </w:rPr>
        <w:t xml:space="preserve">ITAAC set can be changed if the intent of the original prioritization is upheld.  </w:t>
      </w:r>
      <w:r w:rsidR="00927A58" w:rsidRPr="00C000F2">
        <w:rPr>
          <w:rFonts w:cs="Arial"/>
          <w:szCs w:val="22"/>
        </w:rPr>
        <w:t xml:space="preserve">To accomplish this, for any modification to the targeted ITAAC set, the NRO staff will perform a technical review of the </w:t>
      </w:r>
      <w:r w:rsidR="004B3435" w:rsidRPr="00C000F2">
        <w:rPr>
          <w:rFonts w:cs="Arial"/>
          <w:szCs w:val="22"/>
        </w:rPr>
        <w:t xml:space="preserve">proposed </w:t>
      </w:r>
      <w:r w:rsidR="00927A58" w:rsidRPr="00C000F2">
        <w:rPr>
          <w:rFonts w:cs="Arial"/>
          <w:szCs w:val="22"/>
        </w:rPr>
        <w:t>change to ensure the following two principles are met:</w:t>
      </w:r>
    </w:p>
    <w:p w:rsidR="007260CE" w:rsidRDefault="007260CE" w:rsidP="007260C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34"/>
        <w:rPr>
          <w:rFonts w:cs="Arial"/>
          <w:szCs w:val="22"/>
        </w:rPr>
      </w:pPr>
    </w:p>
    <w:p w:rsidR="009B2909" w:rsidRDefault="009B104D" w:rsidP="00034CB4">
      <w:pPr>
        <w:pStyle w:val="ListParagraph"/>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 value of inspection is maintained</w:t>
      </w:r>
      <w:r w:rsidR="00286536" w:rsidRPr="00C000F2">
        <w:rPr>
          <w:rFonts w:cs="Arial"/>
          <w:szCs w:val="22"/>
        </w:rPr>
        <w:t xml:space="preserve">.  </w:t>
      </w:r>
      <w:r w:rsidRPr="00C000F2">
        <w:rPr>
          <w:rFonts w:cs="Arial"/>
          <w:szCs w:val="22"/>
        </w:rPr>
        <w:t>ITAAC are assigned a value based on several criteria and are given a ranking.  If a targeted ITAAC is not performed, the NRC should assure that other ITAAC provide adequate, representative NRC inspection coverage.  If a targeted ITAAC inspection is not performed, the NRC must ensure that the scope of the quality process or program represented by that ITAAC has been adequately covered by other ITAAC inspections.</w:t>
      </w:r>
    </w:p>
    <w:p w:rsidR="009B2909" w:rsidRDefault="009B290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420"/>
        <w:rPr>
          <w:rFonts w:cs="Arial"/>
          <w:szCs w:val="22"/>
        </w:rPr>
      </w:pPr>
    </w:p>
    <w:p w:rsidR="0024615B" w:rsidRDefault="009B104D" w:rsidP="00034CB4">
      <w:pPr>
        <w:pStyle w:val="ListParagraph"/>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4615B" w:rsidSect="008C5F34">
          <w:footerReference w:type="first" r:id="rId58"/>
          <w:pgSz w:w="12240" w:h="15840"/>
          <w:pgMar w:top="1440" w:right="1440" w:bottom="1440" w:left="1440" w:header="1440" w:footer="1440" w:gutter="0"/>
          <w:cols w:space="720"/>
          <w:titlePg/>
          <w:docGrid w:linePitch="360"/>
        </w:sectPr>
      </w:pPr>
      <w:r w:rsidRPr="00C000F2">
        <w:rPr>
          <w:rFonts w:cs="Arial"/>
          <w:szCs w:val="22"/>
        </w:rPr>
        <w:t>Portfolio coverage is required</w:t>
      </w:r>
      <w:r w:rsidR="00286536" w:rsidRPr="00C000F2">
        <w:rPr>
          <w:rFonts w:cs="Arial"/>
          <w:szCs w:val="22"/>
        </w:rPr>
        <w:t xml:space="preserve">.  </w:t>
      </w:r>
      <w:r w:rsidRPr="00C000F2">
        <w:rPr>
          <w:rFonts w:cs="Arial"/>
          <w:szCs w:val="22"/>
        </w:rPr>
        <w:t>One of the underlying principles of intelligent sampling (or dynamic sampling) is the concept of portfolio coverage.   This concept means that regardless of risk ranking, for the prioritization process to be considered valid, at least one sample must be taken from every ITAAC family or bin.  A targeted ITAAC cannot be removed from planned NRC inspections if the activity that would have been inspected is not validly assessed by other ITAAC inspections within the family.</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9B1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staff should conduct these reviews by using an appropriate panel of experts.  </w:t>
      </w:r>
      <w:r w:rsidR="00927A58" w:rsidRPr="00C000F2">
        <w:rPr>
          <w:rFonts w:cs="Arial"/>
          <w:szCs w:val="22"/>
        </w:rPr>
        <w:t>Upon completion of its review, the expert panel will provide recommended changes to the targeted ITAAC set to the Director, DCIP for approval.</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754D70" w:rsidRDefault="00754D70" w:rsidP="00754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Pr>
          <w:rFonts w:cs="Arial"/>
          <w:szCs w:val="22"/>
        </w:rPr>
        <w:t>B03.14</w:t>
      </w:r>
      <w:r>
        <w:rPr>
          <w:rFonts w:cs="Arial"/>
          <w:szCs w:val="22"/>
        </w:rPr>
        <w:tab/>
      </w:r>
      <w:ins w:id="812" w:author="Author" w:date="2014-07-14T09:57:00Z">
        <w:r w:rsidR="005B2EE7" w:rsidRPr="005B2EE7">
          <w:rPr>
            <w:rFonts w:cs="Arial"/>
            <w:szCs w:val="22"/>
            <w:u w:val="single"/>
          </w:rPr>
          <w:t>C</w:t>
        </w:r>
      </w:ins>
      <w:ins w:id="813" w:author="Author" w:date="2014-07-14T09:56:00Z">
        <w:r w:rsidR="005B2EE7" w:rsidRPr="005B2EE7">
          <w:rPr>
            <w:rFonts w:cs="Arial"/>
            <w:szCs w:val="22"/>
            <w:u w:val="single"/>
          </w:rPr>
          <w:t>onstructi</w:t>
        </w:r>
      </w:ins>
      <w:ins w:id="814" w:author="Author" w:date="2014-07-14T09:57:00Z">
        <w:r w:rsidR="005B2EE7" w:rsidRPr="005B2EE7">
          <w:rPr>
            <w:rFonts w:cs="Arial"/>
            <w:szCs w:val="22"/>
            <w:u w:val="single"/>
          </w:rPr>
          <w:t>o</w:t>
        </w:r>
      </w:ins>
      <w:ins w:id="815" w:author="Author" w:date="2014-07-14T09:56:00Z">
        <w:r w:rsidR="005B2EE7" w:rsidRPr="005B2EE7">
          <w:rPr>
            <w:rFonts w:cs="Arial"/>
            <w:szCs w:val="22"/>
            <w:u w:val="single"/>
          </w:rPr>
          <w:t xml:space="preserve">n and </w:t>
        </w:r>
      </w:ins>
      <w:ins w:id="816" w:author="Author" w:date="2014-07-14T09:57:00Z">
        <w:r w:rsidR="005B2EE7" w:rsidRPr="005B2EE7">
          <w:rPr>
            <w:rFonts w:cs="Arial"/>
            <w:szCs w:val="22"/>
            <w:u w:val="single"/>
          </w:rPr>
          <w:t>O</w:t>
        </w:r>
      </w:ins>
      <w:ins w:id="817" w:author="Author" w:date="2014-07-14T09:56:00Z">
        <w:r w:rsidR="005B2EE7" w:rsidRPr="005B2EE7">
          <w:rPr>
            <w:rFonts w:cs="Arial"/>
            <w:szCs w:val="22"/>
            <w:u w:val="single"/>
          </w:rPr>
          <w:t>perationa</w:t>
        </w:r>
        <w:r w:rsidR="005B2EE7" w:rsidRPr="00E21E96">
          <w:rPr>
            <w:rFonts w:cs="Arial"/>
            <w:szCs w:val="22"/>
            <w:u w:val="single"/>
          </w:rPr>
          <w:t xml:space="preserve">l </w:t>
        </w:r>
      </w:ins>
      <w:r w:rsidRPr="00754D70">
        <w:rPr>
          <w:rFonts w:cs="Arial"/>
          <w:szCs w:val="22"/>
          <w:u w:val="single"/>
        </w:rPr>
        <w:t>Program Inspections</w:t>
      </w:r>
      <w:r>
        <w:rPr>
          <w:rFonts w:cs="Arial"/>
          <w:szCs w:val="22"/>
        </w:rPr>
        <w:t>.</w:t>
      </w:r>
      <w:proofErr w:type="gramEnd"/>
      <w:r>
        <w:rPr>
          <w:rFonts w:cs="Arial"/>
          <w:szCs w:val="22"/>
        </w:rPr>
        <w:t xml:space="preserve">  </w:t>
      </w:r>
      <w:r w:rsidRPr="00C000F2">
        <w:rPr>
          <w:rFonts w:cs="Arial"/>
          <w:szCs w:val="22"/>
        </w:rPr>
        <w:t>While the ITAAC will be the focus when selecting which activities to inspect, the NRC staff will inspect more than just ITAAC-related work.  Licensees are required by regulation to develop and implement construction programs</w:t>
      </w:r>
      <w:ins w:id="818" w:author="Author" w:date="2014-07-14T09:52:00Z">
        <w:r w:rsidR="005B2EE7">
          <w:rPr>
            <w:rFonts w:cs="Arial"/>
            <w:szCs w:val="22"/>
          </w:rPr>
          <w:t xml:space="preserve"> that</w:t>
        </w:r>
      </w:ins>
      <w:r w:rsidRPr="00C000F2">
        <w:rPr>
          <w:rFonts w:cs="Arial"/>
          <w:szCs w:val="22"/>
        </w:rPr>
        <w:t xml:space="preserve"> are listed in IMC 2504.  </w:t>
      </w:r>
      <w:ins w:id="819" w:author="Author" w:date="2014-07-14T09:53:00Z">
        <w:r w:rsidR="005B2EE7">
          <w:rPr>
            <w:rFonts w:cs="Arial"/>
            <w:szCs w:val="22"/>
          </w:rPr>
          <w:t>Construction p</w:t>
        </w:r>
      </w:ins>
      <w:ins w:id="820" w:author="Author" w:date="2014-07-14T09:52:00Z">
        <w:r w:rsidR="005B2EE7">
          <w:rPr>
            <w:rFonts w:cs="Arial"/>
            <w:szCs w:val="22"/>
          </w:rPr>
          <w:t xml:space="preserve">rogram inspections </w:t>
        </w:r>
      </w:ins>
      <w:ins w:id="821" w:author="Author" w:date="2014-07-14T09:53:00Z">
        <w:r w:rsidR="005B2EE7">
          <w:rPr>
            <w:rFonts w:cs="Arial"/>
            <w:szCs w:val="22"/>
          </w:rPr>
          <w:t xml:space="preserve">that are </w:t>
        </w:r>
      </w:ins>
      <w:ins w:id="822" w:author="Author" w:date="2014-07-14T09:52:00Z">
        <w:r w:rsidR="005B2EE7">
          <w:rPr>
            <w:rFonts w:cs="Arial"/>
            <w:szCs w:val="22"/>
          </w:rPr>
          <w:t xml:space="preserve">conducted pursuant to </w:t>
        </w:r>
        <w:r w:rsidR="005B2EE7" w:rsidRPr="005B2EE7">
          <w:rPr>
            <w:rFonts w:cs="Arial"/>
            <w:szCs w:val="22"/>
          </w:rPr>
          <w:t>IMC 2504 in</w:t>
        </w:r>
      </w:ins>
      <w:ins w:id="823" w:author="Author" w:date="2014-07-14T10:07:00Z">
        <w:r w:rsidR="00E21E96">
          <w:rPr>
            <w:rFonts w:cs="Arial"/>
            <w:szCs w:val="22"/>
          </w:rPr>
          <w:t>clude</w:t>
        </w:r>
      </w:ins>
      <w:ins w:id="824" w:author="Author" w:date="2014-07-14T09:52:00Z">
        <w:r w:rsidR="005B2EE7" w:rsidRPr="005B2EE7">
          <w:rPr>
            <w:rFonts w:cs="Arial"/>
            <w:szCs w:val="22"/>
          </w:rPr>
          <w:t xml:space="preserve"> inspection of </w:t>
        </w:r>
      </w:ins>
      <w:ins w:id="825" w:author="Author" w:date="2014-07-14T10:02:00Z">
        <w:r w:rsidR="00E21E96">
          <w:rPr>
            <w:rFonts w:cs="Arial"/>
            <w:szCs w:val="22"/>
          </w:rPr>
          <w:t xml:space="preserve">the licensee’s ITAAC management program and </w:t>
        </w:r>
      </w:ins>
      <w:ins w:id="826" w:author="Author" w:date="2014-07-14T09:52:00Z">
        <w:r w:rsidR="005B2EE7" w:rsidRPr="005B2EE7">
          <w:rPr>
            <w:rFonts w:cs="Arial"/>
            <w:szCs w:val="22"/>
          </w:rPr>
          <w:t xml:space="preserve">QA activities affecting systems, structures, and components (SSCs) </w:t>
        </w:r>
        <w:r w:rsidR="00E21E96">
          <w:rPr>
            <w:rFonts w:cs="Arial"/>
            <w:szCs w:val="22"/>
          </w:rPr>
          <w:t>that are installed in the plant</w:t>
        </w:r>
        <w:r w:rsidR="005B2EE7" w:rsidRPr="005B2EE7">
          <w:rPr>
            <w:rFonts w:cs="Arial"/>
            <w:szCs w:val="22"/>
          </w:rPr>
          <w:t xml:space="preserve">. </w:t>
        </w:r>
      </w:ins>
      <w:ins w:id="827" w:author="Author" w:date="2014-07-14T09:53:00Z">
        <w:r w:rsidR="005B2EE7">
          <w:rPr>
            <w:rFonts w:cs="Arial"/>
            <w:szCs w:val="22"/>
          </w:rPr>
          <w:t xml:space="preserve"> </w:t>
        </w:r>
      </w:ins>
      <w:ins w:id="828" w:author="Author" w:date="2014-07-14T09:52:00Z">
        <w:r w:rsidR="005B2EE7" w:rsidRPr="005B2EE7">
          <w:rPr>
            <w:rFonts w:cs="Arial"/>
            <w:szCs w:val="22"/>
          </w:rPr>
          <w:t>Therefore, ITAAC will be indirectly evaluated by programmatic inspections because such programs affect the quality of the SSCs that are the subject of the ITAAC</w:t>
        </w:r>
      </w:ins>
      <w:r w:rsidRPr="00C000F2">
        <w:rPr>
          <w:rFonts w:cs="Arial"/>
          <w:szCs w:val="22"/>
        </w:rPr>
        <w:t xml:space="preserve">.  </w:t>
      </w:r>
      <w:ins w:id="829" w:author="Author" w:date="2014-07-14T10:02:00Z">
        <w:r w:rsidR="00E21E96">
          <w:rPr>
            <w:rFonts w:cs="Arial"/>
            <w:szCs w:val="22"/>
          </w:rPr>
          <w:t xml:space="preserve">Additional construction program inspections </w:t>
        </w:r>
      </w:ins>
      <w:ins w:id="830" w:author="Author" w:date="2014-07-14T10:03:00Z">
        <w:r w:rsidR="00E21E96">
          <w:rPr>
            <w:rFonts w:cs="Arial"/>
            <w:szCs w:val="22"/>
          </w:rPr>
          <w:t>address</w:t>
        </w:r>
      </w:ins>
      <w:ins w:id="831" w:author="Author" w:date="2014-07-14T10:02:00Z">
        <w:r w:rsidR="00E21E96">
          <w:rPr>
            <w:rFonts w:cs="Arial"/>
            <w:szCs w:val="22"/>
          </w:rPr>
          <w:t xml:space="preserve"> r</w:t>
        </w:r>
        <w:r w:rsidR="00E21E96" w:rsidRPr="005B2EE7">
          <w:rPr>
            <w:rFonts w:cs="Arial"/>
            <w:szCs w:val="22"/>
          </w:rPr>
          <w:t xml:space="preserve">eporting </w:t>
        </w:r>
      </w:ins>
      <w:ins w:id="832" w:author="Author" w:date="2014-07-14T10:03:00Z">
        <w:r w:rsidR="00E21E96">
          <w:rPr>
            <w:rFonts w:cs="Arial"/>
            <w:szCs w:val="22"/>
          </w:rPr>
          <w:t xml:space="preserve">of </w:t>
        </w:r>
      </w:ins>
      <w:ins w:id="833" w:author="Author" w:date="2014-07-14T10:02:00Z">
        <w:r w:rsidR="00E21E96" w:rsidRPr="005B2EE7">
          <w:rPr>
            <w:rFonts w:cs="Arial"/>
            <w:szCs w:val="22"/>
          </w:rPr>
          <w:t>defects and non-compliance</w:t>
        </w:r>
        <w:r w:rsidR="00E21E96">
          <w:rPr>
            <w:rFonts w:cs="Arial"/>
            <w:szCs w:val="22"/>
          </w:rPr>
          <w:t>s</w:t>
        </w:r>
        <w:r w:rsidR="00E21E96" w:rsidRPr="005B2EE7">
          <w:rPr>
            <w:rFonts w:cs="Arial"/>
            <w:szCs w:val="22"/>
          </w:rPr>
          <w:t>, fitness for duty, and the preoperational testing program.</w:t>
        </w:r>
        <w:r w:rsidR="00E21E96">
          <w:rPr>
            <w:rFonts w:cs="Arial"/>
            <w:szCs w:val="22"/>
          </w:rPr>
          <w:t xml:space="preserve">  </w:t>
        </w:r>
      </w:ins>
      <w:r w:rsidRPr="00C000F2">
        <w:rPr>
          <w:rFonts w:cs="Arial"/>
          <w:szCs w:val="22"/>
        </w:rPr>
        <w:t xml:space="preserve">The staff's verification that the licensee has properly </w:t>
      </w:r>
      <w:ins w:id="834" w:author="Author" w:date="2014-07-14T10:03:00Z">
        <w:r w:rsidR="00E21E96">
          <w:rPr>
            <w:rFonts w:cs="Arial"/>
            <w:szCs w:val="22"/>
          </w:rPr>
          <w:t xml:space="preserve">developed and </w:t>
        </w:r>
      </w:ins>
      <w:r w:rsidRPr="00C000F2">
        <w:rPr>
          <w:rFonts w:cs="Arial"/>
          <w:szCs w:val="22"/>
        </w:rPr>
        <w:t xml:space="preserve">implemented required construction </w:t>
      </w:r>
      <w:ins w:id="835" w:author="Author" w:date="2014-07-14T09:36:00Z">
        <w:r w:rsidR="00612C66">
          <w:rPr>
            <w:rFonts w:cs="Arial"/>
            <w:szCs w:val="22"/>
          </w:rPr>
          <w:t xml:space="preserve">programs </w:t>
        </w:r>
      </w:ins>
      <w:r w:rsidRPr="00C000F2">
        <w:rPr>
          <w:rFonts w:cs="Arial"/>
          <w:szCs w:val="22"/>
        </w:rPr>
        <w:t>is directly related to the NRC’s use of sampling during inspections and is the foundation of the assumption that the specific construction activities inspected by NRC are representative of similar activities that did not receive direct NRC inspection.</w:t>
      </w:r>
    </w:p>
    <w:p w:rsidR="00754D70" w:rsidRDefault="00754D70" w:rsidP="00754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754D70" w:rsidRDefault="00754D70" w:rsidP="00754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As the project progresses, the NRC will inspect the development and implementation of operational programs.  The scope and content of the operational programs will have been reviewed by the technical staff during the COL application review process and approved when the COL was issued.  The COL will contain </w:t>
      </w:r>
      <w:ins w:id="836" w:author="Author" w:date="2014-07-14T09:55:00Z">
        <w:r w:rsidR="005B2EE7">
          <w:rPr>
            <w:rFonts w:cs="Arial"/>
            <w:szCs w:val="22"/>
          </w:rPr>
          <w:t xml:space="preserve">license conditions that include </w:t>
        </w:r>
      </w:ins>
      <w:r w:rsidRPr="00C000F2">
        <w:rPr>
          <w:rFonts w:cs="Arial"/>
          <w:szCs w:val="22"/>
        </w:rPr>
        <w:t>milestones by which operational programs must be developed and implemented.  The approved operational programs must be developed and implemented prior to the milestones listed in the COL.  The staff intends to inform the Commission of the status of operational programs at the time of the 10 CFR 52.103(g) decision.</w:t>
      </w:r>
    </w:p>
    <w:p w:rsidR="00754D70" w:rsidRDefault="00754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BC11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Pr>
          <w:rFonts w:cs="Arial"/>
          <w:szCs w:val="22"/>
        </w:rPr>
        <w:t>B.03.1</w:t>
      </w:r>
      <w:r w:rsidR="00754D70">
        <w:rPr>
          <w:rFonts w:cs="Arial"/>
          <w:szCs w:val="22"/>
        </w:rPr>
        <w:t>5</w:t>
      </w:r>
      <w:r>
        <w:rPr>
          <w:rFonts w:cs="Arial"/>
          <w:szCs w:val="22"/>
        </w:rPr>
        <w:tab/>
      </w:r>
      <w:r w:rsidRPr="00BC1135">
        <w:rPr>
          <w:rFonts w:cs="Arial"/>
          <w:szCs w:val="22"/>
          <w:u w:val="single"/>
        </w:rPr>
        <w:t>Construction Assessment Program</w:t>
      </w:r>
      <w:r>
        <w:rPr>
          <w:rFonts w:cs="Arial"/>
          <w:szCs w:val="22"/>
        </w:rPr>
        <w:t>.</w:t>
      </w:r>
      <w:proofErr w:type="gramEnd"/>
      <w:r>
        <w:rPr>
          <w:rFonts w:cs="Arial"/>
          <w:szCs w:val="22"/>
        </w:rPr>
        <w:t xml:space="preserve">  </w:t>
      </w:r>
      <w:r w:rsidR="008B1AC9" w:rsidRPr="00C000F2">
        <w:rPr>
          <w:rFonts w:cs="Arial"/>
          <w:szCs w:val="22"/>
        </w:rPr>
        <w:t xml:space="preserve">A construction assessment program was developed by NRO through interactions with its stakeholders.  Details regarding implementation of the construction assessment program are contained in IMC 2505, “Periodic Assessment of Construction Inspection Program Results,” which was initially issued on October 20, 2008.  The initial version of IMC 2505 included a CAM, which provided guidance for NRC response to degraded licensee performance.  The significance of findings was determined using a traditional enforcement approach.  A description of the construction assessment program was provided to the Commission in SECY-08-0155, “Update on the Development of the Construction Inspection Program for New Reactor Construction </w:t>
      </w:r>
      <w:proofErr w:type="gramStart"/>
      <w:r w:rsidR="008B1AC9" w:rsidRPr="00C000F2">
        <w:rPr>
          <w:rFonts w:cs="Arial"/>
          <w:szCs w:val="22"/>
        </w:rPr>
        <w:t>under</w:t>
      </w:r>
      <w:proofErr w:type="gramEnd"/>
      <w:r w:rsidR="008B1AC9" w:rsidRPr="00C000F2">
        <w:rPr>
          <w:rFonts w:cs="Arial"/>
          <w:szCs w:val="22"/>
        </w:rPr>
        <w:t xml:space="preserve"> 10 CFR Part 52,” dated October 17, 2008.  On December 5, 2008, the Commission issued SRM M081022, which directed the staff to reconsider the construction assessment process as presented in IMC 2505 and propose policy options to the Commission.  The Commission further directed that the staff proposal should address the inclusion in the construction oversight process of objective elements such as construction program performance indicators (PIs) and significance determination processes (SDPs) analogous to those used in the ROP.</w:t>
      </w:r>
    </w:p>
    <w:p w:rsidR="009B2909" w:rsidRDefault="009B2909">
      <w:pPr>
        <w:pStyle w:val="Subsection"/>
        <w:jc w:val="left"/>
        <w:rPr>
          <w:rFonts w:cs="Arial"/>
          <w:sz w:val="22"/>
          <w:szCs w:val="22"/>
        </w:rPr>
      </w:pPr>
    </w:p>
    <w:p w:rsidR="009B2909" w:rsidRDefault="008B1AC9">
      <w:pPr>
        <w:pStyle w:val="Subsection"/>
        <w:jc w:val="left"/>
        <w:rPr>
          <w:rFonts w:cs="Arial"/>
          <w:sz w:val="22"/>
          <w:szCs w:val="22"/>
        </w:rPr>
      </w:pPr>
      <w:r w:rsidRPr="00C000F2">
        <w:rPr>
          <w:rFonts w:cs="Arial"/>
          <w:sz w:val="22"/>
          <w:szCs w:val="22"/>
        </w:rPr>
        <w:t xml:space="preserve">The staff issued IMC 2505, Revision 1, on December 24, 2009, to provide assessment program guidance to be implemented for construction activities ongoing while the Commission made a final determination of how the assessment program should be implemented.  This revision </w:t>
      </w:r>
      <w:r w:rsidRPr="00C000F2">
        <w:rPr>
          <w:rFonts w:cs="Arial"/>
          <w:sz w:val="22"/>
          <w:szCs w:val="22"/>
        </w:rPr>
        <w:lastRenderedPageBreak/>
        <w:t xml:space="preserve">retained much of the guidance from the initial issuance of IMC 2505, and added a safety culture approach which is similar to the approach taken in the ROP.  </w:t>
      </w:r>
    </w:p>
    <w:p w:rsidR="009B2909" w:rsidRDefault="009B2909">
      <w:pPr>
        <w:pStyle w:val="Subsection"/>
        <w:jc w:val="left"/>
        <w:rPr>
          <w:rFonts w:cs="Arial"/>
          <w:sz w:val="22"/>
          <w:szCs w:val="22"/>
        </w:rPr>
      </w:pPr>
    </w:p>
    <w:p w:rsidR="009B2909" w:rsidRDefault="008B1A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In response to SRM M081022, NRO, other program offices, and the regional offices formed an interoffice working group to develop construction assessment program options for Commission consideration.  Extensive interactions occurred with external stakeholders in the development of construction assessment program options for Commission consideration. </w:t>
      </w:r>
      <w:r w:rsidR="00AC6307">
        <w:rPr>
          <w:rFonts w:cs="Arial"/>
          <w:szCs w:val="22"/>
        </w:rPr>
        <w:t xml:space="preserve"> </w:t>
      </w:r>
      <w:r w:rsidRPr="00C000F2">
        <w:rPr>
          <w:rFonts w:cs="Arial"/>
          <w:szCs w:val="22"/>
        </w:rPr>
        <w:t>On October 26, 2010, the staff submitted SECY 2010-0140, “Options for Revising the Construction Reactor Oversight Process Assessment Program</w:t>
      </w:r>
      <w:r w:rsidR="00882EA9">
        <w:rPr>
          <w:rFonts w:cs="Arial"/>
          <w:szCs w:val="22"/>
        </w:rPr>
        <w:t>.</w:t>
      </w:r>
      <w:r w:rsidRPr="00C000F2">
        <w:rPr>
          <w:rFonts w:cs="Arial"/>
          <w:szCs w:val="22"/>
        </w:rPr>
        <w:t>”</w:t>
      </w:r>
      <w:r w:rsidR="00882EA9">
        <w:rPr>
          <w:rFonts w:cs="Arial"/>
          <w:szCs w:val="22"/>
        </w:rPr>
        <w:t xml:space="preserve">  </w:t>
      </w:r>
      <w:r w:rsidR="007623D5">
        <w:rPr>
          <w:rFonts w:cs="Arial"/>
          <w:szCs w:val="22"/>
        </w:rPr>
        <w:t xml:space="preserve">In SECY 10-0140, the staff recommended </w:t>
      </w:r>
      <w:r w:rsidR="007623D5" w:rsidRPr="00143A29">
        <w:rPr>
          <w:rFonts w:cs="Arial"/>
          <w:szCs w:val="22"/>
        </w:rPr>
        <w:t>that the Commission approve the development of a construction</w:t>
      </w:r>
      <w:r w:rsidR="007623D5">
        <w:rPr>
          <w:rFonts w:cs="Arial"/>
          <w:szCs w:val="22"/>
        </w:rPr>
        <w:t xml:space="preserve"> </w:t>
      </w:r>
      <w:r w:rsidR="007623D5" w:rsidRPr="00143A29">
        <w:rPr>
          <w:rFonts w:cs="Arial"/>
          <w:szCs w:val="22"/>
        </w:rPr>
        <w:t>assessment program that includes a regulatory framework, the use of a construction</w:t>
      </w:r>
      <w:r w:rsidR="007623D5">
        <w:rPr>
          <w:rFonts w:cs="Arial"/>
          <w:szCs w:val="22"/>
        </w:rPr>
        <w:t xml:space="preserve"> </w:t>
      </w:r>
      <w:r w:rsidR="007623D5" w:rsidRPr="00143A29">
        <w:rPr>
          <w:rFonts w:cs="Arial"/>
          <w:szCs w:val="22"/>
        </w:rPr>
        <w:t>significance determination process (SDP) to determine the significance of findings identified</w:t>
      </w:r>
      <w:r w:rsidR="007623D5">
        <w:rPr>
          <w:rFonts w:cs="Arial"/>
          <w:szCs w:val="22"/>
        </w:rPr>
        <w:t xml:space="preserve"> </w:t>
      </w:r>
      <w:r w:rsidR="007623D5" w:rsidRPr="00143A29">
        <w:rPr>
          <w:rFonts w:cs="Arial"/>
          <w:szCs w:val="22"/>
        </w:rPr>
        <w:t>during the CIP, and the use of a CAM to determine the appropriate NRC response to findings.</w:t>
      </w:r>
      <w:r w:rsidR="007623D5">
        <w:rPr>
          <w:rFonts w:cs="Arial"/>
          <w:szCs w:val="22"/>
        </w:rPr>
        <w:t xml:space="preserve">  “</w:t>
      </w:r>
      <w:r w:rsidR="007623D5" w:rsidRPr="00143A29">
        <w:rPr>
          <w:rFonts w:cs="Arial"/>
          <w:szCs w:val="22"/>
        </w:rPr>
        <w:t>In Staff Requirements Memorandum (SRM) SECY</w:t>
      </w:r>
      <w:r w:rsidR="007623D5">
        <w:rPr>
          <w:rFonts w:cs="Arial"/>
          <w:szCs w:val="22"/>
        </w:rPr>
        <w:t>-</w:t>
      </w:r>
      <w:r w:rsidR="007623D5" w:rsidRPr="00143A29">
        <w:rPr>
          <w:rFonts w:cs="Arial"/>
          <w:szCs w:val="22"/>
        </w:rPr>
        <w:t>10</w:t>
      </w:r>
      <w:r w:rsidR="007623D5">
        <w:rPr>
          <w:rFonts w:cs="Arial"/>
          <w:szCs w:val="22"/>
        </w:rPr>
        <w:t>-</w:t>
      </w:r>
      <w:r w:rsidR="007623D5" w:rsidRPr="00143A29">
        <w:rPr>
          <w:rFonts w:cs="Arial"/>
          <w:szCs w:val="22"/>
        </w:rPr>
        <w:t>0140, “Options for Revising the Construction Reactor Oversight Process Assessment Program,” dated March 21, 2011, the Commission approved the staff’s</w:t>
      </w:r>
      <w:r w:rsidR="007623D5">
        <w:rPr>
          <w:rFonts w:cs="Arial"/>
          <w:szCs w:val="22"/>
        </w:rPr>
        <w:t xml:space="preserve"> recommendation.</w:t>
      </w:r>
      <w:r w:rsidR="007623D5" w:rsidRPr="00516741">
        <w:rPr>
          <w:rFonts w:cs="Arial"/>
          <w:szCs w:val="22"/>
        </w:rPr>
        <w:t xml:space="preserve">  </w:t>
      </w:r>
    </w:p>
    <w:p w:rsidR="007623D5" w:rsidRDefault="007623D5"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bookmarkStart w:id="837" w:name="acronyms"/>
    </w:p>
    <w:p w:rsidR="00FC6984" w:rsidRDefault="007623D5"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FC6984" w:rsidSect="008C5F34">
          <w:footerReference w:type="first" r:id="rId59"/>
          <w:pgSz w:w="12240" w:h="15840"/>
          <w:pgMar w:top="1440" w:right="1440" w:bottom="1440" w:left="1440" w:header="1440" w:footer="1440" w:gutter="0"/>
          <w:cols w:space="720"/>
          <w:titlePg/>
          <w:docGrid w:linePitch="360"/>
        </w:sectPr>
      </w:pPr>
      <w:r>
        <w:rPr>
          <w:rFonts w:cs="Arial"/>
          <w:szCs w:val="22"/>
        </w:rPr>
        <w:t>T</w:t>
      </w:r>
      <w:r w:rsidRPr="00516741">
        <w:rPr>
          <w:rFonts w:cs="Arial"/>
          <w:szCs w:val="22"/>
        </w:rPr>
        <w:t>he staff developed a new cROP that consists of many of the same objective elements as those used in the ROP, starting with a construction regulatory framework and including a construction significance determination process, a construction action matrix, and a similar enforcement approach to that which is in use in the ROP.  Beginning on January 1, 2012, the staff conducted a 12 month pilot program for the new cROP in accordance with the guidance in memorandum, “Pilot Program for the Construction Reactor Oversight Process Assessment and Enforcement Programs,” dated January 5, 2012 (Agencywide Documents Access and Management System (ADAMS) Accession No. ML113120210).  The pilot was conducted at Southern Nuclear Operating Company’s (SNC’s) Vogtle, Units 3 and 4, and South Carolina Electric and Gas Company’s (SCE&amp;G’s) Virgil C. Summer, Units 2 and 3.</w:t>
      </w:r>
      <w:r>
        <w:rPr>
          <w:rFonts w:cs="Arial"/>
          <w:szCs w:val="22"/>
        </w:rPr>
        <w:t xml:space="preserve">  The staff reported the results of the pilot and planned program changes to the Commission in SECY Paper 13-0042, “</w:t>
      </w:r>
      <w:r w:rsidRPr="00516741">
        <w:rPr>
          <w:rFonts w:cs="Arial"/>
          <w:szCs w:val="22"/>
        </w:rPr>
        <w:t xml:space="preserve">Construction Reactor Oversight Process </w:t>
      </w:r>
      <w:proofErr w:type="spellStart"/>
      <w:r w:rsidRPr="00516741">
        <w:rPr>
          <w:rFonts w:cs="Arial"/>
          <w:szCs w:val="22"/>
        </w:rPr>
        <w:t>Self Assessment</w:t>
      </w:r>
      <w:proofErr w:type="spellEnd"/>
      <w:r w:rsidRPr="00516741">
        <w:rPr>
          <w:rFonts w:cs="Arial"/>
          <w:szCs w:val="22"/>
        </w:rPr>
        <w:t xml:space="preserve"> </w:t>
      </w:r>
      <w:r w:rsidR="00882EA9">
        <w:rPr>
          <w:rFonts w:cs="Arial"/>
          <w:szCs w:val="22"/>
        </w:rPr>
        <w:t>f</w:t>
      </w:r>
      <w:r w:rsidRPr="00516741">
        <w:rPr>
          <w:rFonts w:cs="Arial"/>
          <w:szCs w:val="22"/>
        </w:rPr>
        <w:t>or Calendar Year 2012</w:t>
      </w:r>
      <w:r>
        <w:rPr>
          <w:rFonts w:cs="Arial"/>
          <w:szCs w:val="22"/>
        </w:rPr>
        <w:t xml:space="preserve"> and fully implemented the new programs on July 1, 2013.</w:t>
      </w:r>
    </w:p>
    <w:p w:rsidR="003500AC" w:rsidRDefault="003500AC"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ABWR - Advanced Boiling Water Reactor</w:t>
      </w:r>
    </w:p>
    <w:bookmarkEnd w:id="837"/>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AP1000 - Advanced Passive 1000</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AV - Apparent Violation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CGIs - Commercial Grade Items</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CIP - Construction Inspection Program</w:t>
      </w:r>
    </w:p>
    <w:p w:rsidR="00FA7696" w:rsidRDefault="00FA7696"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CIPB – Construction Inspection Program Branch</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CIPIMs - Construction Inspection Program Information Management System </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COL - Combined License </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ConE - Construction Experience</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CRIs - Construction Resident Inspectors</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cROP</w:t>
      </w:r>
      <w:proofErr w:type="gramEnd"/>
      <w:r w:rsidRPr="00C000F2">
        <w:rPr>
          <w:rFonts w:cs="Arial"/>
          <w:szCs w:val="22"/>
        </w:rPr>
        <w:t xml:space="preserve"> - Construction Reactor Oversight Process</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cSCCI</w:t>
      </w:r>
      <w:proofErr w:type="gramEnd"/>
      <w:r w:rsidRPr="00C000F2">
        <w:rPr>
          <w:rFonts w:cs="Arial"/>
          <w:szCs w:val="22"/>
        </w:rPr>
        <w:t xml:space="preserve"> - Construction Substantive Cross-Cutting Issue</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DAC - Design Acceptance Criteria</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DC - Design Certification</w:t>
      </w:r>
    </w:p>
    <w:p w:rsidR="00FC6984"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DCD - Design Control Document</w:t>
      </w:r>
    </w:p>
    <w:p w:rsidR="00972A95" w:rsidRPr="00C000F2" w:rsidRDefault="00972A95"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DCI – Division of Construction Inspection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DCIP - Division of Construction Inspection</w:t>
      </w:r>
      <w:r w:rsidR="00972A95">
        <w:rPr>
          <w:rFonts w:cs="Arial"/>
          <w:szCs w:val="22"/>
        </w:rPr>
        <w:t xml:space="preserve"> and</w:t>
      </w:r>
      <w:r w:rsidRPr="00C000F2">
        <w:rPr>
          <w:rFonts w:cs="Arial"/>
          <w:szCs w:val="22"/>
        </w:rPr>
        <w:t xml:space="preserve"> Operational Programs</w:t>
      </w:r>
    </w:p>
    <w:p w:rsidR="00972A95" w:rsidRDefault="00972A95"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DCP – Division of Construction Projects</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DCRA - Design-Centered Review Approach</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DEDR - Deputy Executive Director for Reactor and Preparedness Programs</w:t>
      </w:r>
    </w:p>
    <w:p w:rsidR="00972A95" w:rsidRDefault="00972A95"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DNRL – Division of New Reactor Licensing</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EDV - Engineering Design Verification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EPR - Evolutionary Power Reactor</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ESBWR - Economic Simplified Boiling Water Reactor </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ESP - Early Site Permit</w:t>
      </w:r>
    </w:p>
    <w:p w:rsidR="00FC6984"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FEMA - Federal Emergency Management Agency</w:t>
      </w:r>
    </w:p>
    <w:p w:rsidR="00FA7696" w:rsidRPr="00C000F2" w:rsidRDefault="00FA7696"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FIN - Finding</w:t>
      </w:r>
    </w:p>
    <w:p w:rsidR="00972A95" w:rsidRDefault="00972A95"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FRN – Federal Register Notice</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FSAR - Final Safety Analysis Report</w:t>
      </w:r>
    </w:p>
    <w:p w:rsidR="00972A95" w:rsidRDefault="00972A95"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HQ - Headquarters</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ICN - ITAAC Closure Notification</w:t>
      </w:r>
    </w:p>
    <w:p w:rsidR="00FA7696" w:rsidRDefault="00FA7696"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IGCB - </w:t>
      </w:r>
      <w:r w:rsidRPr="00FA7696">
        <w:rPr>
          <w:rFonts w:cs="Arial"/>
          <w:szCs w:val="22"/>
        </w:rPr>
        <w:t>ITAAC and Generic Communications Branch</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IMC - Inspection Manual Chapter</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IP - Inspection Procedure</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ITAAC - Inspections, Tests, Analyses and Acceptance Criteria</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ITP - Initial Test Program</w:t>
      </w:r>
    </w:p>
    <w:p w:rsidR="00972A95" w:rsidRDefault="00972A95"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LAR – License Amendment Request</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LWA - Limited Work Authorization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MOU – Memorandum of Understanding</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NCV - Non-Cited Violation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NOV - Notice of Violation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NRC - Nuclear Regulatory Commission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NRO - Office of New Reactors</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NRR - Office of Nuclear Reactor Regulation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OE - Office of Enforcement</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OpE - Operating Experience</w:t>
      </w:r>
    </w:p>
    <w:p w:rsidR="00FC6984"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OSHA – Occupational Safety and Health Administration</w:t>
      </w:r>
    </w:p>
    <w:p w:rsidR="00972A95" w:rsidRDefault="00972A95">
      <w:pPr>
        <w:rPr>
          <w:rFonts w:cs="Arial"/>
          <w:szCs w:val="22"/>
        </w:rPr>
      </w:pPr>
      <w:r>
        <w:rPr>
          <w:rFonts w:cs="Arial"/>
          <w:szCs w:val="22"/>
        </w:rPr>
        <w:br w:type="page"/>
      </w:r>
    </w:p>
    <w:p w:rsidR="00972A95" w:rsidRDefault="00972A95"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lastRenderedPageBreak/>
        <w:t>PAR – Preliminary Amendment Request</w:t>
      </w:r>
    </w:p>
    <w:p w:rsidR="00972A95" w:rsidRPr="00C000F2" w:rsidRDefault="00972A95"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PM – Project Manager</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PRP – Pandemic Response Plan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QA - Quality Assurance</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QC - Quality Control</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R-COL - Reference Combined License</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ROP - Reactor Oversight Process</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S-COL - Subsequent Combined License</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SCWE - Safety Conscious Work Environment</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SSCs - Structures, Systems, and Components</w:t>
      </w:r>
    </w:p>
    <w:p w:rsidR="00FA7696" w:rsidRDefault="00FC6984" w:rsidP="00FA7696">
      <w:pPr>
        <w:rPr>
          <w:rFonts w:cs="Arial"/>
          <w:szCs w:val="22"/>
        </w:rPr>
      </w:pPr>
      <w:r w:rsidRPr="00C000F2">
        <w:rPr>
          <w:rFonts w:cs="Arial"/>
          <w:szCs w:val="22"/>
        </w:rPr>
        <w:t>URI - Unresolved Ite</w:t>
      </w:r>
      <w:r w:rsidR="00FA7696">
        <w:rPr>
          <w:rFonts w:cs="Arial"/>
          <w:szCs w:val="22"/>
        </w:rPr>
        <w:t>m</w:t>
      </w:r>
    </w:p>
    <w:p w:rsidR="00FA7696" w:rsidRPr="00FA7696" w:rsidRDefault="00FA7696" w:rsidP="00FA7696">
      <w:pPr>
        <w:rPr>
          <w:rFonts w:cs="Arial"/>
          <w:szCs w:val="22"/>
        </w:rPr>
        <w:sectPr w:rsidR="00FA7696" w:rsidRPr="00FA7696" w:rsidSect="00314ADF">
          <w:headerReference w:type="default" r:id="rId60"/>
          <w:footerReference w:type="default" r:id="rId61"/>
          <w:headerReference w:type="first" r:id="rId62"/>
          <w:footerReference w:type="first" r:id="rId63"/>
          <w:pgSz w:w="12240" w:h="15840"/>
          <w:pgMar w:top="1440" w:right="1440" w:bottom="1440" w:left="1440" w:header="1440" w:footer="1440" w:gutter="0"/>
          <w:pgNumType w:start="1"/>
          <w:cols w:space="720"/>
          <w:titlePg/>
          <w:docGrid w:linePitch="360"/>
        </w:sectPr>
      </w:pPr>
      <w:r>
        <w:rPr>
          <w:rFonts w:cs="Arial"/>
          <w:szCs w:val="22"/>
        </w:rPr>
        <w:t>VIO - Violation</w:t>
      </w:r>
    </w:p>
    <w:tbl>
      <w:tblPr>
        <w:tblpPr w:leftFromText="180" w:rightFromText="180" w:vertAnchor="page" w:horzAnchor="margin" w:tblpXSpec="center" w:tblpY="2536"/>
        <w:tblW w:w="14040" w:type="dxa"/>
        <w:tblLayout w:type="fixed"/>
        <w:tblCellMar>
          <w:left w:w="120" w:type="dxa"/>
          <w:right w:w="120" w:type="dxa"/>
        </w:tblCellMar>
        <w:tblLook w:val="0000" w:firstRow="0" w:lastRow="0" w:firstColumn="0" w:lastColumn="0" w:noHBand="0" w:noVBand="0"/>
      </w:tblPr>
      <w:tblGrid>
        <w:gridCol w:w="1530"/>
        <w:gridCol w:w="2160"/>
        <w:gridCol w:w="5670"/>
        <w:gridCol w:w="2340"/>
        <w:gridCol w:w="2340"/>
      </w:tblGrid>
      <w:tr w:rsidR="00FC6984" w:rsidRPr="00C000F2" w:rsidTr="003500AC">
        <w:trPr>
          <w:tblHeader/>
        </w:trPr>
        <w:tc>
          <w:tcPr>
            <w:tcW w:w="1530" w:type="dxa"/>
            <w:tcBorders>
              <w:top w:val="single" w:sz="7" w:space="0" w:color="000000"/>
              <w:left w:val="single" w:sz="7" w:space="0" w:color="000000"/>
              <w:bottom w:val="single" w:sz="8" w:space="0" w:color="000000"/>
              <w:right w:val="single" w:sz="7" w:space="0" w:color="000000"/>
            </w:tcBorders>
          </w:tcPr>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sidRPr="00C000F2">
              <w:rPr>
                <w:rFonts w:cs="Arial"/>
                <w:szCs w:val="22"/>
              </w:rPr>
              <w:lastRenderedPageBreak/>
              <w:t>Commitment Tracking Number</w:t>
            </w:r>
          </w:p>
        </w:tc>
        <w:tc>
          <w:tcPr>
            <w:tcW w:w="2160" w:type="dxa"/>
            <w:tcBorders>
              <w:top w:val="single" w:sz="7" w:space="0" w:color="000000"/>
              <w:left w:val="single" w:sz="7" w:space="0" w:color="000000"/>
              <w:bottom w:val="single" w:sz="8" w:space="0" w:color="000000"/>
              <w:right w:val="single" w:sz="7" w:space="0" w:color="000000"/>
            </w:tcBorders>
          </w:tcPr>
          <w:p w:rsidR="00FC6984"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Accession Number</w:t>
            </w:r>
          </w:p>
          <w:p w:rsidR="00FC6984"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Issue Date</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Change Notice</w:t>
            </w:r>
          </w:p>
        </w:tc>
        <w:tc>
          <w:tcPr>
            <w:tcW w:w="5670" w:type="dxa"/>
            <w:tcBorders>
              <w:top w:val="single" w:sz="7" w:space="0" w:color="000000"/>
              <w:left w:val="single" w:sz="7" w:space="0" w:color="000000"/>
              <w:bottom w:val="single" w:sz="8" w:space="0" w:color="000000"/>
              <w:right w:val="single" w:sz="7" w:space="0" w:color="000000"/>
            </w:tcBorders>
          </w:tcPr>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rPr>
                <w:rFonts w:cs="Arial"/>
                <w:szCs w:val="22"/>
              </w:rPr>
            </w:pPr>
            <w:r w:rsidRPr="00C000F2">
              <w:rPr>
                <w:rFonts w:cs="Arial"/>
                <w:szCs w:val="22"/>
              </w:rPr>
              <w:t>Description of Change</w:t>
            </w:r>
          </w:p>
        </w:tc>
        <w:tc>
          <w:tcPr>
            <w:tcW w:w="2340" w:type="dxa"/>
            <w:tcBorders>
              <w:top w:val="single" w:sz="7" w:space="0" w:color="000000"/>
              <w:left w:val="single" w:sz="7" w:space="0" w:color="000000"/>
              <w:bottom w:val="single" w:sz="8" w:space="0" w:color="000000"/>
              <w:right w:val="single" w:sz="7" w:space="0" w:color="000000"/>
            </w:tcBorders>
          </w:tcPr>
          <w:p w:rsidR="00FC6984"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Description of </w:t>
            </w:r>
          </w:p>
          <w:p w:rsidR="00624CAC"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Training</w:t>
            </w:r>
            <w:r>
              <w:rPr>
                <w:rFonts w:cs="Arial"/>
                <w:szCs w:val="22"/>
              </w:rPr>
              <w:t xml:space="preserve"> Required </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and Completion Date</w:t>
            </w:r>
          </w:p>
        </w:tc>
        <w:tc>
          <w:tcPr>
            <w:tcW w:w="2340" w:type="dxa"/>
            <w:tcBorders>
              <w:top w:val="single" w:sz="7" w:space="0" w:color="000000"/>
              <w:left w:val="single" w:sz="7" w:space="0" w:color="000000"/>
              <w:bottom w:val="single" w:sz="8" w:space="0" w:color="000000"/>
              <w:right w:val="single" w:sz="7" w:space="0" w:color="000000"/>
            </w:tcBorders>
          </w:tcPr>
          <w:p w:rsidR="00FC6984"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Comment </w:t>
            </w:r>
            <w:r>
              <w:rPr>
                <w:rFonts w:cs="Arial"/>
                <w:szCs w:val="22"/>
              </w:rPr>
              <w:t xml:space="preserve">and </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Feedback </w:t>
            </w:r>
            <w:r w:rsidRPr="00C000F2">
              <w:rPr>
                <w:rFonts w:cs="Arial"/>
                <w:szCs w:val="22"/>
              </w:rPr>
              <w:t>Resolution Accession Number</w:t>
            </w:r>
          </w:p>
        </w:tc>
      </w:tr>
      <w:tr w:rsidR="00FC6984" w:rsidRPr="00C000F2" w:rsidTr="003500AC">
        <w:tc>
          <w:tcPr>
            <w:tcW w:w="1530" w:type="dxa"/>
            <w:tcBorders>
              <w:top w:val="single" w:sz="8" w:space="0" w:color="000000"/>
              <w:left w:val="single" w:sz="7" w:space="0" w:color="000000"/>
              <w:bottom w:val="single" w:sz="8" w:space="0" w:color="000000"/>
              <w:right w:val="single" w:sz="7" w:space="0" w:color="000000"/>
            </w:tcBorders>
          </w:tcPr>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sidRPr="00C000F2">
              <w:rPr>
                <w:rFonts w:cs="Arial"/>
                <w:szCs w:val="22"/>
              </w:rPr>
              <w:t>N/A</w:t>
            </w:r>
          </w:p>
        </w:tc>
        <w:tc>
          <w:tcPr>
            <w:tcW w:w="2160" w:type="dxa"/>
            <w:tcBorders>
              <w:top w:val="single" w:sz="8" w:space="0" w:color="000000"/>
              <w:left w:val="single" w:sz="7" w:space="0" w:color="000000"/>
              <w:bottom w:val="single" w:sz="8" w:space="0" w:color="000000"/>
              <w:right w:val="single" w:sz="7" w:space="0" w:color="000000"/>
            </w:tcBorders>
          </w:tcPr>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10/27/</w:t>
            </w:r>
            <w:r>
              <w:rPr>
                <w:rFonts w:cs="Arial"/>
                <w:szCs w:val="22"/>
              </w:rPr>
              <w:t>20</w:t>
            </w:r>
            <w:r w:rsidRPr="00C000F2">
              <w:rPr>
                <w:rFonts w:cs="Arial"/>
                <w:szCs w:val="22"/>
              </w:rPr>
              <w:t>10</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CN 10-022</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5670" w:type="dxa"/>
            <w:tcBorders>
              <w:top w:val="single" w:sz="8" w:space="0" w:color="000000"/>
              <w:left w:val="single" w:sz="7" w:space="0" w:color="000000"/>
              <w:bottom w:val="single" w:sz="8" w:space="0" w:color="000000"/>
              <w:right w:val="single" w:sz="7" w:space="0" w:color="000000"/>
            </w:tcBorders>
          </w:tcPr>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New Issue to support reactor licensing and construction oversight activities under 10 CFR Part 52.</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Incorporated guidance for:</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1.  Field Policy Manual (FPM) Chapter 8 - RI Relocation Policy</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2. FPM Chapter 13 – Witnessing Unsafe Situations</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2.  FPM Chapter 18 - Guidelines for Granting Exceptions... Multi-Unit Reactors</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3.  FPM Chapter 19 - Guidance for Recommending Third-Party Assistance to Licensees</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(WITS item 201000103 (EDATS: OEDO-2010-0230))</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Completed 4 year historical CN search – no commitments found.</w:t>
            </w:r>
          </w:p>
        </w:tc>
        <w:tc>
          <w:tcPr>
            <w:tcW w:w="2340" w:type="dxa"/>
            <w:tcBorders>
              <w:top w:val="single" w:sz="8" w:space="0" w:color="000000"/>
              <w:left w:val="single" w:sz="7" w:space="0" w:color="000000"/>
              <w:bottom w:val="single" w:sz="8" w:space="0" w:color="000000"/>
              <w:right w:val="single" w:sz="7" w:space="0" w:color="000000"/>
            </w:tcBorders>
          </w:tcPr>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N/A</w:t>
            </w:r>
          </w:p>
        </w:tc>
        <w:tc>
          <w:tcPr>
            <w:tcW w:w="2340" w:type="dxa"/>
            <w:tcBorders>
              <w:top w:val="single" w:sz="8" w:space="0" w:color="000000"/>
              <w:left w:val="single" w:sz="7" w:space="0" w:color="000000"/>
              <w:bottom w:val="single" w:sz="8" w:space="0" w:color="000000"/>
              <w:right w:val="single" w:sz="7" w:space="0" w:color="000000"/>
            </w:tcBorders>
          </w:tcPr>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ML102170345</w:t>
            </w:r>
          </w:p>
        </w:tc>
      </w:tr>
      <w:tr w:rsidR="00FC6984" w:rsidRPr="00C000F2" w:rsidTr="003500AC">
        <w:tc>
          <w:tcPr>
            <w:tcW w:w="1530" w:type="dxa"/>
            <w:tcBorders>
              <w:top w:val="single" w:sz="8" w:space="0" w:color="000000"/>
              <w:left w:val="single" w:sz="8" w:space="0" w:color="000000"/>
              <w:bottom w:val="single" w:sz="8" w:space="0" w:color="000000"/>
              <w:right w:val="single" w:sz="8" w:space="0" w:color="000000"/>
            </w:tcBorders>
          </w:tcPr>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sidRPr="00C000F2">
              <w:rPr>
                <w:rFonts w:cs="Arial"/>
                <w:szCs w:val="22"/>
              </w:rPr>
              <w:t>N/A</w:t>
            </w:r>
          </w:p>
        </w:tc>
        <w:tc>
          <w:tcPr>
            <w:tcW w:w="2160" w:type="dxa"/>
            <w:tcBorders>
              <w:top w:val="single" w:sz="8" w:space="0" w:color="000000"/>
              <w:left w:val="single" w:sz="8" w:space="0" w:color="000000"/>
              <w:bottom w:val="single" w:sz="8" w:space="0" w:color="000000"/>
              <w:right w:val="single" w:sz="8" w:space="0" w:color="000000"/>
            </w:tcBorders>
          </w:tcPr>
          <w:p w:rsidR="00FC6984" w:rsidRPr="00C000F2" w:rsidRDefault="00FC6984" w:rsidP="003500AC">
            <w:pPr>
              <w:pStyle w:val="Default"/>
              <w:rPr>
                <w:rFonts w:ascii="Arial" w:hAnsi="Arial" w:cs="Arial"/>
                <w:color w:val="auto"/>
                <w:sz w:val="22"/>
                <w:szCs w:val="22"/>
              </w:rPr>
            </w:pPr>
            <w:r w:rsidRPr="00C000F2">
              <w:rPr>
                <w:rFonts w:ascii="Arial" w:hAnsi="Arial" w:cs="Arial"/>
                <w:color w:val="auto"/>
                <w:sz w:val="22"/>
                <w:szCs w:val="22"/>
              </w:rPr>
              <w:t>10/29/</w:t>
            </w:r>
            <w:r>
              <w:rPr>
                <w:rFonts w:ascii="Arial" w:hAnsi="Arial" w:cs="Arial"/>
                <w:color w:val="auto"/>
                <w:sz w:val="22"/>
                <w:szCs w:val="22"/>
              </w:rPr>
              <w:t>20</w:t>
            </w:r>
            <w:r w:rsidRPr="00C000F2">
              <w:rPr>
                <w:rFonts w:ascii="Arial" w:hAnsi="Arial" w:cs="Arial"/>
                <w:color w:val="auto"/>
                <w:sz w:val="22"/>
                <w:szCs w:val="22"/>
              </w:rPr>
              <w:t xml:space="preserve">11 </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sidRPr="00C000F2">
              <w:rPr>
                <w:rFonts w:cs="Arial"/>
                <w:szCs w:val="22"/>
              </w:rPr>
              <w:t xml:space="preserve">CN 11-026 </w:t>
            </w:r>
          </w:p>
        </w:tc>
        <w:tc>
          <w:tcPr>
            <w:tcW w:w="5670" w:type="dxa"/>
            <w:tcBorders>
              <w:top w:val="single" w:sz="8" w:space="0" w:color="000000"/>
              <w:left w:val="single" w:sz="8" w:space="0" w:color="000000"/>
              <w:bottom w:val="single" w:sz="8" w:space="0" w:color="000000"/>
              <w:right w:val="single" w:sz="8" w:space="0" w:color="000000"/>
            </w:tcBorders>
          </w:tcPr>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Revision to document pilot of new assessment program and other minor revisions to reflect current program guidance </w:t>
            </w:r>
          </w:p>
        </w:tc>
        <w:tc>
          <w:tcPr>
            <w:tcW w:w="2340" w:type="dxa"/>
            <w:tcBorders>
              <w:top w:val="single" w:sz="8" w:space="0" w:color="000000"/>
              <w:left w:val="single" w:sz="8" w:space="0" w:color="000000"/>
              <w:bottom w:val="single" w:sz="8" w:space="0" w:color="000000"/>
              <w:right w:val="single" w:sz="8" w:space="0" w:color="000000"/>
            </w:tcBorders>
          </w:tcPr>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sidRPr="00C000F2">
              <w:rPr>
                <w:rFonts w:cs="Arial"/>
                <w:szCs w:val="22"/>
              </w:rPr>
              <w:t>N/A</w:t>
            </w:r>
          </w:p>
        </w:tc>
        <w:tc>
          <w:tcPr>
            <w:tcW w:w="2340" w:type="dxa"/>
            <w:tcBorders>
              <w:top w:val="single" w:sz="8" w:space="0" w:color="000000"/>
              <w:left w:val="single" w:sz="8" w:space="0" w:color="000000"/>
              <w:bottom w:val="single" w:sz="8" w:space="0" w:color="000000"/>
              <w:right w:val="single" w:sz="8" w:space="0" w:color="000000"/>
            </w:tcBorders>
          </w:tcPr>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sidRPr="00C000F2">
              <w:rPr>
                <w:rFonts w:cs="Arial"/>
                <w:szCs w:val="22"/>
              </w:rPr>
              <w:t xml:space="preserve">ML112590496 </w:t>
            </w:r>
          </w:p>
        </w:tc>
      </w:tr>
      <w:tr w:rsidR="00FC6984" w:rsidTr="003500AC">
        <w:tc>
          <w:tcPr>
            <w:tcW w:w="1530" w:type="dxa"/>
            <w:tcBorders>
              <w:top w:val="single" w:sz="8" w:space="0" w:color="000000"/>
              <w:left w:val="single" w:sz="8" w:space="0" w:color="000000"/>
              <w:bottom w:val="single" w:sz="8" w:space="0" w:color="000000"/>
              <w:right w:val="single" w:sz="8" w:space="0" w:color="000000"/>
            </w:tcBorders>
          </w:tcPr>
          <w:p w:rsidR="009B2909" w:rsidRDefault="00D0429E"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Pr>
                <w:rFonts w:cs="Arial"/>
                <w:szCs w:val="22"/>
              </w:rPr>
              <w:t>N/A</w:t>
            </w:r>
          </w:p>
        </w:tc>
        <w:tc>
          <w:tcPr>
            <w:tcW w:w="2160" w:type="dxa"/>
            <w:tcBorders>
              <w:top w:val="single" w:sz="8" w:space="0" w:color="000000"/>
              <w:left w:val="single" w:sz="8" w:space="0" w:color="000000"/>
              <w:bottom w:val="single" w:sz="8" w:space="0" w:color="000000"/>
              <w:right w:val="single" w:sz="8" w:space="0" w:color="000000"/>
            </w:tcBorders>
          </w:tcPr>
          <w:p w:rsidR="009B2909" w:rsidRDefault="000A00E6" w:rsidP="003500AC">
            <w:pPr>
              <w:pStyle w:val="Default"/>
            </w:pPr>
            <w:r w:rsidRPr="000A00E6">
              <w:rPr>
                <w:rFonts w:ascii="Arial" w:hAnsi="Arial"/>
                <w:color w:val="auto"/>
                <w:sz w:val="22"/>
              </w:rPr>
              <w:t>ML12297A077</w:t>
            </w:r>
          </w:p>
          <w:p w:rsidR="009B2909" w:rsidRDefault="000A00E6" w:rsidP="003500AC">
            <w:pPr>
              <w:pStyle w:val="Default"/>
            </w:pPr>
            <w:r w:rsidRPr="000A00E6">
              <w:rPr>
                <w:rFonts w:ascii="Arial" w:hAnsi="Arial"/>
                <w:color w:val="auto"/>
                <w:sz w:val="22"/>
              </w:rPr>
              <w:t>11/19/2012</w:t>
            </w:r>
          </w:p>
          <w:p w:rsidR="009B2909" w:rsidRDefault="000A00E6" w:rsidP="003500AC">
            <w:pPr>
              <w:pStyle w:val="Default"/>
            </w:pPr>
            <w:r w:rsidRPr="000A00E6">
              <w:rPr>
                <w:rFonts w:ascii="Arial" w:hAnsi="Arial"/>
                <w:color w:val="auto"/>
                <w:sz w:val="22"/>
              </w:rPr>
              <w:t>CN 12-026</w:t>
            </w:r>
          </w:p>
        </w:tc>
        <w:tc>
          <w:tcPr>
            <w:tcW w:w="5670" w:type="dxa"/>
            <w:tcBorders>
              <w:top w:val="single" w:sz="8" w:space="0" w:color="000000"/>
              <w:left w:val="single" w:sz="8" w:space="0" w:color="000000"/>
              <w:bottom w:val="single" w:sz="8" w:space="0" w:color="000000"/>
              <w:right w:val="single" w:sz="8" w:space="0" w:color="000000"/>
            </w:tcBorders>
          </w:tcPr>
          <w:p w:rsidR="00FC6984" w:rsidRDefault="000A00E6"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0A00E6">
              <w:t>Revision to address comments received in the IMC/IP revision process.  Added definitions, clarified baseline inspection program planning, requirements and completion criteria, clarified pre-COL inspection roles and responsibilities, changed references from CCI to Region II, and added references to the creation of Centers of Expertise.</w:t>
            </w:r>
          </w:p>
        </w:tc>
        <w:tc>
          <w:tcPr>
            <w:tcW w:w="2340" w:type="dxa"/>
            <w:tcBorders>
              <w:top w:val="single" w:sz="8" w:space="0" w:color="000000"/>
              <w:left w:val="single" w:sz="8" w:space="0" w:color="000000"/>
              <w:bottom w:val="single" w:sz="8" w:space="0" w:color="000000"/>
              <w:right w:val="single" w:sz="8" w:space="0" w:color="000000"/>
            </w:tcBorders>
          </w:tcPr>
          <w:p w:rsidR="009B2909"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Pr>
                <w:rFonts w:cs="Arial"/>
                <w:szCs w:val="22"/>
              </w:rPr>
              <w:t>N/A</w:t>
            </w:r>
          </w:p>
        </w:tc>
        <w:tc>
          <w:tcPr>
            <w:tcW w:w="2340" w:type="dxa"/>
            <w:tcBorders>
              <w:top w:val="single" w:sz="8" w:space="0" w:color="000000"/>
              <w:left w:val="single" w:sz="8" w:space="0" w:color="000000"/>
              <w:bottom w:val="single" w:sz="8" w:space="0" w:color="000000"/>
              <w:right w:val="single" w:sz="8" w:space="0" w:color="000000"/>
            </w:tcBorders>
          </w:tcPr>
          <w:p w:rsidR="009B2909"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Pr>
                <w:rFonts w:cs="Arial"/>
                <w:szCs w:val="22"/>
              </w:rPr>
              <w:t>ML12297A079</w:t>
            </w:r>
          </w:p>
        </w:tc>
      </w:tr>
      <w:tr w:rsidR="009C0BF4" w:rsidTr="003500AC">
        <w:tc>
          <w:tcPr>
            <w:tcW w:w="1530" w:type="dxa"/>
            <w:tcBorders>
              <w:top w:val="single" w:sz="8" w:space="0" w:color="000000"/>
              <w:left w:val="single" w:sz="8" w:space="0" w:color="000000"/>
              <w:bottom w:val="single" w:sz="8" w:space="0" w:color="000000"/>
              <w:right w:val="single" w:sz="8" w:space="0" w:color="000000"/>
            </w:tcBorders>
          </w:tcPr>
          <w:p w:rsidR="009C0BF4" w:rsidRDefault="009C0BF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Pr>
                <w:rFonts w:cs="Arial"/>
                <w:szCs w:val="22"/>
              </w:rPr>
              <w:t>N/A</w:t>
            </w:r>
          </w:p>
        </w:tc>
        <w:tc>
          <w:tcPr>
            <w:tcW w:w="2160" w:type="dxa"/>
            <w:tcBorders>
              <w:top w:val="single" w:sz="8" w:space="0" w:color="000000"/>
              <w:left w:val="single" w:sz="8" w:space="0" w:color="000000"/>
              <w:bottom w:val="single" w:sz="8" w:space="0" w:color="000000"/>
              <w:right w:val="single" w:sz="8" w:space="0" w:color="000000"/>
            </w:tcBorders>
          </w:tcPr>
          <w:p w:rsidR="009C0BF4" w:rsidRDefault="009C0BF4" w:rsidP="003500AC">
            <w:pPr>
              <w:pStyle w:val="Default"/>
              <w:rPr>
                <w:rFonts w:ascii="Arial" w:hAnsi="Arial"/>
                <w:color w:val="auto"/>
                <w:sz w:val="22"/>
              </w:rPr>
            </w:pPr>
            <w:r>
              <w:rPr>
                <w:rFonts w:ascii="Arial" w:hAnsi="Arial"/>
                <w:color w:val="auto"/>
                <w:sz w:val="22"/>
              </w:rPr>
              <w:t>ML</w:t>
            </w:r>
            <w:r w:rsidR="001E6F7D">
              <w:rPr>
                <w:rFonts w:ascii="Arial" w:hAnsi="Arial"/>
                <w:color w:val="auto"/>
                <w:sz w:val="22"/>
              </w:rPr>
              <w:t>13247A090</w:t>
            </w:r>
          </w:p>
          <w:p w:rsidR="009C0BF4" w:rsidRDefault="005B4774" w:rsidP="003500AC">
            <w:pPr>
              <w:pStyle w:val="Default"/>
              <w:rPr>
                <w:rFonts w:ascii="Arial" w:hAnsi="Arial"/>
                <w:color w:val="auto"/>
                <w:sz w:val="22"/>
              </w:rPr>
            </w:pPr>
            <w:r>
              <w:rPr>
                <w:rFonts w:ascii="Arial" w:hAnsi="Arial"/>
                <w:color w:val="auto"/>
                <w:sz w:val="22"/>
              </w:rPr>
              <w:t>10/03/13</w:t>
            </w:r>
          </w:p>
          <w:p w:rsidR="009C0BF4" w:rsidRPr="000A00E6" w:rsidRDefault="009C0BF4" w:rsidP="003500AC">
            <w:pPr>
              <w:pStyle w:val="Default"/>
              <w:rPr>
                <w:rFonts w:ascii="Arial" w:hAnsi="Arial"/>
                <w:color w:val="auto"/>
                <w:sz w:val="22"/>
              </w:rPr>
            </w:pPr>
            <w:r>
              <w:rPr>
                <w:rFonts w:ascii="Arial" w:hAnsi="Arial"/>
                <w:color w:val="auto"/>
                <w:sz w:val="22"/>
              </w:rPr>
              <w:t>CN 13-</w:t>
            </w:r>
            <w:r w:rsidR="005B4774">
              <w:rPr>
                <w:rFonts w:ascii="Arial" w:hAnsi="Arial"/>
                <w:color w:val="auto"/>
                <w:sz w:val="22"/>
              </w:rPr>
              <w:t>024</w:t>
            </w:r>
          </w:p>
        </w:tc>
        <w:tc>
          <w:tcPr>
            <w:tcW w:w="5670" w:type="dxa"/>
            <w:tcBorders>
              <w:top w:val="single" w:sz="8" w:space="0" w:color="000000"/>
              <w:left w:val="single" w:sz="8" w:space="0" w:color="000000"/>
              <w:bottom w:val="single" w:sz="8" w:space="0" w:color="000000"/>
              <w:right w:val="single" w:sz="8" w:space="0" w:color="000000"/>
            </w:tcBorders>
          </w:tcPr>
          <w:p w:rsidR="009C0BF4" w:rsidRPr="000A00E6" w:rsidRDefault="009C0BF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 xml:space="preserve">Revision to support full implementation of new cROP assessment and enforcement programs and incorporate enforcement guidance.  </w:t>
            </w:r>
          </w:p>
        </w:tc>
        <w:tc>
          <w:tcPr>
            <w:tcW w:w="2340" w:type="dxa"/>
            <w:tcBorders>
              <w:top w:val="single" w:sz="8" w:space="0" w:color="000000"/>
              <w:left w:val="single" w:sz="8" w:space="0" w:color="000000"/>
              <w:bottom w:val="single" w:sz="8" w:space="0" w:color="000000"/>
              <w:right w:val="single" w:sz="8" w:space="0" w:color="000000"/>
            </w:tcBorders>
          </w:tcPr>
          <w:p w:rsidR="009C0BF4" w:rsidRDefault="009C0BF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Pr>
                <w:rFonts w:cs="Arial"/>
                <w:szCs w:val="22"/>
              </w:rPr>
              <w:t>Yes</w:t>
            </w:r>
          </w:p>
          <w:p w:rsidR="009C0BF4" w:rsidRDefault="009C0BF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Pr>
                <w:rFonts w:cs="Arial"/>
                <w:szCs w:val="22"/>
              </w:rPr>
              <w:t>06/05/2013</w:t>
            </w:r>
          </w:p>
        </w:tc>
        <w:tc>
          <w:tcPr>
            <w:tcW w:w="2340" w:type="dxa"/>
            <w:tcBorders>
              <w:top w:val="single" w:sz="8" w:space="0" w:color="000000"/>
              <w:left w:val="single" w:sz="8" w:space="0" w:color="000000"/>
              <w:bottom w:val="single" w:sz="8" w:space="0" w:color="000000"/>
              <w:right w:val="single" w:sz="8" w:space="0" w:color="000000"/>
            </w:tcBorders>
          </w:tcPr>
          <w:p w:rsidR="009C0BF4" w:rsidRDefault="009C0BF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Pr>
                <w:rFonts w:cs="Arial"/>
                <w:szCs w:val="22"/>
              </w:rPr>
              <w:t>ML</w:t>
            </w:r>
            <w:r w:rsidR="00D0429E">
              <w:rPr>
                <w:rFonts w:cs="Arial"/>
                <w:szCs w:val="22"/>
              </w:rPr>
              <w:t>13241A097</w:t>
            </w:r>
          </w:p>
        </w:tc>
      </w:tr>
    </w:tbl>
    <w:p w:rsidR="009B2909" w:rsidRDefault="003500AC" w:rsidP="003500AC">
      <w:pPr>
        <w:tabs>
          <w:tab w:val="left" w:pos="274"/>
          <w:tab w:val="left" w:pos="806"/>
          <w:tab w:val="left" w:pos="1440"/>
        </w:tabs>
        <w:jc w:val="center"/>
        <w:outlineLvl w:val="1"/>
        <w:rPr>
          <w:rFonts w:cs="Arial"/>
          <w:szCs w:val="22"/>
        </w:rPr>
      </w:pPr>
      <w:r>
        <w:rPr>
          <w:rFonts w:cs="Arial"/>
          <w:szCs w:val="22"/>
        </w:rPr>
        <w:t>Attachment 2 – Revision History for IMC 2506</w:t>
      </w:r>
    </w:p>
    <w:p w:rsidR="00275C03" w:rsidRDefault="00275C03" w:rsidP="003500AC">
      <w:pPr>
        <w:tabs>
          <w:tab w:val="left" w:pos="274"/>
          <w:tab w:val="left" w:pos="806"/>
          <w:tab w:val="left" w:pos="1440"/>
        </w:tabs>
        <w:jc w:val="center"/>
        <w:outlineLvl w:val="1"/>
        <w:rPr>
          <w:rFonts w:cs="Arial"/>
          <w:szCs w:val="22"/>
        </w:rPr>
      </w:pPr>
    </w:p>
    <w:p w:rsidR="00275C03" w:rsidRDefault="00275C03" w:rsidP="003500AC">
      <w:pPr>
        <w:tabs>
          <w:tab w:val="left" w:pos="274"/>
          <w:tab w:val="left" w:pos="806"/>
          <w:tab w:val="left" w:pos="1440"/>
        </w:tabs>
        <w:jc w:val="center"/>
        <w:outlineLvl w:val="1"/>
        <w:rPr>
          <w:rFonts w:cs="Arial"/>
          <w:szCs w:val="22"/>
        </w:rPr>
      </w:pPr>
    </w:p>
    <w:p w:rsidR="00275C03" w:rsidRDefault="00275C03" w:rsidP="003500AC">
      <w:pPr>
        <w:tabs>
          <w:tab w:val="left" w:pos="274"/>
          <w:tab w:val="left" w:pos="806"/>
          <w:tab w:val="left" w:pos="1440"/>
        </w:tabs>
        <w:jc w:val="center"/>
        <w:outlineLvl w:val="1"/>
        <w:rPr>
          <w:rFonts w:cs="Arial"/>
          <w:szCs w:val="22"/>
        </w:rPr>
      </w:pPr>
    </w:p>
    <w:tbl>
      <w:tblPr>
        <w:tblStyle w:val="TableGrid"/>
        <w:tblW w:w="14040" w:type="dxa"/>
        <w:tblInd w:w="-432" w:type="dxa"/>
        <w:tblLook w:val="04A0" w:firstRow="1" w:lastRow="0" w:firstColumn="1" w:lastColumn="0" w:noHBand="0" w:noVBand="1"/>
      </w:tblPr>
      <w:tblGrid>
        <w:gridCol w:w="1530"/>
        <w:gridCol w:w="2160"/>
        <w:gridCol w:w="5670"/>
        <w:gridCol w:w="2340"/>
        <w:gridCol w:w="2340"/>
      </w:tblGrid>
      <w:tr w:rsidR="00275C03" w:rsidTr="00275C03">
        <w:tc>
          <w:tcPr>
            <w:tcW w:w="1530" w:type="dxa"/>
          </w:tcPr>
          <w:p w:rsidR="00275C03" w:rsidRDefault="00275C03" w:rsidP="00275C03">
            <w:pPr>
              <w:tabs>
                <w:tab w:val="left" w:pos="274"/>
                <w:tab w:val="left" w:pos="806"/>
                <w:tab w:val="left" w:pos="1440"/>
              </w:tabs>
              <w:outlineLvl w:val="1"/>
              <w:rPr>
                <w:rFonts w:cs="Arial"/>
                <w:szCs w:val="22"/>
              </w:rPr>
            </w:pPr>
            <w:r>
              <w:rPr>
                <w:rFonts w:cs="Arial"/>
                <w:szCs w:val="22"/>
              </w:rPr>
              <w:lastRenderedPageBreak/>
              <w:t>Commitment</w:t>
            </w:r>
          </w:p>
          <w:p w:rsidR="00275C03" w:rsidRDefault="00275C03" w:rsidP="00275C03">
            <w:pPr>
              <w:tabs>
                <w:tab w:val="left" w:pos="274"/>
                <w:tab w:val="left" w:pos="806"/>
                <w:tab w:val="left" w:pos="1440"/>
              </w:tabs>
              <w:outlineLvl w:val="1"/>
              <w:rPr>
                <w:rFonts w:cs="Arial"/>
                <w:szCs w:val="22"/>
              </w:rPr>
            </w:pPr>
            <w:r>
              <w:rPr>
                <w:rFonts w:cs="Arial"/>
                <w:szCs w:val="22"/>
              </w:rPr>
              <w:t xml:space="preserve">Tracking </w:t>
            </w:r>
          </w:p>
          <w:p w:rsidR="00275C03" w:rsidRDefault="00275C03" w:rsidP="00275C03">
            <w:pPr>
              <w:tabs>
                <w:tab w:val="left" w:pos="274"/>
                <w:tab w:val="left" w:pos="806"/>
                <w:tab w:val="left" w:pos="1440"/>
              </w:tabs>
              <w:outlineLvl w:val="1"/>
              <w:rPr>
                <w:rFonts w:cs="Arial"/>
                <w:szCs w:val="22"/>
              </w:rPr>
            </w:pPr>
            <w:r>
              <w:rPr>
                <w:rFonts w:cs="Arial"/>
                <w:szCs w:val="22"/>
              </w:rPr>
              <w:t>Number</w:t>
            </w:r>
          </w:p>
        </w:tc>
        <w:tc>
          <w:tcPr>
            <w:tcW w:w="2160" w:type="dxa"/>
          </w:tcPr>
          <w:p w:rsidR="00275C03" w:rsidRDefault="00275C03" w:rsidP="00275C03">
            <w:pPr>
              <w:tabs>
                <w:tab w:val="left" w:pos="274"/>
                <w:tab w:val="left" w:pos="806"/>
                <w:tab w:val="left" w:pos="1440"/>
              </w:tabs>
              <w:outlineLvl w:val="1"/>
              <w:rPr>
                <w:rFonts w:cs="Arial"/>
                <w:szCs w:val="22"/>
              </w:rPr>
            </w:pPr>
            <w:r>
              <w:rPr>
                <w:rFonts w:cs="Arial"/>
                <w:szCs w:val="22"/>
              </w:rPr>
              <w:t>Accession Number</w:t>
            </w:r>
          </w:p>
          <w:p w:rsidR="00275C03" w:rsidRDefault="00275C03" w:rsidP="00275C03">
            <w:pPr>
              <w:tabs>
                <w:tab w:val="left" w:pos="274"/>
                <w:tab w:val="left" w:pos="806"/>
                <w:tab w:val="left" w:pos="1440"/>
              </w:tabs>
              <w:outlineLvl w:val="1"/>
              <w:rPr>
                <w:rFonts w:cs="Arial"/>
                <w:szCs w:val="22"/>
              </w:rPr>
            </w:pPr>
            <w:r>
              <w:rPr>
                <w:rFonts w:cs="Arial"/>
                <w:szCs w:val="22"/>
              </w:rPr>
              <w:t>Issue Date</w:t>
            </w:r>
          </w:p>
          <w:p w:rsidR="00275C03" w:rsidRDefault="00275C03" w:rsidP="00275C03">
            <w:pPr>
              <w:tabs>
                <w:tab w:val="left" w:pos="274"/>
                <w:tab w:val="left" w:pos="806"/>
                <w:tab w:val="left" w:pos="1440"/>
              </w:tabs>
              <w:outlineLvl w:val="1"/>
              <w:rPr>
                <w:rFonts w:cs="Arial"/>
                <w:szCs w:val="22"/>
              </w:rPr>
            </w:pPr>
            <w:r>
              <w:rPr>
                <w:rFonts w:cs="Arial"/>
                <w:szCs w:val="22"/>
              </w:rPr>
              <w:t>Change Notice</w:t>
            </w:r>
          </w:p>
        </w:tc>
        <w:tc>
          <w:tcPr>
            <w:tcW w:w="5670" w:type="dxa"/>
          </w:tcPr>
          <w:p w:rsidR="00275C03" w:rsidRDefault="00275C03" w:rsidP="00275C03">
            <w:pPr>
              <w:tabs>
                <w:tab w:val="left" w:pos="274"/>
                <w:tab w:val="left" w:pos="806"/>
                <w:tab w:val="left" w:pos="1440"/>
              </w:tabs>
              <w:jc w:val="center"/>
              <w:outlineLvl w:val="1"/>
              <w:rPr>
                <w:rFonts w:cs="Arial"/>
                <w:szCs w:val="22"/>
              </w:rPr>
            </w:pPr>
            <w:r>
              <w:rPr>
                <w:rFonts w:cs="Arial"/>
                <w:szCs w:val="22"/>
              </w:rPr>
              <w:t>Description of Change</w:t>
            </w:r>
          </w:p>
        </w:tc>
        <w:tc>
          <w:tcPr>
            <w:tcW w:w="2340" w:type="dxa"/>
          </w:tcPr>
          <w:p w:rsidR="00275C03" w:rsidRDefault="00275C03" w:rsidP="00275C03">
            <w:pPr>
              <w:tabs>
                <w:tab w:val="left" w:pos="274"/>
                <w:tab w:val="left" w:pos="806"/>
                <w:tab w:val="left" w:pos="1440"/>
              </w:tabs>
              <w:outlineLvl w:val="1"/>
              <w:rPr>
                <w:rFonts w:cs="Arial"/>
                <w:szCs w:val="22"/>
              </w:rPr>
            </w:pPr>
            <w:r>
              <w:rPr>
                <w:rFonts w:cs="Arial"/>
                <w:szCs w:val="22"/>
              </w:rPr>
              <w:t xml:space="preserve">Description of </w:t>
            </w:r>
          </w:p>
          <w:p w:rsidR="00275C03" w:rsidRDefault="00275C03" w:rsidP="00275C03">
            <w:pPr>
              <w:tabs>
                <w:tab w:val="left" w:pos="274"/>
                <w:tab w:val="left" w:pos="806"/>
                <w:tab w:val="left" w:pos="1440"/>
              </w:tabs>
              <w:outlineLvl w:val="1"/>
              <w:rPr>
                <w:rFonts w:cs="Arial"/>
                <w:szCs w:val="22"/>
              </w:rPr>
            </w:pPr>
            <w:r>
              <w:rPr>
                <w:rFonts w:cs="Arial"/>
                <w:szCs w:val="22"/>
              </w:rPr>
              <w:t>Training Required</w:t>
            </w:r>
          </w:p>
          <w:p w:rsidR="00275C03" w:rsidRDefault="00275C03" w:rsidP="00275C03">
            <w:pPr>
              <w:tabs>
                <w:tab w:val="left" w:pos="274"/>
                <w:tab w:val="left" w:pos="806"/>
                <w:tab w:val="left" w:pos="1440"/>
              </w:tabs>
              <w:outlineLvl w:val="1"/>
              <w:rPr>
                <w:rFonts w:cs="Arial"/>
                <w:szCs w:val="22"/>
              </w:rPr>
            </w:pPr>
            <w:r>
              <w:rPr>
                <w:rFonts w:cs="Arial"/>
                <w:szCs w:val="22"/>
              </w:rPr>
              <w:t>and Completion Date</w:t>
            </w:r>
          </w:p>
        </w:tc>
        <w:tc>
          <w:tcPr>
            <w:tcW w:w="2340" w:type="dxa"/>
          </w:tcPr>
          <w:p w:rsidR="00275C03" w:rsidRDefault="00275C03" w:rsidP="00275C03">
            <w:pPr>
              <w:tabs>
                <w:tab w:val="left" w:pos="274"/>
                <w:tab w:val="left" w:pos="806"/>
                <w:tab w:val="left" w:pos="1440"/>
              </w:tabs>
              <w:outlineLvl w:val="1"/>
              <w:rPr>
                <w:rFonts w:cs="Arial"/>
                <w:szCs w:val="22"/>
              </w:rPr>
            </w:pPr>
            <w:r>
              <w:rPr>
                <w:rFonts w:cs="Arial"/>
                <w:szCs w:val="22"/>
              </w:rPr>
              <w:t>Comment and</w:t>
            </w:r>
          </w:p>
          <w:p w:rsidR="00275C03" w:rsidRDefault="00275C03" w:rsidP="00275C03">
            <w:pPr>
              <w:tabs>
                <w:tab w:val="left" w:pos="274"/>
                <w:tab w:val="left" w:pos="806"/>
                <w:tab w:val="left" w:pos="1440"/>
              </w:tabs>
              <w:outlineLvl w:val="1"/>
              <w:rPr>
                <w:rFonts w:cs="Arial"/>
                <w:szCs w:val="22"/>
              </w:rPr>
            </w:pPr>
            <w:r>
              <w:rPr>
                <w:rFonts w:cs="Arial"/>
                <w:szCs w:val="22"/>
              </w:rPr>
              <w:t xml:space="preserve">Feedback Resolution </w:t>
            </w:r>
          </w:p>
          <w:p w:rsidR="00275C03" w:rsidRDefault="00275C03" w:rsidP="00275C03">
            <w:pPr>
              <w:tabs>
                <w:tab w:val="left" w:pos="274"/>
                <w:tab w:val="left" w:pos="806"/>
                <w:tab w:val="left" w:pos="1440"/>
              </w:tabs>
              <w:outlineLvl w:val="1"/>
              <w:rPr>
                <w:rFonts w:cs="Arial"/>
                <w:szCs w:val="22"/>
              </w:rPr>
            </w:pPr>
            <w:r>
              <w:rPr>
                <w:rFonts w:cs="Arial"/>
                <w:szCs w:val="22"/>
              </w:rPr>
              <w:t>Accession Number</w:t>
            </w:r>
          </w:p>
        </w:tc>
      </w:tr>
      <w:tr w:rsidR="00275C03" w:rsidTr="00275C03">
        <w:tc>
          <w:tcPr>
            <w:tcW w:w="1530" w:type="dxa"/>
          </w:tcPr>
          <w:p w:rsidR="00275C03" w:rsidRDefault="00275C03" w:rsidP="00275C03">
            <w:pPr>
              <w:tabs>
                <w:tab w:val="left" w:pos="274"/>
                <w:tab w:val="left" w:pos="806"/>
                <w:tab w:val="left" w:pos="1440"/>
              </w:tabs>
              <w:outlineLvl w:val="1"/>
              <w:rPr>
                <w:rFonts w:cs="Arial"/>
                <w:szCs w:val="22"/>
              </w:rPr>
            </w:pPr>
            <w:r>
              <w:rPr>
                <w:rFonts w:cs="Arial"/>
                <w:szCs w:val="22"/>
              </w:rPr>
              <w:t>N/A</w:t>
            </w:r>
          </w:p>
        </w:tc>
        <w:tc>
          <w:tcPr>
            <w:tcW w:w="2160" w:type="dxa"/>
          </w:tcPr>
          <w:p w:rsidR="00275C03" w:rsidRDefault="00275C03" w:rsidP="00275C03">
            <w:pPr>
              <w:tabs>
                <w:tab w:val="left" w:pos="274"/>
                <w:tab w:val="left" w:pos="806"/>
                <w:tab w:val="left" w:pos="1440"/>
              </w:tabs>
              <w:outlineLvl w:val="1"/>
              <w:rPr>
                <w:rFonts w:cs="Arial"/>
                <w:szCs w:val="22"/>
              </w:rPr>
            </w:pPr>
            <w:r>
              <w:rPr>
                <w:rFonts w:cs="Arial"/>
                <w:szCs w:val="22"/>
              </w:rPr>
              <w:t>ML</w:t>
            </w:r>
            <w:r w:rsidR="00ED02BA">
              <w:rPr>
                <w:rFonts w:cs="Arial"/>
                <w:szCs w:val="22"/>
              </w:rPr>
              <w:t>14262A443</w:t>
            </w:r>
          </w:p>
          <w:p w:rsidR="00275C03" w:rsidRDefault="00C04010" w:rsidP="00275C03">
            <w:pPr>
              <w:tabs>
                <w:tab w:val="left" w:pos="274"/>
                <w:tab w:val="left" w:pos="806"/>
                <w:tab w:val="left" w:pos="1440"/>
              </w:tabs>
              <w:outlineLvl w:val="1"/>
              <w:rPr>
                <w:rFonts w:cs="Arial"/>
                <w:szCs w:val="22"/>
              </w:rPr>
            </w:pPr>
            <w:r>
              <w:rPr>
                <w:rFonts w:cs="Arial"/>
                <w:szCs w:val="22"/>
              </w:rPr>
              <w:t>10/15</w:t>
            </w:r>
            <w:r w:rsidR="00275C03">
              <w:rPr>
                <w:rFonts w:cs="Arial"/>
                <w:szCs w:val="22"/>
              </w:rPr>
              <w:t>/2014</w:t>
            </w:r>
          </w:p>
          <w:p w:rsidR="00275C03" w:rsidRDefault="004F65B6" w:rsidP="00C04010">
            <w:pPr>
              <w:tabs>
                <w:tab w:val="left" w:pos="274"/>
                <w:tab w:val="left" w:pos="806"/>
                <w:tab w:val="left" w:pos="1440"/>
              </w:tabs>
              <w:outlineLvl w:val="1"/>
              <w:rPr>
                <w:rFonts w:cs="Arial"/>
                <w:szCs w:val="22"/>
              </w:rPr>
            </w:pPr>
            <w:r>
              <w:rPr>
                <w:rFonts w:cs="Arial"/>
                <w:szCs w:val="22"/>
              </w:rPr>
              <w:t>CN 14-</w:t>
            </w:r>
            <w:r w:rsidR="00C04010">
              <w:rPr>
                <w:rFonts w:cs="Arial"/>
                <w:szCs w:val="22"/>
              </w:rPr>
              <w:t>024</w:t>
            </w:r>
          </w:p>
        </w:tc>
        <w:tc>
          <w:tcPr>
            <w:tcW w:w="5670" w:type="dxa"/>
          </w:tcPr>
          <w:p w:rsidR="00275C03" w:rsidRDefault="004F65B6" w:rsidP="00275C03">
            <w:pPr>
              <w:tabs>
                <w:tab w:val="left" w:pos="274"/>
                <w:tab w:val="left" w:pos="806"/>
                <w:tab w:val="left" w:pos="1440"/>
              </w:tabs>
              <w:outlineLvl w:val="1"/>
              <w:rPr>
                <w:rFonts w:cs="Arial"/>
                <w:szCs w:val="22"/>
              </w:rPr>
            </w:pPr>
            <w:r>
              <w:rPr>
                <w:rFonts w:cs="Arial"/>
                <w:szCs w:val="22"/>
              </w:rPr>
              <w:t>Incorporated IMC/IP revision process suggestions and safety culture common language initiative</w:t>
            </w:r>
          </w:p>
        </w:tc>
        <w:tc>
          <w:tcPr>
            <w:tcW w:w="2340" w:type="dxa"/>
          </w:tcPr>
          <w:p w:rsidR="00275C03" w:rsidRDefault="004F65B6" w:rsidP="00275C03">
            <w:pPr>
              <w:tabs>
                <w:tab w:val="left" w:pos="274"/>
                <w:tab w:val="left" w:pos="806"/>
                <w:tab w:val="left" w:pos="1440"/>
              </w:tabs>
              <w:outlineLvl w:val="1"/>
              <w:rPr>
                <w:rFonts w:cs="Arial"/>
                <w:szCs w:val="22"/>
              </w:rPr>
            </w:pPr>
            <w:r>
              <w:rPr>
                <w:rFonts w:cs="Arial"/>
                <w:szCs w:val="22"/>
              </w:rPr>
              <w:t>Provide training during the 12/2014 Region II Counterpart Meeting</w:t>
            </w:r>
          </w:p>
        </w:tc>
        <w:tc>
          <w:tcPr>
            <w:tcW w:w="2340" w:type="dxa"/>
          </w:tcPr>
          <w:p w:rsidR="00275C03" w:rsidRDefault="004F65B6" w:rsidP="00275C03">
            <w:pPr>
              <w:tabs>
                <w:tab w:val="left" w:pos="274"/>
                <w:tab w:val="left" w:pos="806"/>
                <w:tab w:val="left" w:pos="1440"/>
              </w:tabs>
              <w:outlineLvl w:val="1"/>
              <w:rPr>
                <w:rFonts w:cs="Arial"/>
                <w:szCs w:val="22"/>
              </w:rPr>
            </w:pPr>
            <w:r>
              <w:rPr>
                <w:rFonts w:cs="Arial"/>
                <w:szCs w:val="22"/>
              </w:rPr>
              <w:t>ML</w:t>
            </w:r>
            <w:r w:rsidR="00ED02BA">
              <w:rPr>
                <w:rFonts w:cs="Arial"/>
                <w:szCs w:val="22"/>
              </w:rPr>
              <w:t>14265A462</w:t>
            </w:r>
          </w:p>
        </w:tc>
      </w:tr>
    </w:tbl>
    <w:p w:rsidR="00C04010" w:rsidRDefault="00C04010" w:rsidP="00275C03">
      <w:pPr>
        <w:tabs>
          <w:tab w:val="left" w:pos="274"/>
          <w:tab w:val="left" w:pos="806"/>
          <w:tab w:val="left" w:pos="1440"/>
        </w:tabs>
        <w:outlineLvl w:val="1"/>
        <w:rPr>
          <w:rFonts w:cs="Arial"/>
          <w:szCs w:val="22"/>
        </w:rPr>
      </w:pPr>
    </w:p>
    <w:p w:rsidR="00C04010" w:rsidRPr="00C04010" w:rsidRDefault="00C04010" w:rsidP="00C04010">
      <w:pPr>
        <w:rPr>
          <w:rFonts w:cs="Arial"/>
          <w:szCs w:val="22"/>
        </w:rPr>
      </w:pPr>
    </w:p>
    <w:p w:rsidR="00C04010" w:rsidRPr="00C04010" w:rsidRDefault="00C04010" w:rsidP="00C04010">
      <w:pPr>
        <w:rPr>
          <w:rFonts w:cs="Arial"/>
          <w:szCs w:val="22"/>
        </w:rPr>
      </w:pPr>
    </w:p>
    <w:p w:rsidR="00C04010" w:rsidRPr="00C04010" w:rsidRDefault="00C04010" w:rsidP="00C04010">
      <w:pPr>
        <w:rPr>
          <w:rFonts w:cs="Arial"/>
          <w:szCs w:val="22"/>
        </w:rPr>
      </w:pPr>
    </w:p>
    <w:p w:rsidR="00C04010" w:rsidRPr="00C04010" w:rsidRDefault="00C04010" w:rsidP="00C04010">
      <w:pPr>
        <w:rPr>
          <w:rFonts w:cs="Arial"/>
          <w:szCs w:val="22"/>
        </w:rPr>
      </w:pPr>
    </w:p>
    <w:p w:rsidR="00C04010" w:rsidRPr="00C04010" w:rsidRDefault="00C04010" w:rsidP="00C04010">
      <w:pPr>
        <w:rPr>
          <w:rFonts w:cs="Arial"/>
          <w:szCs w:val="22"/>
        </w:rPr>
      </w:pPr>
    </w:p>
    <w:p w:rsidR="00C04010" w:rsidRPr="00C04010" w:rsidRDefault="00C04010" w:rsidP="00C04010">
      <w:pPr>
        <w:rPr>
          <w:rFonts w:cs="Arial"/>
          <w:szCs w:val="22"/>
        </w:rPr>
      </w:pPr>
    </w:p>
    <w:p w:rsidR="00C04010" w:rsidRPr="00C04010" w:rsidRDefault="00C04010" w:rsidP="00C04010">
      <w:pPr>
        <w:rPr>
          <w:rFonts w:cs="Arial"/>
          <w:szCs w:val="22"/>
        </w:rPr>
      </w:pPr>
    </w:p>
    <w:p w:rsidR="00C04010" w:rsidRPr="00C04010" w:rsidRDefault="00C04010" w:rsidP="00C04010">
      <w:pPr>
        <w:rPr>
          <w:rFonts w:cs="Arial"/>
          <w:szCs w:val="22"/>
        </w:rPr>
      </w:pPr>
    </w:p>
    <w:p w:rsidR="00C04010" w:rsidRDefault="00C04010" w:rsidP="00C04010">
      <w:pPr>
        <w:rPr>
          <w:rFonts w:cs="Arial"/>
          <w:szCs w:val="22"/>
        </w:rPr>
      </w:pPr>
    </w:p>
    <w:p w:rsidR="00275C03" w:rsidRPr="00C04010" w:rsidRDefault="00275C03" w:rsidP="00C04010">
      <w:pPr>
        <w:tabs>
          <w:tab w:val="left" w:pos="2925"/>
        </w:tabs>
        <w:rPr>
          <w:rFonts w:cs="Arial"/>
          <w:szCs w:val="22"/>
        </w:rPr>
      </w:pPr>
    </w:p>
    <w:sectPr w:rsidR="00275C03" w:rsidRPr="00C04010" w:rsidSect="00FC6984">
      <w:headerReference w:type="default" r:id="rId64"/>
      <w:footerReference w:type="default" r:id="rId65"/>
      <w:headerReference w:type="first" r:id="rId66"/>
      <w:footerReference w:type="first" r:id="rId67"/>
      <w:pgSz w:w="15840" w:h="12240" w:orient="landscape"/>
      <w:pgMar w:top="1440" w:right="1440" w:bottom="1440" w:left="1440" w:header="1440" w:footer="144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A29" w:rsidRDefault="008B3A29">
      <w:r>
        <w:separator/>
      </w:r>
    </w:p>
    <w:p w:rsidR="008B3A29" w:rsidRDefault="008B3A29"/>
    <w:p w:rsidR="008B3A29" w:rsidRDefault="008B3A29"/>
  </w:endnote>
  <w:endnote w:type="continuationSeparator" w:id="0">
    <w:p w:rsidR="008B3A29" w:rsidRDefault="008B3A29">
      <w:r>
        <w:continuationSeparator/>
      </w:r>
    </w:p>
    <w:p w:rsidR="008B3A29" w:rsidRDefault="008B3A29"/>
    <w:p w:rsidR="008B3A29" w:rsidRDefault="008B3A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SKBZ X+ Aria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Default="00B23A47">
    <w:pPr>
      <w:pStyle w:val="Footer"/>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06764F" w:rsidRDefault="00B23A47" w:rsidP="003500AC">
    <w:pPr>
      <w:pStyle w:val="Footer"/>
      <w:tabs>
        <w:tab w:val="clear" w:pos="4320"/>
        <w:tab w:val="clear" w:pos="8640"/>
        <w:tab w:val="center" w:pos="6480"/>
        <w:tab w:val="right" w:pos="12960"/>
      </w:tabs>
      <w:ind w:right="360"/>
      <w:jc w:val="center"/>
      <w:rPr>
        <w:szCs w:val="22"/>
      </w:rPr>
    </w:pPr>
    <w:r w:rsidRPr="0006764F">
      <w:rPr>
        <w:szCs w:val="22"/>
      </w:rPr>
      <w:t xml:space="preserve">Issue Date:  </w:t>
    </w:r>
    <w:r w:rsidR="00232E4D">
      <w:rPr>
        <w:szCs w:val="22"/>
      </w:rPr>
      <w:t>10/15/14</w:t>
    </w:r>
    <w:r w:rsidRPr="0006764F">
      <w:rPr>
        <w:szCs w:val="22"/>
      </w:rPr>
      <w:tab/>
      <w:t>E1-</w:t>
    </w:r>
    <w:r w:rsidRPr="0006764F">
      <w:rPr>
        <w:rStyle w:val="PageNumber"/>
        <w:szCs w:val="22"/>
      </w:rPr>
      <w:t>1</w:t>
    </w:r>
    <w:r w:rsidRPr="0006764F">
      <w:rPr>
        <w:rStyle w:val="PageNumber"/>
        <w:szCs w:val="22"/>
      </w:rPr>
      <w:tab/>
    </w:r>
    <w:r w:rsidRPr="0006764F">
      <w:rPr>
        <w:szCs w:val="22"/>
      </w:rPr>
      <w:t>2506</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06764F" w:rsidRDefault="00B23A47" w:rsidP="0024615B">
    <w:pPr>
      <w:pStyle w:val="Footer"/>
      <w:tabs>
        <w:tab w:val="clear" w:pos="4320"/>
        <w:tab w:val="clear" w:pos="8640"/>
        <w:tab w:val="center" w:pos="6480"/>
        <w:tab w:val="right" w:pos="13680"/>
      </w:tabs>
      <w:ind w:right="360"/>
      <w:jc w:val="center"/>
      <w:rPr>
        <w:szCs w:val="22"/>
      </w:rPr>
    </w:pPr>
    <w:r w:rsidRPr="0006764F">
      <w:rPr>
        <w:szCs w:val="22"/>
      </w:rPr>
      <w:t xml:space="preserve">Issue Date:  </w:t>
    </w:r>
    <w:r w:rsidR="00232E4D">
      <w:rPr>
        <w:szCs w:val="22"/>
      </w:rPr>
      <w:t>10/15/14</w:t>
    </w:r>
    <w:r w:rsidRPr="0006764F">
      <w:rPr>
        <w:szCs w:val="22"/>
      </w:rPr>
      <w:tab/>
      <w:t>E2-</w:t>
    </w:r>
    <w:r w:rsidRPr="0006764F">
      <w:rPr>
        <w:rStyle w:val="PageNumber"/>
        <w:szCs w:val="22"/>
      </w:rPr>
      <w:t>1</w:t>
    </w:r>
    <w:r w:rsidRPr="0006764F">
      <w:rPr>
        <w:rStyle w:val="PageNumber"/>
        <w:szCs w:val="22"/>
      </w:rPr>
      <w:tab/>
    </w:r>
    <w:r w:rsidRPr="0006764F">
      <w:rPr>
        <w:szCs w:val="22"/>
      </w:rPr>
      <w:t>2506</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06764F" w:rsidRDefault="00B23A47" w:rsidP="003500AC">
    <w:pPr>
      <w:pStyle w:val="Footer"/>
      <w:tabs>
        <w:tab w:val="clear" w:pos="4320"/>
        <w:tab w:val="clear" w:pos="8640"/>
        <w:tab w:val="center" w:pos="4680"/>
        <w:tab w:val="right" w:pos="9360"/>
      </w:tabs>
      <w:ind w:right="360"/>
      <w:rPr>
        <w:szCs w:val="22"/>
      </w:rPr>
    </w:pPr>
    <w:r w:rsidRPr="0006764F">
      <w:rPr>
        <w:szCs w:val="22"/>
      </w:rPr>
      <w:t xml:space="preserve">Issue Date:  </w:t>
    </w:r>
    <w:r w:rsidR="00232E4D">
      <w:rPr>
        <w:szCs w:val="22"/>
      </w:rPr>
      <w:t>10/15/14</w:t>
    </w:r>
    <w:r w:rsidRPr="0006764F">
      <w:rPr>
        <w:szCs w:val="22"/>
      </w:rPr>
      <w:tab/>
      <w:t>E3-</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131152">
      <w:rPr>
        <w:rStyle w:val="PageNumber"/>
        <w:noProof/>
        <w:szCs w:val="22"/>
      </w:rPr>
      <w:t>1</w:t>
    </w:r>
    <w:r w:rsidRPr="0006764F">
      <w:rPr>
        <w:rStyle w:val="PageNumber"/>
        <w:szCs w:val="22"/>
      </w:rPr>
      <w:fldChar w:fldCharType="end"/>
    </w:r>
    <w:r w:rsidRPr="0006764F">
      <w:rPr>
        <w:szCs w:val="22"/>
      </w:rPr>
      <w:tab/>
      <w:t>2506</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06764F" w:rsidRDefault="00B23A47" w:rsidP="00EF7375">
    <w:pPr>
      <w:pStyle w:val="Footer"/>
      <w:tabs>
        <w:tab w:val="clear" w:pos="4320"/>
        <w:tab w:val="clear" w:pos="8640"/>
        <w:tab w:val="center" w:pos="4680"/>
        <w:tab w:val="right" w:pos="9360"/>
      </w:tabs>
      <w:ind w:right="360"/>
      <w:rPr>
        <w:szCs w:val="22"/>
      </w:rPr>
    </w:pPr>
    <w:r w:rsidRPr="0006764F">
      <w:rPr>
        <w:szCs w:val="22"/>
      </w:rPr>
      <w:t xml:space="preserve">Issue Date: </w:t>
    </w:r>
    <w:r>
      <w:rPr>
        <w:szCs w:val="22"/>
      </w:rPr>
      <w:t xml:space="preserve"> </w:t>
    </w:r>
    <w:r w:rsidR="00232E4D">
      <w:rPr>
        <w:szCs w:val="22"/>
      </w:rPr>
      <w:t>10/15/14</w:t>
    </w:r>
    <w:r w:rsidRPr="0006764F">
      <w:rPr>
        <w:szCs w:val="22"/>
      </w:rPr>
      <w:tab/>
    </w:r>
    <w:r>
      <w:rPr>
        <w:szCs w:val="22"/>
      </w:rPr>
      <w:t>E4</w:t>
    </w:r>
    <w:r w:rsidRPr="0006764F">
      <w:rPr>
        <w:szCs w:val="22"/>
      </w:rPr>
      <w:t>-1</w:t>
    </w:r>
    <w:r w:rsidRPr="0006764F">
      <w:rPr>
        <w:szCs w:val="22"/>
      </w:rPr>
      <w:tab/>
      <w:t>2506</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06764F" w:rsidRDefault="00B23A47" w:rsidP="002B3A5D">
    <w:pPr>
      <w:pStyle w:val="Footer"/>
      <w:tabs>
        <w:tab w:val="clear" w:pos="4320"/>
        <w:tab w:val="clear" w:pos="8640"/>
        <w:tab w:val="center" w:pos="4680"/>
        <w:tab w:val="right" w:pos="9360"/>
      </w:tabs>
      <w:ind w:right="360"/>
      <w:rPr>
        <w:szCs w:val="22"/>
      </w:rPr>
    </w:pPr>
    <w:r w:rsidRPr="0006764F">
      <w:rPr>
        <w:szCs w:val="22"/>
      </w:rPr>
      <w:t xml:space="preserve">Issue Date: </w:t>
    </w:r>
    <w:r>
      <w:rPr>
        <w:szCs w:val="22"/>
      </w:rPr>
      <w:t xml:space="preserve"> </w:t>
    </w:r>
    <w:r w:rsidR="00232E4D">
      <w:rPr>
        <w:szCs w:val="22"/>
      </w:rPr>
      <w:t>10/15/14</w:t>
    </w:r>
    <w:r w:rsidRPr="0006764F">
      <w:rPr>
        <w:szCs w:val="22"/>
      </w:rPr>
      <w:tab/>
    </w:r>
    <w:r>
      <w:rPr>
        <w:szCs w:val="22"/>
      </w:rPr>
      <w:t>E5</w:t>
    </w:r>
    <w:r w:rsidRPr="0006764F">
      <w:rPr>
        <w:szCs w:val="22"/>
      </w:rPr>
      <w:t>-</w:t>
    </w:r>
    <w:r w:rsidRPr="0006764F">
      <w:rPr>
        <w:szCs w:val="22"/>
      </w:rPr>
      <w:fldChar w:fldCharType="begin"/>
    </w:r>
    <w:r w:rsidRPr="0006764F">
      <w:rPr>
        <w:szCs w:val="22"/>
      </w:rPr>
      <w:instrText xml:space="preserve"> PAGE   \* MERGEFORMAT </w:instrText>
    </w:r>
    <w:r w:rsidRPr="0006764F">
      <w:rPr>
        <w:szCs w:val="22"/>
      </w:rPr>
      <w:fldChar w:fldCharType="separate"/>
    </w:r>
    <w:r w:rsidR="00131152">
      <w:rPr>
        <w:noProof/>
        <w:szCs w:val="22"/>
      </w:rPr>
      <w:t>1</w:t>
    </w:r>
    <w:r w:rsidRPr="0006764F">
      <w:rPr>
        <w:szCs w:val="22"/>
      </w:rPr>
      <w:fldChar w:fldCharType="end"/>
    </w:r>
    <w:r w:rsidRPr="0006764F">
      <w:rPr>
        <w:szCs w:val="22"/>
      </w:rPr>
      <w:tab/>
      <w:t>2506</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06764F" w:rsidRDefault="00B23A47" w:rsidP="003500AC">
    <w:pPr>
      <w:pStyle w:val="Footer"/>
      <w:tabs>
        <w:tab w:val="clear" w:pos="4320"/>
        <w:tab w:val="clear" w:pos="8640"/>
        <w:tab w:val="center" w:pos="4680"/>
        <w:tab w:val="right" w:pos="9360"/>
      </w:tabs>
      <w:ind w:right="360"/>
      <w:rPr>
        <w:szCs w:val="22"/>
      </w:rPr>
    </w:pPr>
    <w:r w:rsidRPr="0006764F">
      <w:rPr>
        <w:szCs w:val="22"/>
      </w:rPr>
      <w:t xml:space="preserve">Issue Date: </w:t>
    </w:r>
    <w:r>
      <w:rPr>
        <w:szCs w:val="22"/>
      </w:rPr>
      <w:t xml:space="preserve"> xx/xx/13</w:t>
    </w:r>
    <w:r w:rsidRPr="0006764F">
      <w:rPr>
        <w:szCs w:val="22"/>
      </w:rPr>
      <w:tab/>
    </w:r>
    <w:r>
      <w:rPr>
        <w:szCs w:val="22"/>
      </w:rPr>
      <w:t>AppA</w:t>
    </w:r>
    <w:r w:rsidRPr="0006764F">
      <w:rPr>
        <w:szCs w:val="22"/>
      </w:rPr>
      <w:t>-</w:t>
    </w:r>
    <w:r w:rsidRPr="0006764F">
      <w:rPr>
        <w:szCs w:val="22"/>
      </w:rPr>
      <w:fldChar w:fldCharType="begin"/>
    </w:r>
    <w:r w:rsidRPr="0006764F">
      <w:rPr>
        <w:szCs w:val="22"/>
      </w:rPr>
      <w:instrText xml:space="preserve"> PAGE   \* MERGEFORMAT </w:instrText>
    </w:r>
    <w:r w:rsidRPr="0006764F">
      <w:rPr>
        <w:szCs w:val="22"/>
      </w:rPr>
      <w:fldChar w:fldCharType="separate"/>
    </w:r>
    <w:r>
      <w:rPr>
        <w:noProof/>
        <w:szCs w:val="22"/>
      </w:rPr>
      <w:t>3</w:t>
    </w:r>
    <w:r w:rsidRPr="0006764F">
      <w:rPr>
        <w:szCs w:val="22"/>
      </w:rPr>
      <w:fldChar w:fldCharType="end"/>
    </w:r>
    <w:r w:rsidRPr="0006764F">
      <w:rPr>
        <w:szCs w:val="22"/>
      </w:rPr>
      <w:tab/>
      <w:t>2506</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06764F" w:rsidRDefault="00B23A47"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sidR="00685C9A">
      <w:rPr>
        <w:szCs w:val="22"/>
      </w:rPr>
      <w:t>10/15/14</w:t>
    </w:r>
    <w:r w:rsidRPr="0006764F">
      <w:rPr>
        <w:szCs w:val="22"/>
      </w:rPr>
      <w:tab/>
    </w:r>
    <w:r w:rsidRPr="0006764F">
      <w:rPr>
        <w:szCs w:val="22"/>
      </w:rPr>
      <w:tab/>
      <w:t>A</w:t>
    </w:r>
    <w:r>
      <w:rPr>
        <w:szCs w:val="22"/>
      </w:rPr>
      <w:t>pp A</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131152">
      <w:rPr>
        <w:rStyle w:val="PageNumber"/>
        <w:noProof/>
        <w:szCs w:val="22"/>
      </w:rPr>
      <w:t>1</w:t>
    </w:r>
    <w:r w:rsidRPr="0006764F">
      <w:rPr>
        <w:rStyle w:val="PageNumber"/>
        <w:szCs w:val="22"/>
      </w:rPr>
      <w:fldChar w:fldCharType="end"/>
    </w:r>
    <w:r w:rsidRPr="0006764F">
      <w:rPr>
        <w:szCs w:val="22"/>
      </w:rPr>
      <w:tab/>
      <w:t>2506</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06764F" w:rsidRDefault="00B23A47"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sidR="00685C9A">
      <w:rPr>
        <w:szCs w:val="22"/>
      </w:rPr>
      <w:t>10/15/14</w:t>
    </w:r>
    <w:r w:rsidRPr="0006764F">
      <w:rPr>
        <w:szCs w:val="22"/>
      </w:rPr>
      <w:tab/>
    </w:r>
    <w:r w:rsidRPr="0006764F">
      <w:rPr>
        <w:szCs w:val="22"/>
      </w:rPr>
      <w:tab/>
      <w:t>A</w:t>
    </w:r>
    <w:r>
      <w:rPr>
        <w:szCs w:val="22"/>
      </w:rPr>
      <w:t>pp A</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131152">
      <w:rPr>
        <w:rStyle w:val="PageNumber"/>
        <w:noProof/>
        <w:szCs w:val="22"/>
      </w:rPr>
      <w:t>3</w:t>
    </w:r>
    <w:r w:rsidRPr="0006764F">
      <w:rPr>
        <w:rStyle w:val="PageNumber"/>
        <w:szCs w:val="22"/>
      </w:rPr>
      <w:fldChar w:fldCharType="end"/>
    </w:r>
    <w:r w:rsidRPr="0006764F">
      <w:rPr>
        <w:szCs w:val="22"/>
      </w:rPr>
      <w:tab/>
      <w:t>2506</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06764F" w:rsidRDefault="00B23A47" w:rsidP="00EF4A76">
    <w:pPr>
      <w:pStyle w:val="Footer"/>
      <w:tabs>
        <w:tab w:val="clear" w:pos="4320"/>
        <w:tab w:val="clear" w:pos="8640"/>
        <w:tab w:val="center" w:pos="4680"/>
        <w:tab w:val="right" w:pos="9360"/>
      </w:tabs>
      <w:ind w:right="360"/>
      <w:rPr>
        <w:szCs w:val="22"/>
      </w:rPr>
    </w:pPr>
    <w:r w:rsidRPr="0006764F">
      <w:rPr>
        <w:szCs w:val="22"/>
      </w:rPr>
      <w:t xml:space="preserve">Issue Date:  </w:t>
    </w:r>
    <w:r w:rsidR="00685C9A">
      <w:rPr>
        <w:szCs w:val="22"/>
      </w:rPr>
      <w:t>10/15/14</w:t>
    </w:r>
    <w:r w:rsidRPr="0006764F">
      <w:rPr>
        <w:szCs w:val="22"/>
      </w:rPr>
      <w:tab/>
      <w:t>A</w:t>
    </w:r>
    <w:r>
      <w:rPr>
        <w:szCs w:val="22"/>
      </w:rPr>
      <w:t>pp A</w:t>
    </w:r>
    <w:r w:rsidRPr="0006764F">
      <w:rPr>
        <w:szCs w:val="22"/>
      </w:rPr>
      <w:t>-</w:t>
    </w:r>
    <w:r w:rsidRPr="0006764F">
      <w:rPr>
        <w:szCs w:val="22"/>
      </w:rPr>
      <w:fldChar w:fldCharType="begin"/>
    </w:r>
    <w:r w:rsidRPr="0006764F">
      <w:rPr>
        <w:szCs w:val="22"/>
      </w:rPr>
      <w:instrText xml:space="preserve"> PAGE   \* MERGEFORMAT </w:instrText>
    </w:r>
    <w:r w:rsidRPr="0006764F">
      <w:rPr>
        <w:szCs w:val="22"/>
      </w:rPr>
      <w:fldChar w:fldCharType="separate"/>
    </w:r>
    <w:r w:rsidR="00131152">
      <w:rPr>
        <w:noProof/>
        <w:szCs w:val="22"/>
      </w:rPr>
      <w:t>5</w:t>
    </w:r>
    <w:r w:rsidRPr="0006764F">
      <w:rPr>
        <w:szCs w:val="22"/>
      </w:rPr>
      <w:fldChar w:fldCharType="end"/>
    </w:r>
    <w:r w:rsidRPr="0006764F">
      <w:rPr>
        <w:szCs w:val="22"/>
      </w:rPr>
      <w:tab/>
      <w:t>2506</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06764F" w:rsidRDefault="00B23A47" w:rsidP="008A5F69">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xx/xx/13</w:t>
    </w:r>
    <w:r w:rsidRPr="0006764F">
      <w:rPr>
        <w:szCs w:val="22"/>
      </w:rPr>
      <w:tab/>
      <w:t>A</w:t>
    </w:r>
    <w:r>
      <w:rPr>
        <w:szCs w:val="22"/>
      </w:rPr>
      <w:t>ppA</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Pr>
        <w:rStyle w:val="PageNumber"/>
        <w:noProof/>
        <w:szCs w:val="22"/>
      </w:rPr>
      <w:t>7</w:t>
    </w:r>
    <w:r w:rsidRPr="0006764F">
      <w:rPr>
        <w:rStyle w:val="PageNumber"/>
        <w:szCs w:val="22"/>
      </w:rPr>
      <w:fldChar w:fldCharType="end"/>
    </w:r>
    <w:r w:rsidRPr="0006764F">
      <w:rPr>
        <w:szCs w:val="22"/>
      </w:rPr>
      <w:tab/>
      <w:t>2506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E04567" w:rsidRDefault="00B23A47" w:rsidP="00E04567">
    <w:pPr>
      <w:pStyle w:val="Footer"/>
      <w:tabs>
        <w:tab w:val="clear" w:pos="4320"/>
        <w:tab w:val="clear" w:pos="8640"/>
        <w:tab w:val="center" w:pos="4680"/>
        <w:tab w:val="right" w:pos="9360"/>
      </w:tabs>
      <w:rPr>
        <w:sz w:val="24"/>
      </w:rPr>
    </w:pPr>
    <w:r w:rsidRPr="00E04567">
      <w:rPr>
        <w:sz w:val="24"/>
      </w:rPr>
      <w:t>Issue Date: 10/29/09</w:t>
    </w:r>
    <w:r w:rsidRPr="00E04567">
      <w:rPr>
        <w:sz w:val="24"/>
      </w:rPr>
      <w:tab/>
    </w:r>
    <w:r w:rsidRPr="00E04567">
      <w:rPr>
        <w:rStyle w:val="PageNumber"/>
        <w:sz w:val="24"/>
      </w:rPr>
      <w:fldChar w:fldCharType="begin"/>
    </w:r>
    <w:r w:rsidRPr="00E04567">
      <w:rPr>
        <w:rStyle w:val="PageNumber"/>
        <w:sz w:val="24"/>
      </w:rPr>
      <w:instrText xml:space="preserve"> PAGE </w:instrText>
    </w:r>
    <w:r w:rsidRPr="00E04567">
      <w:rPr>
        <w:rStyle w:val="PageNumber"/>
        <w:sz w:val="24"/>
      </w:rPr>
      <w:fldChar w:fldCharType="separate"/>
    </w:r>
    <w:r>
      <w:rPr>
        <w:rStyle w:val="PageNumber"/>
        <w:noProof/>
        <w:sz w:val="24"/>
      </w:rPr>
      <w:t>i</w:t>
    </w:r>
    <w:r w:rsidRPr="00E04567">
      <w:rPr>
        <w:rStyle w:val="PageNumber"/>
        <w:sz w:val="24"/>
      </w:rPr>
      <w:fldChar w:fldCharType="end"/>
    </w:r>
    <w:r w:rsidRPr="00E04567">
      <w:rPr>
        <w:sz w:val="24"/>
      </w:rPr>
      <w:tab/>
    </w:r>
    <w:r>
      <w:rPr>
        <w:sz w:val="24"/>
      </w:rPr>
      <w:t>2506</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06764F" w:rsidRDefault="00B23A47" w:rsidP="003500AC">
    <w:pPr>
      <w:pStyle w:val="Footer"/>
      <w:tabs>
        <w:tab w:val="clear" w:pos="4320"/>
        <w:tab w:val="clear" w:pos="8640"/>
        <w:tab w:val="center" w:pos="4680"/>
        <w:tab w:val="right" w:pos="9360"/>
      </w:tabs>
      <w:ind w:right="360"/>
      <w:jc w:val="center"/>
      <w:rPr>
        <w:szCs w:val="22"/>
      </w:rPr>
    </w:pPr>
    <w:r w:rsidRPr="0006764F">
      <w:rPr>
        <w:szCs w:val="22"/>
      </w:rPr>
      <w:t xml:space="preserve">Issue Date:  </w:t>
    </w:r>
    <w:r w:rsidR="00685C9A">
      <w:rPr>
        <w:szCs w:val="22"/>
      </w:rPr>
      <w:t>10/15/14</w:t>
    </w:r>
    <w:r w:rsidRPr="0006764F">
      <w:rPr>
        <w:szCs w:val="22"/>
      </w:rPr>
      <w:tab/>
    </w:r>
    <w:r>
      <w:rPr>
        <w:szCs w:val="22"/>
      </w:rPr>
      <w:t>AppB</w:t>
    </w:r>
    <w:r w:rsidRPr="0006764F">
      <w:rPr>
        <w:szCs w:val="22"/>
      </w:rPr>
      <w:t>-</w:t>
    </w:r>
    <w:r w:rsidRPr="0006764F">
      <w:rPr>
        <w:szCs w:val="22"/>
      </w:rPr>
      <w:fldChar w:fldCharType="begin"/>
    </w:r>
    <w:r w:rsidRPr="0006764F">
      <w:rPr>
        <w:szCs w:val="22"/>
      </w:rPr>
      <w:instrText xml:space="preserve"> PAGE   \* MERGEFORMAT </w:instrText>
    </w:r>
    <w:r w:rsidRPr="0006764F">
      <w:rPr>
        <w:szCs w:val="22"/>
      </w:rPr>
      <w:fldChar w:fldCharType="separate"/>
    </w:r>
    <w:r w:rsidR="00131152">
      <w:rPr>
        <w:noProof/>
        <w:szCs w:val="22"/>
      </w:rPr>
      <w:t>13</w:t>
    </w:r>
    <w:r w:rsidRPr="0006764F">
      <w:rPr>
        <w:szCs w:val="22"/>
      </w:rPr>
      <w:fldChar w:fldCharType="end"/>
    </w:r>
    <w:r w:rsidRPr="0006764F">
      <w:rPr>
        <w:szCs w:val="22"/>
      </w:rPr>
      <w:tab/>
      <w:t>2506</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06764F" w:rsidRDefault="00B23A47"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sidR="00685C9A">
      <w:rPr>
        <w:szCs w:val="22"/>
      </w:rPr>
      <w:t>10/15/14</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131152">
      <w:rPr>
        <w:rStyle w:val="PageNumber"/>
        <w:noProof/>
        <w:szCs w:val="22"/>
      </w:rPr>
      <w:t>1</w:t>
    </w:r>
    <w:r w:rsidRPr="0006764F">
      <w:rPr>
        <w:rStyle w:val="PageNumber"/>
        <w:szCs w:val="22"/>
      </w:rPr>
      <w:fldChar w:fldCharType="end"/>
    </w:r>
    <w:r w:rsidRPr="0006764F">
      <w:rPr>
        <w:szCs w:val="22"/>
      </w:rPr>
      <w:tab/>
      <w:t>2506</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06764F" w:rsidRDefault="00B23A47"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sidR="00685C9A">
      <w:rPr>
        <w:szCs w:val="22"/>
      </w:rPr>
      <w:t>10/15/14</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131152">
      <w:rPr>
        <w:rStyle w:val="PageNumber"/>
        <w:noProof/>
        <w:szCs w:val="22"/>
      </w:rPr>
      <w:t>2</w:t>
    </w:r>
    <w:r w:rsidRPr="0006764F">
      <w:rPr>
        <w:rStyle w:val="PageNumber"/>
        <w:szCs w:val="22"/>
      </w:rPr>
      <w:fldChar w:fldCharType="end"/>
    </w:r>
    <w:r w:rsidRPr="0006764F">
      <w:rPr>
        <w:szCs w:val="22"/>
      </w:rPr>
      <w:tab/>
      <w:t>2506</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06764F" w:rsidRDefault="00B23A47"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sidR="00685C9A">
      <w:rPr>
        <w:szCs w:val="22"/>
      </w:rPr>
      <w:t>10/15/14</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131152">
      <w:rPr>
        <w:rStyle w:val="PageNumber"/>
        <w:noProof/>
        <w:szCs w:val="22"/>
      </w:rPr>
      <w:t>3</w:t>
    </w:r>
    <w:r w:rsidRPr="0006764F">
      <w:rPr>
        <w:rStyle w:val="PageNumber"/>
        <w:szCs w:val="22"/>
      </w:rPr>
      <w:fldChar w:fldCharType="end"/>
    </w:r>
    <w:r w:rsidRPr="0006764F">
      <w:rPr>
        <w:szCs w:val="22"/>
      </w:rPr>
      <w:tab/>
      <w:t>2506</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06764F" w:rsidRDefault="00B23A47"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sidR="00685C9A">
      <w:rPr>
        <w:szCs w:val="22"/>
      </w:rPr>
      <w:t>10/15/14</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131152">
      <w:rPr>
        <w:rStyle w:val="PageNumber"/>
        <w:noProof/>
        <w:szCs w:val="22"/>
      </w:rPr>
      <w:t>4</w:t>
    </w:r>
    <w:r w:rsidRPr="0006764F">
      <w:rPr>
        <w:rStyle w:val="PageNumber"/>
        <w:szCs w:val="22"/>
      </w:rPr>
      <w:fldChar w:fldCharType="end"/>
    </w:r>
    <w:r w:rsidRPr="0006764F">
      <w:rPr>
        <w:szCs w:val="22"/>
      </w:rPr>
      <w:tab/>
      <w:t>2506</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06764F" w:rsidRDefault="00B23A47"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sidR="00685C9A">
      <w:rPr>
        <w:szCs w:val="22"/>
      </w:rPr>
      <w:t>10/15/14</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131152">
      <w:rPr>
        <w:rStyle w:val="PageNumber"/>
        <w:noProof/>
        <w:szCs w:val="22"/>
      </w:rPr>
      <w:t>5</w:t>
    </w:r>
    <w:r w:rsidRPr="0006764F">
      <w:rPr>
        <w:rStyle w:val="PageNumber"/>
        <w:szCs w:val="22"/>
      </w:rPr>
      <w:fldChar w:fldCharType="end"/>
    </w:r>
    <w:r w:rsidRPr="0006764F">
      <w:rPr>
        <w:szCs w:val="22"/>
      </w:rPr>
      <w:tab/>
      <w:t>2506</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06764F" w:rsidRDefault="00B23A47"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sidR="00685C9A">
      <w:rPr>
        <w:szCs w:val="22"/>
      </w:rPr>
      <w:t>10/15/14</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131152">
      <w:rPr>
        <w:rStyle w:val="PageNumber"/>
        <w:noProof/>
        <w:szCs w:val="22"/>
      </w:rPr>
      <w:t>6</w:t>
    </w:r>
    <w:r w:rsidRPr="0006764F">
      <w:rPr>
        <w:rStyle w:val="PageNumber"/>
        <w:szCs w:val="22"/>
      </w:rPr>
      <w:fldChar w:fldCharType="end"/>
    </w:r>
    <w:r w:rsidRPr="0006764F">
      <w:rPr>
        <w:szCs w:val="22"/>
      </w:rPr>
      <w:tab/>
      <w:t>2506</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06764F" w:rsidRDefault="00B23A47"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sidR="00685C9A">
      <w:rPr>
        <w:szCs w:val="22"/>
      </w:rPr>
      <w:t>10/15/14</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131152">
      <w:rPr>
        <w:rStyle w:val="PageNumber"/>
        <w:noProof/>
        <w:szCs w:val="22"/>
      </w:rPr>
      <w:t>7</w:t>
    </w:r>
    <w:r w:rsidRPr="0006764F">
      <w:rPr>
        <w:rStyle w:val="PageNumber"/>
        <w:szCs w:val="22"/>
      </w:rPr>
      <w:fldChar w:fldCharType="end"/>
    </w:r>
    <w:r w:rsidRPr="0006764F">
      <w:rPr>
        <w:szCs w:val="22"/>
      </w:rPr>
      <w:tab/>
      <w:t>2506</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06764F" w:rsidRDefault="00B23A47"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sidR="00685C9A">
      <w:rPr>
        <w:szCs w:val="22"/>
      </w:rPr>
      <w:t>10/15/14</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131152">
      <w:rPr>
        <w:rStyle w:val="PageNumber"/>
        <w:noProof/>
        <w:szCs w:val="22"/>
      </w:rPr>
      <w:t>8</w:t>
    </w:r>
    <w:r w:rsidRPr="0006764F">
      <w:rPr>
        <w:rStyle w:val="PageNumber"/>
        <w:szCs w:val="22"/>
      </w:rPr>
      <w:fldChar w:fldCharType="end"/>
    </w:r>
    <w:r w:rsidRPr="0006764F">
      <w:rPr>
        <w:szCs w:val="22"/>
      </w:rPr>
      <w:tab/>
      <w:t>2506</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06764F" w:rsidRDefault="00B23A47"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sidR="00685C9A">
      <w:rPr>
        <w:szCs w:val="22"/>
      </w:rPr>
      <w:t>10/15/14</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131152">
      <w:rPr>
        <w:rStyle w:val="PageNumber"/>
        <w:noProof/>
        <w:szCs w:val="22"/>
      </w:rPr>
      <w:t>9</w:t>
    </w:r>
    <w:r w:rsidRPr="0006764F">
      <w:rPr>
        <w:rStyle w:val="PageNumber"/>
        <w:szCs w:val="22"/>
      </w:rPr>
      <w:fldChar w:fldCharType="end"/>
    </w:r>
    <w:r w:rsidRPr="0006764F">
      <w:rPr>
        <w:szCs w:val="22"/>
      </w:rPr>
      <w:tab/>
      <w:t>2506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913332"/>
      <w:docPartObj>
        <w:docPartGallery w:val="Page Numbers (Bottom of Page)"/>
        <w:docPartUnique/>
      </w:docPartObj>
    </w:sdtPr>
    <w:sdtEndPr/>
    <w:sdtContent>
      <w:p w:rsidR="00B23A47" w:rsidRDefault="00B23A47" w:rsidP="00B23A47">
        <w:pPr>
          <w:pStyle w:val="Footer"/>
          <w:tabs>
            <w:tab w:val="clear" w:pos="4320"/>
            <w:tab w:val="clear" w:pos="8640"/>
            <w:tab w:val="center" w:pos="4680"/>
            <w:tab w:val="right" w:pos="9360"/>
          </w:tabs>
        </w:pPr>
        <w:r>
          <w:t>Issue Date:  10/15/14</w:t>
        </w:r>
        <w:r>
          <w:tab/>
        </w:r>
        <w:r>
          <w:fldChar w:fldCharType="begin"/>
        </w:r>
        <w:r>
          <w:instrText xml:space="preserve"> PAGE   \* MERGEFORMAT </w:instrText>
        </w:r>
        <w:r>
          <w:fldChar w:fldCharType="separate"/>
        </w:r>
        <w:r w:rsidR="00131152">
          <w:rPr>
            <w:noProof/>
          </w:rPr>
          <w:t>i</w:t>
        </w:r>
        <w:r>
          <w:rPr>
            <w:noProof/>
          </w:rPr>
          <w:fldChar w:fldCharType="end"/>
        </w:r>
        <w:r>
          <w:rPr>
            <w:noProof/>
          </w:rPr>
          <w:tab/>
          <w:t>2506</w:t>
        </w:r>
      </w:p>
    </w:sdtContent>
  </w:sdt>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06764F" w:rsidRDefault="00B23A47"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sidR="00685C9A">
      <w:rPr>
        <w:szCs w:val="22"/>
      </w:rPr>
      <w:t>10/15/14</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131152">
      <w:rPr>
        <w:rStyle w:val="PageNumber"/>
        <w:noProof/>
        <w:szCs w:val="22"/>
      </w:rPr>
      <w:t>10</w:t>
    </w:r>
    <w:r w:rsidRPr="0006764F">
      <w:rPr>
        <w:rStyle w:val="PageNumber"/>
        <w:szCs w:val="22"/>
      </w:rPr>
      <w:fldChar w:fldCharType="end"/>
    </w:r>
    <w:r w:rsidRPr="0006764F">
      <w:rPr>
        <w:szCs w:val="22"/>
      </w:rPr>
      <w:tab/>
      <w:t>2506</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06764F" w:rsidRDefault="00B23A47"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sidR="00685C9A">
      <w:rPr>
        <w:szCs w:val="22"/>
      </w:rPr>
      <w:t>10/15/14</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131152">
      <w:rPr>
        <w:rStyle w:val="PageNumber"/>
        <w:noProof/>
        <w:szCs w:val="22"/>
      </w:rPr>
      <w:t>11</w:t>
    </w:r>
    <w:r w:rsidRPr="0006764F">
      <w:rPr>
        <w:rStyle w:val="PageNumber"/>
        <w:szCs w:val="22"/>
      </w:rPr>
      <w:fldChar w:fldCharType="end"/>
    </w:r>
    <w:r w:rsidRPr="0006764F">
      <w:rPr>
        <w:szCs w:val="22"/>
      </w:rPr>
      <w:tab/>
      <w:t>2506</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06764F" w:rsidRDefault="00B23A47"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sidR="00685C9A">
      <w:rPr>
        <w:szCs w:val="22"/>
      </w:rPr>
      <w:t>10/15/14</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131152">
      <w:rPr>
        <w:rStyle w:val="PageNumber"/>
        <w:noProof/>
        <w:szCs w:val="22"/>
      </w:rPr>
      <w:t>12</w:t>
    </w:r>
    <w:r w:rsidRPr="0006764F">
      <w:rPr>
        <w:rStyle w:val="PageNumber"/>
        <w:szCs w:val="22"/>
      </w:rPr>
      <w:fldChar w:fldCharType="end"/>
    </w:r>
    <w:r w:rsidRPr="0006764F">
      <w:rPr>
        <w:szCs w:val="22"/>
      </w:rPr>
      <w:tab/>
      <w:t>2506</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Default="00B23A47" w:rsidP="003500AC">
    <w:pPr>
      <w:pStyle w:val="Footer"/>
      <w:tabs>
        <w:tab w:val="clear" w:pos="4320"/>
        <w:tab w:val="clear" w:pos="8640"/>
        <w:tab w:val="center" w:pos="4680"/>
        <w:tab w:val="right" w:pos="9360"/>
      </w:tabs>
      <w:ind w:right="360"/>
      <w:jc w:val="center"/>
      <w:rPr>
        <w:szCs w:val="22"/>
      </w:rPr>
    </w:pPr>
    <w:r w:rsidRPr="0006764F">
      <w:rPr>
        <w:szCs w:val="22"/>
      </w:rPr>
      <w:t xml:space="preserve">Issue Date:  </w:t>
    </w:r>
    <w:r w:rsidR="00685C9A">
      <w:rPr>
        <w:szCs w:val="22"/>
      </w:rPr>
      <w:t>10/15/14</w:t>
    </w:r>
    <w:r w:rsidRPr="0006764F">
      <w:rPr>
        <w:szCs w:val="22"/>
      </w:rPr>
      <w:tab/>
    </w:r>
    <w:r>
      <w:rPr>
        <w:szCs w:val="22"/>
      </w:rPr>
      <w:t>Att1</w:t>
    </w:r>
    <w:r w:rsidRPr="0006764F">
      <w:rPr>
        <w:szCs w:val="22"/>
      </w:rPr>
      <w:t>-</w:t>
    </w:r>
    <w:r w:rsidRPr="0006764F">
      <w:rPr>
        <w:szCs w:val="22"/>
      </w:rPr>
      <w:fldChar w:fldCharType="begin"/>
    </w:r>
    <w:r w:rsidRPr="0006764F">
      <w:rPr>
        <w:szCs w:val="22"/>
      </w:rPr>
      <w:instrText xml:space="preserve"> PAGE   \* MERGEFORMAT </w:instrText>
    </w:r>
    <w:r w:rsidRPr="0006764F">
      <w:rPr>
        <w:szCs w:val="22"/>
      </w:rPr>
      <w:fldChar w:fldCharType="separate"/>
    </w:r>
    <w:r w:rsidR="00131152">
      <w:rPr>
        <w:noProof/>
        <w:szCs w:val="22"/>
      </w:rPr>
      <w:t>2</w:t>
    </w:r>
    <w:r w:rsidRPr="0006764F">
      <w:rPr>
        <w:szCs w:val="22"/>
      </w:rPr>
      <w:fldChar w:fldCharType="end"/>
    </w:r>
    <w:r w:rsidRPr="0006764F">
      <w:rPr>
        <w:szCs w:val="22"/>
      </w:rPr>
      <w:tab/>
      <w:t>2506</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Default="00B23A47" w:rsidP="003500AC">
    <w:pPr>
      <w:pStyle w:val="Footer"/>
      <w:tabs>
        <w:tab w:val="clear" w:pos="4320"/>
        <w:tab w:val="clear" w:pos="8640"/>
        <w:tab w:val="left" w:pos="4480"/>
        <w:tab w:val="center" w:pos="4680"/>
        <w:tab w:val="left" w:pos="8012"/>
        <w:tab w:val="right" w:pos="9360"/>
      </w:tabs>
      <w:rPr>
        <w:szCs w:val="22"/>
      </w:rPr>
    </w:pPr>
    <w:r w:rsidRPr="0006764F">
      <w:rPr>
        <w:szCs w:val="22"/>
      </w:rPr>
      <w:t xml:space="preserve">Issue Date:  </w:t>
    </w:r>
    <w:r w:rsidR="00685C9A">
      <w:rPr>
        <w:szCs w:val="22"/>
      </w:rPr>
      <w:t>10/15/14</w:t>
    </w:r>
    <w:r w:rsidRPr="0006764F">
      <w:rPr>
        <w:szCs w:val="22"/>
      </w:rPr>
      <w:tab/>
    </w:r>
    <w:r>
      <w:rPr>
        <w:szCs w:val="22"/>
      </w:rPr>
      <w:t>Att1</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131152">
      <w:rPr>
        <w:rStyle w:val="PageNumber"/>
        <w:noProof/>
        <w:szCs w:val="22"/>
      </w:rPr>
      <w:t>1</w:t>
    </w:r>
    <w:r w:rsidRPr="0006764F">
      <w:rPr>
        <w:rStyle w:val="PageNumber"/>
        <w:szCs w:val="22"/>
      </w:rPr>
      <w:fldChar w:fldCharType="end"/>
    </w:r>
    <w:r w:rsidRPr="0006764F">
      <w:rPr>
        <w:szCs w:val="22"/>
      </w:rPr>
      <w:tab/>
    </w:r>
    <w:r>
      <w:rPr>
        <w:szCs w:val="22"/>
      </w:rPr>
      <w:tab/>
    </w:r>
    <w:r w:rsidRPr="0006764F">
      <w:rPr>
        <w:szCs w:val="22"/>
      </w:rPr>
      <w:t>2506</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0425947"/>
      <w:docPartObj>
        <w:docPartGallery w:val="Page Numbers (Bottom of Page)"/>
        <w:docPartUnique/>
      </w:docPartObj>
    </w:sdtPr>
    <w:sdtEndPr>
      <w:rPr>
        <w:noProof/>
      </w:rPr>
    </w:sdtEndPr>
    <w:sdtContent>
      <w:p w:rsidR="00B23A47" w:rsidRPr="003D53D0" w:rsidRDefault="00B23A47" w:rsidP="00685C9A">
        <w:pPr>
          <w:pStyle w:val="Footer"/>
          <w:tabs>
            <w:tab w:val="clear" w:pos="4320"/>
            <w:tab w:val="clear" w:pos="8640"/>
            <w:tab w:val="left" w:pos="0"/>
            <w:tab w:val="center" w:pos="6480"/>
            <w:tab w:val="right" w:pos="12960"/>
          </w:tabs>
        </w:pPr>
        <w:r>
          <w:t xml:space="preserve">Issue Date:  </w:t>
        </w:r>
        <w:r w:rsidR="00685C9A">
          <w:t>10/15/14</w:t>
        </w:r>
        <w:r>
          <w:t xml:space="preserve">                                                                 Att2-</w:t>
        </w:r>
        <w:r>
          <w:fldChar w:fldCharType="begin"/>
        </w:r>
        <w:r>
          <w:instrText xml:space="preserve"> PAGE   \* MERGEFORMAT </w:instrText>
        </w:r>
        <w:r>
          <w:fldChar w:fldCharType="separate"/>
        </w:r>
        <w:r w:rsidR="00131152">
          <w:rPr>
            <w:noProof/>
          </w:rPr>
          <w:t>2</w:t>
        </w:r>
        <w:r>
          <w:rPr>
            <w:noProof/>
          </w:rPr>
          <w:fldChar w:fldCharType="end"/>
        </w:r>
        <w:r>
          <w:rPr>
            <w:noProof/>
          </w:rPr>
          <w:tab/>
          <w:t>2506</w:t>
        </w:r>
      </w:p>
    </w:sdtContent>
  </w:sdt>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828970"/>
      <w:docPartObj>
        <w:docPartGallery w:val="Page Numbers (Bottom of Page)"/>
        <w:docPartUnique/>
      </w:docPartObj>
    </w:sdtPr>
    <w:sdtEndPr>
      <w:rPr>
        <w:noProof/>
      </w:rPr>
    </w:sdtEndPr>
    <w:sdtContent>
      <w:p w:rsidR="00B23A47" w:rsidRDefault="00B23A47" w:rsidP="00E81436">
        <w:pPr>
          <w:pStyle w:val="Footer"/>
          <w:tabs>
            <w:tab w:val="clear" w:pos="4320"/>
            <w:tab w:val="clear" w:pos="8640"/>
            <w:tab w:val="left" w:pos="0"/>
            <w:tab w:val="center" w:pos="6480"/>
            <w:tab w:val="right" w:pos="12960"/>
          </w:tabs>
        </w:pPr>
        <w:r>
          <w:t xml:space="preserve">Issue Date:  </w:t>
        </w:r>
        <w:r w:rsidR="00685C9A">
          <w:t>10/15/14</w:t>
        </w:r>
        <w:r>
          <w:t xml:space="preserve">                                                                 Att2-</w:t>
        </w:r>
        <w:r>
          <w:fldChar w:fldCharType="begin"/>
        </w:r>
        <w:r>
          <w:instrText xml:space="preserve"> PAGE   \* MERGEFORMAT </w:instrText>
        </w:r>
        <w:r>
          <w:fldChar w:fldCharType="separate"/>
        </w:r>
        <w:r w:rsidR="00131152">
          <w:rPr>
            <w:noProof/>
          </w:rPr>
          <w:t>1</w:t>
        </w:r>
        <w:r>
          <w:rPr>
            <w:noProof/>
          </w:rPr>
          <w:fldChar w:fldCharType="end"/>
        </w:r>
        <w:r>
          <w:rPr>
            <w:noProof/>
          </w:rPr>
          <w:tab/>
          <w:t>2506</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0873688"/>
      <w:docPartObj>
        <w:docPartGallery w:val="Page Numbers (Bottom of Page)"/>
        <w:docPartUnique/>
      </w:docPartObj>
    </w:sdtPr>
    <w:sdtEndPr/>
    <w:sdtContent>
      <w:p w:rsidR="00232E4D" w:rsidRDefault="00232E4D" w:rsidP="00B23A47">
        <w:pPr>
          <w:pStyle w:val="Footer"/>
          <w:tabs>
            <w:tab w:val="clear" w:pos="4320"/>
            <w:tab w:val="clear" w:pos="8640"/>
            <w:tab w:val="center" w:pos="4680"/>
            <w:tab w:val="right" w:pos="9360"/>
          </w:tabs>
        </w:pPr>
        <w:r>
          <w:t>Issue Date:  10/15/14</w:t>
        </w:r>
        <w:r>
          <w:tab/>
        </w:r>
        <w:r>
          <w:fldChar w:fldCharType="begin"/>
        </w:r>
        <w:r>
          <w:instrText xml:space="preserve"> PAGE   \* MERGEFORMAT </w:instrText>
        </w:r>
        <w:r>
          <w:fldChar w:fldCharType="separate"/>
        </w:r>
        <w:r w:rsidR="00131152">
          <w:rPr>
            <w:noProof/>
          </w:rPr>
          <w:t>ii</w:t>
        </w:r>
        <w:r>
          <w:rPr>
            <w:noProof/>
          </w:rPr>
          <w:fldChar w:fldCharType="end"/>
        </w:r>
        <w:r>
          <w:rPr>
            <w:noProof/>
          </w:rPr>
          <w:tab/>
          <w:t>2506</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8558850"/>
      <w:docPartObj>
        <w:docPartGallery w:val="Page Numbers (Bottom of Page)"/>
        <w:docPartUnique/>
      </w:docPartObj>
    </w:sdtPr>
    <w:sdtEndPr/>
    <w:sdtContent>
      <w:p w:rsidR="00B23A47" w:rsidRDefault="00B23A47" w:rsidP="00B23A47">
        <w:pPr>
          <w:pStyle w:val="Footer"/>
          <w:tabs>
            <w:tab w:val="clear" w:pos="4320"/>
            <w:tab w:val="clear" w:pos="8640"/>
            <w:tab w:val="center" w:pos="4680"/>
            <w:tab w:val="right" w:pos="9360"/>
          </w:tabs>
        </w:pPr>
        <w:r>
          <w:t>Issue Date:  10/15/14</w:t>
        </w:r>
        <w:r>
          <w:tab/>
        </w:r>
        <w:r>
          <w:fldChar w:fldCharType="begin"/>
        </w:r>
        <w:r>
          <w:instrText xml:space="preserve"> PAGE   \* MERGEFORMAT </w:instrText>
        </w:r>
        <w:r>
          <w:fldChar w:fldCharType="separate"/>
        </w:r>
        <w:r w:rsidR="00131152">
          <w:rPr>
            <w:noProof/>
          </w:rPr>
          <w:t>1</w:t>
        </w:r>
        <w:r>
          <w:rPr>
            <w:noProof/>
          </w:rPr>
          <w:fldChar w:fldCharType="end"/>
        </w:r>
        <w:r>
          <w:rPr>
            <w:noProof/>
          </w:rPr>
          <w:tab/>
          <w:t>2506</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5345E3" w:rsidRDefault="00B23A47" w:rsidP="00B23A47">
    <w:pPr>
      <w:tabs>
        <w:tab w:val="center" w:pos="4680"/>
        <w:tab w:val="right" w:pos="9360"/>
      </w:tabs>
      <w:rPr>
        <w:szCs w:val="22"/>
      </w:rPr>
    </w:pPr>
    <w:r w:rsidRPr="005345E3">
      <w:rPr>
        <w:szCs w:val="22"/>
      </w:rPr>
      <w:t xml:space="preserve">Issue Date:  </w:t>
    </w:r>
    <w:r>
      <w:rPr>
        <w:bCs/>
        <w:szCs w:val="22"/>
      </w:rPr>
      <w:t>xx/xx/</w:t>
    </w:r>
    <w:proofErr w:type="spellStart"/>
    <w:r>
      <w:rPr>
        <w:bCs/>
        <w:szCs w:val="22"/>
      </w:rPr>
      <w:t>xxxx</w:t>
    </w:r>
    <w:proofErr w:type="spellEnd"/>
    <w:r w:rsidRPr="005345E3">
      <w:rPr>
        <w:bCs/>
        <w:szCs w:val="22"/>
      </w:rPr>
      <w:tab/>
    </w:r>
    <w:r w:rsidRPr="005345E3">
      <w:rPr>
        <w:rStyle w:val="PageNumber"/>
        <w:szCs w:val="22"/>
      </w:rPr>
      <w:fldChar w:fldCharType="begin"/>
    </w:r>
    <w:r w:rsidRPr="005345E3">
      <w:rPr>
        <w:rStyle w:val="PageNumber"/>
        <w:szCs w:val="22"/>
      </w:rPr>
      <w:instrText xml:space="preserve"> PAGE </w:instrText>
    </w:r>
    <w:r w:rsidRPr="005345E3">
      <w:rPr>
        <w:rStyle w:val="PageNumber"/>
        <w:szCs w:val="22"/>
      </w:rPr>
      <w:fldChar w:fldCharType="separate"/>
    </w:r>
    <w:r w:rsidR="00232E4D">
      <w:rPr>
        <w:rStyle w:val="PageNumber"/>
        <w:noProof/>
        <w:szCs w:val="22"/>
      </w:rPr>
      <w:t>1</w:t>
    </w:r>
    <w:r w:rsidRPr="005345E3">
      <w:rPr>
        <w:rStyle w:val="PageNumber"/>
        <w:szCs w:val="22"/>
      </w:rPr>
      <w:fldChar w:fldCharType="end"/>
    </w:r>
    <w:r w:rsidRPr="005345E3">
      <w:rPr>
        <w:rStyle w:val="PageNumber"/>
        <w:szCs w:val="22"/>
      </w:rPr>
      <w:tab/>
    </w:r>
    <w:r w:rsidRPr="005345E3">
      <w:rPr>
        <w:bCs/>
        <w:szCs w:val="22"/>
      </w:rPr>
      <w:t>250</w:t>
    </w:r>
    <w:r>
      <w:rPr>
        <w:bCs/>
        <w:szCs w:val="22"/>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E4D" w:rsidRPr="005345E3" w:rsidRDefault="00232E4D" w:rsidP="00B23A47">
    <w:pPr>
      <w:tabs>
        <w:tab w:val="center" w:pos="4680"/>
        <w:tab w:val="right" w:pos="9360"/>
      </w:tabs>
      <w:rPr>
        <w:szCs w:val="22"/>
      </w:rPr>
    </w:pPr>
    <w:r w:rsidRPr="005345E3">
      <w:rPr>
        <w:szCs w:val="22"/>
      </w:rPr>
      <w:t xml:space="preserve">Issue Date:  </w:t>
    </w:r>
    <w:r>
      <w:rPr>
        <w:bCs/>
        <w:szCs w:val="22"/>
      </w:rPr>
      <w:t>10/15/14</w:t>
    </w:r>
    <w:r w:rsidRPr="005345E3">
      <w:rPr>
        <w:bCs/>
        <w:szCs w:val="22"/>
      </w:rPr>
      <w:tab/>
    </w:r>
    <w:r w:rsidRPr="005345E3">
      <w:rPr>
        <w:rStyle w:val="PageNumber"/>
        <w:szCs w:val="22"/>
      </w:rPr>
      <w:fldChar w:fldCharType="begin"/>
    </w:r>
    <w:r w:rsidRPr="005345E3">
      <w:rPr>
        <w:rStyle w:val="PageNumber"/>
        <w:szCs w:val="22"/>
      </w:rPr>
      <w:instrText xml:space="preserve"> PAGE </w:instrText>
    </w:r>
    <w:r w:rsidRPr="005345E3">
      <w:rPr>
        <w:rStyle w:val="PageNumber"/>
        <w:szCs w:val="22"/>
      </w:rPr>
      <w:fldChar w:fldCharType="separate"/>
    </w:r>
    <w:r w:rsidR="00131152">
      <w:rPr>
        <w:rStyle w:val="PageNumber"/>
        <w:noProof/>
        <w:szCs w:val="22"/>
      </w:rPr>
      <w:t>2</w:t>
    </w:r>
    <w:r w:rsidRPr="005345E3">
      <w:rPr>
        <w:rStyle w:val="PageNumber"/>
        <w:szCs w:val="22"/>
      </w:rPr>
      <w:fldChar w:fldCharType="end"/>
    </w:r>
    <w:r w:rsidRPr="005345E3">
      <w:rPr>
        <w:rStyle w:val="PageNumber"/>
        <w:szCs w:val="22"/>
      </w:rPr>
      <w:tab/>
    </w:r>
    <w:r w:rsidRPr="005345E3">
      <w:rPr>
        <w:bCs/>
        <w:szCs w:val="22"/>
      </w:rPr>
      <w:t>250</w:t>
    </w:r>
    <w:r>
      <w:rPr>
        <w:bCs/>
        <w:szCs w:val="22"/>
      </w:rPr>
      <w:t>6</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E4D" w:rsidRPr="005345E3" w:rsidRDefault="00232E4D" w:rsidP="00B23A47">
    <w:pPr>
      <w:tabs>
        <w:tab w:val="center" w:pos="4680"/>
        <w:tab w:val="right" w:pos="9360"/>
      </w:tabs>
      <w:rPr>
        <w:szCs w:val="22"/>
      </w:rPr>
    </w:pPr>
    <w:r w:rsidRPr="005345E3">
      <w:rPr>
        <w:szCs w:val="22"/>
      </w:rPr>
      <w:t xml:space="preserve">Issue Date:  </w:t>
    </w:r>
    <w:r>
      <w:rPr>
        <w:bCs/>
        <w:szCs w:val="22"/>
      </w:rPr>
      <w:t>10/15/14</w:t>
    </w:r>
    <w:r w:rsidRPr="005345E3">
      <w:rPr>
        <w:bCs/>
        <w:szCs w:val="22"/>
      </w:rPr>
      <w:tab/>
    </w:r>
    <w:r w:rsidRPr="005345E3">
      <w:rPr>
        <w:rStyle w:val="PageNumber"/>
        <w:szCs w:val="22"/>
      </w:rPr>
      <w:fldChar w:fldCharType="begin"/>
    </w:r>
    <w:r w:rsidRPr="005345E3">
      <w:rPr>
        <w:rStyle w:val="PageNumber"/>
        <w:szCs w:val="22"/>
      </w:rPr>
      <w:instrText xml:space="preserve"> PAGE </w:instrText>
    </w:r>
    <w:r w:rsidRPr="005345E3">
      <w:rPr>
        <w:rStyle w:val="PageNumber"/>
        <w:szCs w:val="22"/>
      </w:rPr>
      <w:fldChar w:fldCharType="separate"/>
    </w:r>
    <w:r w:rsidR="00131152">
      <w:rPr>
        <w:rStyle w:val="PageNumber"/>
        <w:noProof/>
        <w:szCs w:val="22"/>
      </w:rPr>
      <w:t>3</w:t>
    </w:r>
    <w:r w:rsidRPr="005345E3">
      <w:rPr>
        <w:rStyle w:val="PageNumber"/>
        <w:szCs w:val="22"/>
      </w:rPr>
      <w:fldChar w:fldCharType="end"/>
    </w:r>
    <w:r w:rsidRPr="005345E3">
      <w:rPr>
        <w:rStyle w:val="PageNumber"/>
        <w:szCs w:val="22"/>
      </w:rPr>
      <w:tab/>
    </w:r>
    <w:r w:rsidRPr="005345E3">
      <w:rPr>
        <w:bCs/>
        <w:szCs w:val="22"/>
      </w:rPr>
      <w:t>250</w:t>
    </w:r>
    <w:r>
      <w:rPr>
        <w:bCs/>
        <w:szCs w:val="22"/>
      </w:rPr>
      <w:t>6</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E4D" w:rsidRPr="005345E3" w:rsidRDefault="00232E4D" w:rsidP="00B23A47">
    <w:pPr>
      <w:tabs>
        <w:tab w:val="center" w:pos="4680"/>
        <w:tab w:val="right" w:pos="9360"/>
      </w:tabs>
      <w:rPr>
        <w:szCs w:val="22"/>
      </w:rPr>
    </w:pPr>
    <w:r w:rsidRPr="005345E3">
      <w:rPr>
        <w:szCs w:val="22"/>
      </w:rPr>
      <w:t xml:space="preserve">Issue Date:  </w:t>
    </w:r>
    <w:r>
      <w:rPr>
        <w:bCs/>
        <w:szCs w:val="22"/>
      </w:rPr>
      <w:t>10/15/14</w:t>
    </w:r>
    <w:r w:rsidRPr="005345E3">
      <w:rPr>
        <w:bCs/>
        <w:szCs w:val="22"/>
      </w:rPr>
      <w:tab/>
    </w:r>
    <w:r w:rsidRPr="005345E3">
      <w:rPr>
        <w:rStyle w:val="PageNumber"/>
        <w:szCs w:val="22"/>
      </w:rPr>
      <w:fldChar w:fldCharType="begin"/>
    </w:r>
    <w:r w:rsidRPr="005345E3">
      <w:rPr>
        <w:rStyle w:val="PageNumber"/>
        <w:szCs w:val="22"/>
      </w:rPr>
      <w:instrText xml:space="preserve"> PAGE </w:instrText>
    </w:r>
    <w:r w:rsidRPr="005345E3">
      <w:rPr>
        <w:rStyle w:val="PageNumber"/>
        <w:szCs w:val="22"/>
      </w:rPr>
      <w:fldChar w:fldCharType="separate"/>
    </w:r>
    <w:r w:rsidR="00131152">
      <w:rPr>
        <w:rStyle w:val="PageNumber"/>
        <w:noProof/>
        <w:szCs w:val="22"/>
      </w:rPr>
      <w:t>39</w:t>
    </w:r>
    <w:r w:rsidRPr="005345E3">
      <w:rPr>
        <w:rStyle w:val="PageNumber"/>
        <w:szCs w:val="22"/>
      </w:rPr>
      <w:fldChar w:fldCharType="end"/>
    </w:r>
    <w:r w:rsidRPr="005345E3">
      <w:rPr>
        <w:rStyle w:val="PageNumber"/>
        <w:szCs w:val="22"/>
      </w:rPr>
      <w:tab/>
    </w:r>
    <w:r w:rsidRPr="005345E3">
      <w:rPr>
        <w:bCs/>
        <w:szCs w:val="22"/>
      </w:rPr>
      <w:t>250</w:t>
    </w:r>
    <w:r>
      <w:rPr>
        <w:bCs/>
        <w:szCs w:val="22"/>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A29" w:rsidRDefault="008B3A29" w:rsidP="00612C66">
      <w:pPr>
        <w:pStyle w:val="Footer"/>
        <w:tabs>
          <w:tab w:val="clear" w:pos="4320"/>
          <w:tab w:val="clear" w:pos="8640"/>
          <w:tab w:val="center" w:pos="4680"/>
          <w:tab w:val="right" w:pos="9360"/>
        </w:tabs>
        <w:spacing w:before="240"/>
        <w:ind w:right="360"/>
        <w:jc w:val="center"/>
        <w:rPr>
          <w:szCs w:val="22"/>
        </w:rPr>
      </w:pPr>
      <w:r w:rsidRPr="0006764F">
        <w:rPr>
          <w:szCs w:val="22"/>
        </w:rPr>
        <w:t xml:space="preserve">Issue Date:  </w:t>
      </w:r>
      <w:r>
        <w:rPr>
          <w:szCs w:val="22"/>
        </w:rPr>
        <w:t>xx/xx/2013</w:t>
      </w:r>
      <w:r w:rsidRPr="0006764F">
        <w:rPr>
          <w:szCs w:val="22"/>
        </w:rPr>
        <w:tab/>
      </w:r>
      <w:r>
        <w:rPr>
          <w:szCs w:val="22"/>
        </w:rPr>
        <w:t>Att2</w:t>
      </w:r>
      <w:r w:rsidRPr="0006764F">
        <w:rPr>
          <w:szCs w:val="22"/>
        </w:rPr>
        <w:t>-</w:t>
      </w:r>
      <w:r w:rsidRPr="0006764F">
        <w:rPr>
          <w:szCs w:val="22"/>
        </w:rPr>
        <w:fldChar w:fldCharType="begin"/>
      </w:r>
      <w:r w:rsidRPr="0006764F">
        <w:rPr>
          <w:szCs w:val="22"/>
        </w:rPr>
        <w:instrText xml:space="preserve"> PAGE   \* MERGEFORMAT </w:instrText>
      </w:r>
      <w:r w:rsidRPr="0006764F">
        <w:rPr>
          <w:szCs w:val="22"/>
        </w:rPr>
        <w:fldChar w:fldCharType="separate"/>
      </w:r>
      <w:r>
        <w:rPr>
          <w:noProof/>
          <w:szCs w:val="22"/>
        </w:rPr>
        <w:t>i</w:t>
      </w:r>
      <w:r w:rsidRPr="0006764F">
        <w:rPr>
          <w:szCs w:val="22"/>
        </w:rPr>
        <w:fldChar w:fldCharType="end"/>
      </w:r>
      <w:r w:rsidRPr="0006764F">
        <w:rPr>
          <w:szCs w:val="22"/>
        </w:rPr>
        <w:tab/>
        <w:t>2506</w:t>
      </w:r>
    </w:p>
    <w:p w:rsidR="008B3A29" w:rsidRDefault="008B3A29"/>
    <w:p w:rsidR="008B3A29" w:rsidRDefault="008B3A29">
      <w:pPr>
        <w:pStyle w:val="Footer"/>
      </w:pPr>
    </w:p>
    <w:p w:rsidR="008B3A29" w:rsidRDefault="008B3A29"/>
    <w:p w:rsidR="008B3A29" w:rsidRDefault="008B3A29">
      <w:r>
        <w:separator/>
      </w:r>
    </w:p>
    <w:p w:rsidR="008B3A29" w:rsidRDefault="008B3A29"/>
    <w:p w:rsidR="008B3A29" w:rsidRDefault="008B3A29"/>
  </w:footnote>
  <w:footnote w:type="continuationSeparator" w:id="0">
    <w:p w:rsidR="008B3A29" w:rsidRDefault="008B3A29">
      <w:r>
        <w:continuationSeparator/>
      </w:r>
    </w:p>
    <w:p w:rsidR="008B3A29" w:rsidRDefault="008B3A29"/>
    <w:p w:rsidR="008B3A29" w:rsidRDefault="008B3A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DC7AE7" w:rsidRDefault="00B23A47" w:rsidP="00E06374">
    <w:pPr>
      <w:pStyle w:val="AppendixTitle"/>
      <w:rPr>
        <w:sz w:val="22"/>
        <w:szCs w:val="22"/>
      </w:rPr>
    </w:pPr>
    <w:r w:rsidRPr="00DC7AE7">
      <w:rPr>
        <w:sz w:val="22"/>
        <w:szCs w:val="22"/>
      </w:rPr>
      <w:t xml:space="preserve">Exhibit 1 </w:t>
    </w:r>
    <w:r>
      <w:rPr>
        <w:sz w:val="22"/>
        <w:szCs w:val="22"/>
      </w:rPr>
      <w:t xml:space="preserve">- </w:t>
    </w:r>
    <w:r w:rsidRPr="00DC7AE7">
      <w:rPr>
        <w:sz w:val="22"/>
        <w:szCs w:val="22"/>
      </w:rPr>
      <w:t>Construction Reactor Oversight Process Flowchart</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0225B4" w:rsidRDefault="00B23A47" w:rsidP="00314ADF">
    <w:pPr>
      <w:pStyle w:val="Header"/>
      <w:jc w:val="center"/>
      <w:rPr>
        <w:szCs w:val="2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Default="00B23A47" w:rsidP="00CA7ABC">
    <w:pPr>
      <w:pStyle w:val="Header"/>
      <w:tabs>
        <w:tab w:val="left" w:pos="3075"/>
      </w:tabs>
      <w:rPr>
        <w:szCs w:val="22"/>
      </w:rPr>
    </w:pPr>
    <w:r>
      <w:rPr>
        <w:szCs w:val="22"/>
      </w:rPr>
      <w:tab/>
    </w:r>
    <w:r>
      <w:rPr>
        <w:szCs w:val="22"/>
      </w:rP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Default="00B23A47">
    <w:pPr>
      <w:pStyle w:val="Header"/>
      <w:jc w:val="cent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Default="00B23A47" w:rsidP="00314ADF">
    <w:pPr>
      <w:pStyle w:val="Header"/>
      <w:jc w:val="center"/>
      <w:rPr>
        <w:szCs w:val="22"/>
      </w:rPr>
    </w:pPr>
    <w:r>
      <w:rPr>
        <w:szCs w:val="22"/>
      </w:rPr>
      <w:t>Attachment 1 - Acronyms</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0225B4" w:rsidRDefault="00B23A47" w:rsidP="00314ADF">
    <w:pPr>
      <w:pStyle w:val="Header"/>
      <w:jc w:val="center"/>
      <w:rPr>
        <w:szCs w:val="2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B75A80" w:rsidRDefault="00B23A47" w:rsidP="00B75A80">
    <w:pPr>
      <w:pStyle w:val="Header"/>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DC7AE7" w:rsidRDefault="00B23A47" w:rsidP="00E06374">
    <w:pPr>
      <w:pStyle w:val="AppendixTitle"/>
      <w:rPr>
        <w:sz w:val="22"/>
        <w:szCs w:val="22"/>
      </w:rPr>
    </w:pPr>
    <w:r w:rsidRPr="00DC7AE7">
      <w:rPr>
        <w:sz w:val="22"/>
        <w:szCs w:val="22"/>
      </w:rPr>
      <w:t xml:space="preserve">Exhibit 2 </w:t>
    </w:r>
    <w:r>
      <w:rPr>
        <w:sz w:val="22"/>
        <w:szCs w:val="22"/>
      </w:rPr>
      <w:t xml:space="preserve">- </w:t>
    </w:r>
    <w:r w:rsidRPr="00DC7AE7">
      <w:rPr>
        <w:sz w:val="22"/>
        <w:szCs w:val="22"/>
      </w:rPr>
      <w:t>Construction Regulatory Oversight Framework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DC7AE7" w:rsidRDefault="00B23A47" w:rsidP="00E06374">
    <w:pPr>
      <w:pStyle w:val="AppendixTitle"/>
      <w:rPr>
        <w:sz w:val="22"/>
        <w:szCs w:val="22"/>
      </w:rPr>
    </w:pPr>
    <w:r w:rsidRPr="00DC7AE7">
      <w:rPr>
        <w:sz w:val="22"/>
        <w:szCs w:val="22"/>
      </w:rPr>
      <w:t xml:space="preserve">Exhibit </w:t>
    </w:r>
    <w:ins w:id="785" w:author="Author" w:date="2014-08-11T13:49:00Z">
      <w:r>
        <w:rPr>
          <w:sz w:val="22"/>
          <w:szCs w:val="22"/>
        </w:rPr>
        <w:t>3</w:t>
      </w:r>
    </w:ins>
    <w:r>
      <w:rPr>
        <w:sz w:val="22"/>
        <w:szCs w:val="22"/>
      </w:rPr>
      <w:t xml:space="preserve"> -</w:t>
    </w:r>
    <w:ins w:id="786" w:author="Author" w:date="2014-08-11T13:47:00Z">
      <w:r w:rsidRPr="00DC7AE7">
        <w:rPr>
          <w:sz w:val="22"/>
          <w:szCs w:val="22"/>
        </w:rPr>
        <w:t xml:space="preserve"> </w:t>
      </w:r>
    </w:ins>
    <w:ins w:id="787" w:author="Author" w:date="2014-08-11T13:50:00Z">
      <w:r w:rsidRPr="0047375C">
        <w:rPr>
          <w:sz w:val="22"/>
          <w:szCs w:val="22"/>
        </w:rPr>
        <w:t>Roles and Responsibilities Matrix for HQ, RII and Licensee</w:t>
      </w:r>
    </w:ins>
    <w:ins w:id="788" w:author="Author" w:date="2014-08-13T15:50:00Z">
      <w:r>
        <w:rPr>
          <w:sz w:val="22"/>
          <w:szCs w:val="22"/>
        </w:rPr>
        <w:t>s</w:t>
      </w:r>
    </w:ins>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DC7AE7" w:rsidRDefault="00B23A47" w:rsidP="00F374C7">
    <w:pPr>
      <w:pStyle w:val="AppendixTitle"/>
      <w:rPr>
        <w:sz w:val="22"/>
        <w:szCs w:val="22"/>
      </w:rPr>
    </w:pPr>
    <w:bookmarkStart w:id="792" w:name="_Toc237151134"/>
    <w:bookmarkStart w:id="793" w:name="_Toc237166253"/>
    <w:r w:rsidRPr="00DC7AE7">
      <w:rPr>
        <w:sz w:val="22"/>
        <w:szCs w:val="22"/>
      </w:rPr>
      <w:t xml:space="preserve">Exhibit </w:t>
    </w:r>
    <w:ins w:id="794" w:author="Author" w:date="2014-08-11T13:51:00Z">
      <w:r>
        <w:rPr>
          <w:sz w:val="22"/>
          <w:szCs w:val="22"/>
        </w:rPr>
        <w:t>4</w:t>
      </w:r>
    </w:ins>
    <w:r>
      <w:rPr>
        <w:sz w:val="22"/>
        <w:szCs w:val="22"/>
      </w:rPr>
      <w:t xml:space="preserve"> </w:t>
    </w:r>
    <w:r w:rsidRPr="00DC7AE7">
      <w:rPr>
        <w:sz w:val="22"/>
        <w:szCs w:val="22"/>
      </w:rPr>
      <w:t xml:space="preserve">- </w:t>
    </w:r>
    <w:bookmarkEnd w:id="792"/>
    <w:bookmarkEnd w:id="793"/>
    <w:r w:rsidRPr="00DC7AE7">
      <w:rPr>
        <w:rFonts w:cs="Arial"/>
        <w:sz w:val="22"/>
        <w:szCs w:val="22"/>
      </w:rPr>
      <w:t>Construction Program Inspection Leads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DC7AE7" w:rsidRDefault="00B23A47" w:rsidP="00E06374">
    <w:pPr>
      <w:pStyle w:val="AppendixTitle"/>
      <w:rPr>
        <w:sz w:val="22"/>
        <w:szCs w:val="22"/>
      </w:rPr>
    </w:pPr>
    <w:bookmarkStart w:id="796" w:name="_Toc166392890"/>
    <w:bookmarkStart w:id="797" w:name="_Toc166462813"/>
    <w:bookmarkStart w:id="798" w:name="_Toc168390786"/>
    <w:bookmarkStart w:id="799" w:name="_Toc168390861"/>
    <w:bookmarkStart w:id="800" w:name="_Toc168393146"/>
    <w:bookmarkStart w:id="801" w:name="_Toc168393299"/>
    <w:bookmarkStart w:id="802" w:name="_Toc168393404"/>
    <w:bookmarkStart w:id="803" w:name="_Toc168911238"/>
    <w:bookmarkStart w:id="804" w:name="_Toc168911467"/>
    <w:bookmarkStart w:id="805" w:name="_Toc192323324"/>
    <w:bookmarkStart w:id="806" w:name="_Toc193523661"/>
    <w:bookmarkStart w:id="807" w:name="_Toc237151135"/>
    <w:r w:rsidRPr="00DC7AE7">
      <w:rPr>
        <w:sz w:val="22"/>
        <w:szCs w:val="22"/>
      </w:rPr>
      <w:t xml:space="preserve">Exhibit </w:t>
    </w:r>
    <w:ins w:id="808" w:author="Author" w:date="2014-08-11T13:49:00Z">
      <w:r>
        <w:rPr>
          <w:sz w:val="22"/>
          <w:szCs w:val="22"/>
        </w:rPr>
        <w:t>5</w:t>
      </w:r>
      <w:r w:rsidRPr="00DC7AE7">
        <w:rPr>
          <w:sz w:val="22"/>
          <w:szCs w:val="22"/>
        </w:rPr>
        <w:t xml:space="preserve"> </w:t>
      </w:r>
    </w:ins>
    <w:r w:rsidRPr="00DC7AE7">
      <w:rPr>
        <w:sz w:val="22"/>
        <w:szCs w:val="22"/>
      </w:rPr>
      <w:t xml:space="preserve">- </w:t>
    </w:r>
    <w:bookmarkEnd w:id="796"/>
    <w:bookmarkEnd w:id="797"/>
    <w:bookmarkEnd w:id="798"/>
    <w:bookmarkEnd w:id="799"/>
    <w:bookmarkEnd w:id="800"/>
    <w:bookmarkEnd w:id="801"/>
    <w:bookmarkEnd w:id="802"/>
    <w:bookmarkEnd w:id="803"/>
    <w:bookmarkEnd w:id="804"/>
    <w:bookmarkEnd w:id="805"/>
    <w:bookmarkEnd w:id="806"/>
    <w:bookmarkEnd w:id="807"/>
    <w:r w:rsidRPr="00DC7AE7">
      <w:rPr>
        <w:sz w:val="22"/>
        <w:szCs w:val="22"/>
      </w:rPr>
      <w:t>Operational Program Inspection</w:t>
    </w:r>
    <w:r>
      <w:rPr>
        <w:sz w:val="22"/>
        <w:szCs w:val="22"/>
      </w:rPr>
      <w:t xml:space="preserve"> Lead</w:t>
    </w:r>
    <w:r w:rsidRPr="00DC7AE7">
      <w:rPr>
        <w:sz w:val="22"/>
        <w:szCs w:val="22"/>
      </w:rPr>
      <w:t>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DC7AE7" w:rsidRDefault="00B23A47" w:rsidP="00E06374">
    <w:pPr>
      <w:pStyle w:val="AppendixTitle"/>
      <w:rPr>
        <w:sz w:val="22"/>
        <w:szCs w:val="2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B75A80" w:rsidRDefault="00B23A47" w:rsidP="00AF5AB5">
    <w:pPr>
      <w:pStyle w:val="Header"/>
      <w:jc w:val="cent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Pr="00DC7AE7" w:rsidRDefault="00B23A47" w:rsidP="00E06374">
    <w:pPr>
      <w:pStyle w:val="AppendixTitle"/>
      <w:rPr>
        <w:sz w:val="22"/>
        <w:szCs w:val="2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A47" w:rsidRDefault="00B23A47" w:rsidP="00314ADF">
    <w:pPr>
      <w:pStyle w:val="Header"/>
      <w:jc w:val="center"/>
      <w:rPr>
        <w:szCs w:val="22"/>
      </w:rPr>
    </w:pPr>
  </w:p>
  <w:p w:rsidR="00B23A47" w:rsidRDefault="00B23A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22D91"/>
    <w:multiLevelType w:val="hybridMultilevel"/>
    <w:tmpl w:val="C9DEDB7C"/>
    <w:lvl w:ilvl="0" w:tplc="8AA09F5A">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
    <w:nsid w:val="1A8E60FE"/>
    <w:multiLevelType w:val="hybridMultilevel"/>
    <w:tmpl w:val="CEA087CC"/>
    <w:lvl w:ilvl="0" w:tplc="0EB8E6B2">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1AE32231"/>
    <w:multiLevelType w:val="hybridMultilevel"/>
    <w:tmpl w:val="643E3BE6"/>
    <w:lvl w:ilvl="0" w:tplc="C42658F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1BCC133A"/>
    <w:multiLevelType w:val="hybridMultilevel"/>
    <w:tmpl w:val="329258B0"/>
    <w:lvl w:ilvl="0" w:tplc="5D04E0EA">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4">
    <w:nsid w:val="1C255BE2"/>
    <w:multiLevelType w:val="hybridMultilevel"/>
    <w:tmpl w:val="53FE921C"/>
    <w:lvl w:ilvl="0" w:tplc="CB3C4FA8">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5">
    <w:nsid w:val="24C972D3"/>
    <w:multiLevelType w:val="hybridMultilevel"/>
    <w:tmpl w:val="C6BE22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AF6CCA"/>
    <w:multiLevelType w:val="hybridMultilevel"/>
    <w:tmpl w:val="7D2A4B42"/>
    <w:lvl w:ilvl="0" w:tplc="94DADFAC">
      <w:start w:val="2"/>
      <w:numFmt w:val="lowerLetter"/>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1612E9"/>
    <w:multiLevelType w:val="hybridMultilevel"/>
    <w:tmpl w:val="4C8E4272"/>
    <w:lvl w:ilvl="0" w:tplc="2E0A8D32">
      <w:start w:val="1"/>
      <w:numFmt w:val="lowerLetter"/>
      <w:lvlText w:val="%1."/>
      <w:lvlJc w:val="left"/>
      <w:pPr>
        <w:ind w:left="634" w:hanging="360"/>
      </w:pPr>
      <w:rPr>
        <w:rFonts w:hint="default"/>
        <w:sz w:val="24"/>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8">
    <w:nsid w:val="337C6808"/>
    <w:multiLevelType w:val="hybridMultilevel"/>
    <w:tmpl w:val="D6A066D4"/>
    <w:lvl w:ilvl="0" w:tplc="1A5A70D8">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9">
    <w:nsid w:val="36D11D8F"/>
    <w:multiLevelType w:val="hybridMultilevel"/>
    <w:tmpl w:val="B49C6682"/>
    <w:lvl w:ilvl="0" w:tplc="B134B712">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0">
    <w:nsid w:val="52FA0859"/>
    <w:multiLevelType w:val="hybridMultilevel"/>
    <w:tmpl w:val="1FF44166"/>
    <w:lvl w:ilvl="0" w:tplc="BD166CD8">
      <w:start w:val="1"/>
      <w:numFmt w:val="lowerLetter"/>
      <w:lvlText w:val="%1."/>
      <w:lvlJc w:val="left"/>
      <w:pPr>
        <w:ind w:left="810" w:hanging="54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nsid w:val="558754CC"/>
    <w:multiLevelType w:val="hybridMultilevel"/>
    <w:tmpl w:val="329258B0"/>
    <w:lvl w:ilvl="0" w:tplc="5D04E0EA">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2">
    <w:nsid w:val="5BA05DC3"/>
    <w:multiLevelType w:val="multilevel"/>
    <w:tmpl w:val="8F4CC334"/>
    <w:lvl w:ilvl="0">
      <w:start w:val="1"/>
      <w:numFmt w:val="none"/>
      <w:pStyle w:val="Heading4"/>
      <w:lvlText w:val=""/>
      <w:lvlJc w:val="center"/>
      <w:pPr>
        <w:tabs>
          <w:tab w:val="num" w:pos="1440"/>
        </w:tabs>
        <w:ind w:left="0" w:firstLine="0"/>
      </w:pPr>
      <w:rPr>
        <w:rFonts w:ascii="Arial" w:hAnsi="Arial" w:hint="default"/>
        <w:b w:val="0"/>
        <w:i w:val="0"/>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
    <w:nsid w:val="5DE31424"/>
    <w:multiLevelType w:val="hybridMultilevel"/>
    <w:tmpl w:val="D1460AD0"/>
    <w:lvl w:ilvl="0" w:tplc="E8E4FB42">
      <w:start w:val="1"/>
      <w:numFmt w:val="decimal"/>
      <w:lvlText w:val="%1."/>
      <w:lvlJc w:val="left"/>
      <w:pPr>
        <w:ind w:left="1444" w:hanging="630"/>
      </w:pPr>
      <w:rPr>
        <w:rFonts w:hint="default"/>
      </w:r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4">
    <w:nsid w:val="71EF1CB9"/>
    <w:multiLevelType w:val="hybridMultilevel"/>
    <w:tmpl w:val="57CC98D6"/>
    <w:lvl w:ilvl="0" w:tplc="E50EE5C4">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2"/>
  </w:num>
  <w:num w:numId="2">
    <w:abstractNumId w:val="8"/>
  </w:num>
  <w:num w:numId="3">
    <w:abstractNumId w:val="7"/>
  </w:num>
  <w:num w:numId="4">
    <w:abstractNumId w:val="4"/>
  </w:num>
  <w:num w:numId="5">
    <w:abstractNumId w:val="9"/>
  </w:num>
  <w:num w:numId="6">
    <w:abstractNumId w:val="13"/>
  </w:num>
  <w:num w:numId="7">
    <w:abstractNumId w:val="6"/>
  </w:num>
  <w:num w:numId="8">
    <w:abstractNumId w:val="11"/>
  </w:num>
  <w:num w:numId="9">
    <w:abstractNumId w:val="3"/>
  </w:num>
  <w:num w:numId="10">
    <w:abstractNumId w:val="1"/>
  </w:num>
  <w:num w:numId="11">
    <w:abstractNumId w:val="5"/>
  </w:num>
  <w:num w:numId="12">
    <w:abstractNumId w:val="2"/>
  </w:num>
  <w:num w:numId="13">
    <w:abstractNumId w:val="10"/>
  </w:num>
  <w:num w:numId="14">
    <w:abstractNumId w:val="14"/>
  </w:num>
  <w:num w:numId="15">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0724" w:allStyles="0" w:customStyles="0" w:latentStyles="1" w:stylesInUse="0" w:headingStyles="1" w:numberingStyles="0" w:tableStyles="0" w:directFormattingOnRuns="1" w:directFormattingOnParagraphs="1" w:directFormattingOnNumbering="1" w:directFormattingOnTables="0" w:clearFormatting="0" w:top3HeadingStyles="0" w:visibleStyles="0" w:alternateStyleNames="0"/>
  <w:doNotTrackMoves/>
  <w:doNotTrackFormatting/>
  <w:defaultTabStop w:val="60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9D1"/>
    <w:rsid w:val="000016A9"/>
    <w:rsid w:val="00002306"/>
    <w:rsid w:val="00002B9B"/>
    <w:rsid w:val="000033EA"/>
    <w:rsid w:val="0000372F"/>
    <w:rsid w:val="00004003"/>
    <w:rsid w:val="00004235"/>
    <w:rsid w:val="00006282"/>
    <w:rsid w:val="00006372"/>
    <w:rsid w:val="000064D3"/>
    <w:rsid w:val="00010869"/>
    <w:rsid w:val="00014222"/>
    <w:rsid w:val="00014919"/>
    <w:rsid w:val="0001543B"/>
    <w:rsid w:val="0002051F"/>
    <w:rsid w:val="00020B3F"/>
    <w:rsid w:val="00020B6F"/>
    <w:rsid w:val="00021668"/>
    <w:rsid w:val="000225B4"/>
    <w:rsid w:val="00022BB2"/>
    <w:rsid w:val="00023431"/>
    <w:rsid w:val="00023623"/>
    <w:rsid w:val="000249E7"/>
    <w:rsid w:val="00027534"/>
    <w:rsid w:val="00027C07"/>
    <w:rsid w:val="00030AA7"/>
    <w:rsid w:val="00032512"/>
    <w:rsid w:val="0003416F"/>
    <w:rsid w:val="00034CB4"/>
    <w:rsid w:val="00035371"/>
    <w:rsid w:val="00035D38"/>
    <w:rsid w:val="0003668F"/>
    <w:rsid w:val="00040638"/>
    <w:rsid w:val="00041467"/>
    <w:rsid w:val="000414DB"/>
    <w:rsid w:val="000416B8"/>
    <w:rsid w:val="0004206D"/>
    <w:rsid w:val="000437B1"/>
    <w:rsid w:val="000437CA"/>
    <w:rsid w:val="00043AD5"/>
    <w:rsid w:val="000442C8"/>
    <w:rsid w:val="00044D60"/>
    <w:rsid w:val="000458E4"/>
    <w:rsid w:val="00046EF1"/>
    <w:rsid w:val="00050065"/>
    <w:rsid w:val="000507EE"/>
    <w:rsid w:val="000517FD"/>
    <w:rsid w:val="0005181F"/>
    <w:rsid w:val="00052BD5"/>
    <w:rsid w:val="00055E40"/>
    <w:rsid w:val="000562CB"/>
    <w:rsid w:val="00057120"/>
    <w:rsid w:val="000630CE"/>
    <w:rsid w:val="000646C1"/>
    <w:rsid w:val="00065697"/>
    <w:rsid w:val="00065795"/>
    <w:rsid w:val="000657AC"/>
    <w:rsid w:val="0006764F"/>
    <w:rsid w:val="00067DA3"/>
    <w:rsid w:val="00070EAF"/>
    <w:rsid w:val="00072AEB"/>
    <w:rsid w:val="000730E9"/>
    <w:rsid w:val="000730EF"/>
    <w:rsid w:val="00074B13"/>
    <w:rsid w:val="000751D2"/>
    <w:rsid w:val="00075B5B"/>
    <w:rsid w:val="000762DF"/>
    <w:rsid w:val="00076A03"/>
    <w:rsid w:val="0007771F"/>
    <w:rsid w:val="00080ECE"/>
    <w:rsid w:val="000818B5"/>
    <w:rsid w:val="00082771"/>
    <w:rsid w:val="000830EC"/>
    <w:rsid w:val="00083CBF"/>
    <w:rsid w:val="00083EE2"/>
    <w:rsid w:val="00086294"/>
    <w:rsid w:val="00087D61"/>
    <w:rsid w:val="0009035F"/>
    <w:rsid w:val="00091C16"/>
    <w:rsid w:val="000929FD"/>
    <w:rsid w:val="00094A29"/>
    <w:rsid w:val="000959D1"/>
    <w:rsid w:val="00095F5D"/>
    <w:rsid w:val="00096648"/>
    <w:rsid w:val="000A00E6"/>
    <w:rsid w:val="000A0A59"/>
    <w:rsid w:val="000A1861"/>
    <w:rsid w:val="000A1C75"/>
    <w:rsid w:val="000A24DB"/>
    <w:rsid w:val="000A7FE6"/>
    <w:rsid w:val="000B0A8D"/>
    <w:rsid w:val="000B1854"/>
    <w:rsid w:val="000B2F39"/>
    <w:rsid w:val="000B336E"/>
    <w:rsid w:val="000B3BB4"/>
    <w:rsid w:val="000B3F6A"/>
    <w:rsid w:val="000B45C4"/>
    <w:rsid w:val="000B5053"/>
    <w:rsid w:val="000B5DB9"/>
    <w:rsid w:val="000B66B9"/>
    <w:rsid w:val="000B6A92"/>
    <w:rsid w:val="000B70D6"/>
    <w:rsid w:val="000B7963"/>
    <w:rsid w:val="000C459B"/>
    <w:rsid w:val="000C4959"/>
    <w:rsid w:val="000C4F10"/>
    <w:rsid w:val="000C6B2C"/>
    <w:rsid w:val="000C72B7"/>
    <w:rsid w:val="000D1876"/>
    <w:rsid w:val="000D3233"/>
    <w:rsid w:val="000D495F"/>
    <w:rsid w:val="000D5567"/>
    <w:rsid w:val="000D58B2"/>
    <w:rsid w:val="000D5E1B"/>
    <w:rsid w:val="000D78CA"/>
    <w:rsid w:val="000E148A"/>
    <w:rsid w:val="000E2684"/>
    <w:rsid w:val="000E310D"/>
    <w:rsid w:val="000E542E"/>
    <w:rsid w:val="000E6B52"/>
    <w:rsid w:val="000F2C39"/>
    <w:rsid w:val="000F3EB1"/>
    <w:rsid w:val="000F4112"/>
    <w:rsid w:val="000F4A5B"/>
    <w:rsid w:val="000F561E"/>
    <w:rsid w:val="000F6401"/>
    <w:rsid w:val="000F72F0"/>
    <w:rsid w:val="000F7C1E"/>
    <w:rsid w:val="000F7D03"/>
    <w:rsid w:val="00102BA5"/>
    <w:rsid w:val="00102E10"/>
    <w:rsid w:val="0010353D"/>
    <w:rsid w:val="001068B1"/>
    <w:rsid w:val="00106E13"/>
    <w:rsid w:val="00111C0A"/>
    <w:rsid w:val="00111E59"/>
    <w:rsid w:val="00112800"/>
    <w:rsid w:val="001146AD"/>
    <w:rsid w:val="0011692A"/>
    <w:rsid w:val="00117C8F"/>
    <w:rsid w:val="0012041E"/>
    <w:rsid w:val="00121F63"/>
    <w:rsid w:val="0012229F"/>
    <w:rsid w:val="001225F7"/>
    <w:rsid w:val="00122E32"/>
    <w:rsid w:val="00123C5D"/>
    <w:rsid w:val="00125ABF"/>
    <w:rsid w:val="00126E1D"/>
    <w:rsid w:val="00126EC3"/>
    <w:rsid w:val="00127172"/>
    <w:rsid w:val="001271F0"/>
    <w:rsid w:val="00127242"/>
    <w:rsid w:val="00127CF0"/>
    <w:rsid w:val="00131152"/>
    <w:rsid w:val="0013374C"/>
    <w:rsid w:val="00134370"/>
    <w:rsid w:val="00134A3F"/>
    <w:rsid w:val="00134A9E"/>
    <w:rsid w:val="001377B4"/>
    <w:rsid w:val="001400A2"/>
    <w:rsid w:val="00140F7B"/>
    <w:rsid w:val="001410CD"/>
    <w:rsid w:val="00142CD1"/>
    <w:rsid w:val="00143698"/>
    <w:rsid w:val="00143A29"/>
    <w:rsid w:val="00143BF3"/>
    <w:rsid w:val="001460DA"/>
    <w:rsid w:val="00147BDB"/>
    <w:rsid w:val="00150FF0"/>
    <w:rsid w:val="0015243A"/>
    <w:rsid w:val="00152813"/>
    <w:rsid w:val="00153C2C"/>
    <w:rsid w:val="00153D31"/>
    <w:rsid w:val="00154DDA"/>
    <w:rsid w:val="00155ED5"/>
    <w:rsid w:val="001564D0"/>
    <w:rsid w:val="001569B6"/>
    <w:rsid w:val="00157773"/>
    <w:rsid w:val="00157974"/>
    <w:rsid w:val="00157D93"/>
    <w:rsid w:val="00163AAE"/>
    <w:rsid w:val="001643AA"/>
    <w:rsid w:val="001643CB"/>
    <w:rsid w:val="00164CD9"/>
    <w:rsid w:val="00165D2F"/>
    <w:rsid w:val="001672C6"/>
    <w:rsid w:val="001674BD"/>
    <w:rsid w:val="001701DD"/>
    <w:rsid w:val="00170B4E"/>
    <w:rsid w:val="00171743"/>
    <w:rsid w:val="00171ED1"/>
    <w:rsid w:val="00174088"/>
    <w:rsid w:val="00174CC8"/>
    <w:rsid w:val="00175A0B"/>
    <w:rsid w:val="00177B1F"/>
    <w:rsid w:val="00180AB1"/>
    <w:rsid w:val="00180ADA"/>
    <w:rsid w:val="0018542D"/>
    <w:rsid w:val="00186193"/>
    <w:rsid w:val="0018736C"/>
    <w:rsid w:val="0019014D"/>
    <w:rsid w:val="001907E5"/>
    <w:rsid w:val="00191C69"/>
    <w:rsid w:val="00191FBC"/>
    <w:rsid w:val="00193369"/>
    <w:rsid w:val="00193FF2"/>
    <w:rsid w:val="0019405F"/>
    <w:rsid w:val="00196E7F"/>
    <w:rsid w:val="0019774C"/>
    <w:rsid w:val="00197A91"/>
    <w:rsid w:val="00197C33"/>
    <w:rsid w:val="001A020F"/>
    <w:rsid w:val="001A0E20"/>
    <w:rsid w:val="001A1BDD"/>
    <w:rsid w:val="001A1C12"/>
    <w:rsid w:val="001A2806"/>
    <w:rsid w:val="001A469E"/>
    <w:rsid w:val="001A6530"/>
    <w:rsid w:val="001B0846"/>
    <w:rsid w:val="001B0B5F"/>
    <w:rsid w:val="001B0BDB"/>
    <w:rsid w:val="001B12F6"/>
    <w:rsid w:val="001B2D64"/>
    <w:rsid w:val="001B2FB3"/>
    <w:rsid w:val="001B36B9"/>
    <w:rsid w:val="001B4F60"/>
    <w:rsid w:val="001B5562"/>
    <w:rsid w:val="001B5F83"/>
    <w:rsid w:val="001C03DD"/>
    <w:rsid w:val="001C0C16"/>
    <w:rsid w:val="001C1304"/>
    <w:rsid w:val="001C13A4"/>
    <w:rsid w:val="001C18FB"/>
    <w:rsid w:val="001C2CC0"/>
    <w:rsid w:val="001C2ECC"/>
    <w:rsid w:val="001C46F1"/>
    <w:rsid w:val="001C495F"/>
    <w:rsid w:val="001C7917"/>
    <w:rsid w:val="001D18FE"/>
    <w:rsid w:val="001D5C9D"/>
    <w:rsid w:val="001E0DFA"/>
    <w:rsid w:val="001E2626"/>
    <w:rsid w:val="001E3978"/>
    <w:rsid w:val="001E4C39"/>
    <w:rsid w:val="001E4D88"/>
    <w:rsid w:val="001E598E"/>
    <w:rsid w:val="001E5A39"/>
    <w:rsid w:val="001E6F7D"/>
    <w:rsid w:val="001F10E9"/>
    <w:rsid w:val="001F18EB"/>
    <w:rsid w:val="001F3A91"/>
    <w:rsid w:val="001F3F4F"/>
    <w:rsid w:val="001F56C3"/>
    <w:rsid w:val="001F6133"/>
    <w:rsid w:val="001F6652"/>
    <w:rsid w:val="001F736B"/>
    <w:rsid w:val="001F7C74"/>
    <w:rsid w:val="00200F5C"/>
    <w:rsid w:val="002047BD"/>
    <w:rsid w:val="00205B78"/>
    <w:rsid w:val="00205CEB"/>
    <w:rsid w:val="002061B4"/>
    <w:rsid w:val="002073CA"/>
    <w:rsid w:val="0020740F"/>
    <w:rsid w:val="00207CCE"/>
    <w:rsid w:val="00212158"/>
    <w:rsid w:val="002129DC"/>
    <w:rsid w:val="0021357B"/>
    <w:rsid w:val="00214A6F"/>
    <w:rsid w:val="00217413"/>
    <w:rsid w:val="00220637"/>
    <w:rsid w:val="00220B38"/>
    <w:rsid w:val="00220EDD"/>
    <w:rsid w:val="0022195D"/>
    <w:rsid w:val="00221B72"/>
    <w:rsid w:val="002223AD"/>
    <w:rsid w:val="00224023"/>
    <w:rsid w:val="00225CF9"/>
    <w:rsid w:val="00232082"/>
    <w:rsid w:val="00232847"/>
    <w:rsid w:val="00232C8A"/>
    <w:rsid w:val="00232E4D"/>
    <w:rsid w:val="0023337E"/>
    <w:rsid w:val="0023400E"/>
    <w:rsid w:val="00235467"/>
    <w:rsid w:val="0023594B"/>
    <w:rsid w:val="00236848"/>
    <w:rsid w:val="00240EB2"/>
    <w:rsid w:val="002437E6"/>
    <w:rsid w:val="00243AD1"/>
    <w:rsid w:val="00244FCE"/>
    <w:rsid w:val="00245B89"/>
    <w:rsid w:val="002460F0"/>
    <w:rsid w:val="0024615B"/>
    <w:rsid w:val="0024755B"/>
    <w:rsid w:val="00250ECB"/>
    <w:rsid w:val="00253795"/>
    <w:rsid w:val="0025795B"/>
    <w:rsid w:val="00257A4B"/>
    <w:rsid w:val="002608EF"/>
    <w:rsid w:val="00261C7C"/>
    <w:rsid w:val="00261D5B"/>
    <w:rsid w:val="00261DD4"/>
    <w:rsid w:val="00262996"/>
    <w:rsid w:val="00263C9E"/>
    <w:rsid w:val="0026490B"/>
    <w:rsid w:val="00266DC3"/>
    <w:rsid w:val="00267109"/>
    <w:rsid w:val="00272343"/>
    <w:rsid w:val="00274F85"/>
    <w:rsid w:val="00275924"/>
    <w:rsid w:val="00275C03"/>
    <w:rsid w:val="00275F76"/>
    <w:rsid w:val="00276B8E"/>
    <w:rsid w:val="00276EA2"/>
    <w:rsid w:val="002773F6"/>
    <w:rsid w:val="002807B6"/>
    <w:rsid w:val="00281464"/>
    <w:rsid w:val="002829F0"/>
    <w:rsid w:val="00282DC1"/>
    <w:rsid w:val="0028417F"/>
    <w:rsid w:val="002841C0"/>
    <w:rsid w:val="00284B81"/>
    <w:rsid w:val="002859B8"/>
    <w:rsid w:val="00286536"/>
    <w:rsid w:val="002933D1"/>
    <w:rsid w:val="002957B8"/>
    <w:rsid w:val="00295F91"/>
    <w:rsid w:val="002964AD"/>
    <w:rsid w:val="00297B88"/>
    <w:rsid w:val="002A12F1"/>
    <w:rsid w:val="002A2188"/>
    <w:rsid w:val="002A3B16"/>
    <w:rsid w:val="002A3F63"/>
    <w:rsid w:val="002A443F"/>
    <w:rsid w:val="002A4960"/>
    <w:rsid w:val="002A53AC"/>
    <w:rsid w:val="002A59CC"/>
    <w:rsid w:val="002A6B23"/>
    <w:rsid w:val="002A6BE1"/>
    <w:rsid w:val="002A6BE8"/>
    <w:rsid w:val="002A7C17"/>
    <w:rsid w:val="002A7EDE"/>
    <w:rsid w:val="002B0CCA"/>
    <w:rsid w:val="002B1730"/>
    <w:rsid w:val="002B2A3F"/>
    <w:rsid w:val="002B2CB8"/>
    <w:rsid w:val="002B3A5D"/>
    <w:rsid w:val="002B492B"/>
    <w:rsid w:val="002B4B7F"/>
    <w:rsid w:val="002B57F9"/>
    <w:rsid w:val="002B60C1"/>
    <w:rsid w:val="002B7875"/>
    <w:rsid w:val="002C2DAB"/>
    <w:rsid w:val="002C3F16"/>
    <w:rsid w:val="002C48A1"/>
    <w:rsid w:val="002C4D85"/>
    <w:rsid w:val="002C7A32"/>
    <w:rsid w:val="002D0E42"/>
    <w:rsid w:val="002D5763"/>
    <w:rsid w:val="002D69DD"/>
    <w:rsid w:val="002D6B6F"/>
    <w:rsid w:val="002D7179"/>
    <w:rsid w:val="002D7B4E"/>
    <w:rsid w:val="002E0CB8"/>
    <w:rsid w:val="002E183C"/>
    <w:rsid w:val="002E404B"/>
    <w:rsid w:val="002E4B86"/>
    <w:rsid w:val="002E4F8B"/>
    <w:rsid w:val="002E4FD6"/>
    <w:rsid w:val="002E56FF"/>
    <w:rsid w:val="002E57FE"/>
    <w:rsid w:val="002E5BE6"/>
    <w:rsid w:val="002E621C"/>
    <w:rsid w:val="002E64A6"/>
    <w:rsid w:val="002F0F94"/>
    <w:rsid w:val="002F10E0"/>
    <w:rsid w:val="002F25CA"/>
    <w:rsid w:val="002F3E95"/>
    <w:rsid w:val="002F507B"/>
    <w:rsid w:val="002F6527"/>
    <w:rsid w:val="00300240"/>
    <w:rsid w:val="00300A66"/>
    <w:rsid w:val="00300AB1"/>
    <w:rsid w:val="00300C03"/>
    <w:rsid w:val="003015DD"/>
    <w:rsid w:val="003026BE"/>
    <w:rsid w:val="00304B25"/>
    <w:rsid w:val="00305240"/>
    <w:rsid w:val="00307D8C"/>
    <w:rsid w:val="0031046F"/>
    <w:rsid w:val="00312100"/>
    <w:rsid w:val="00312913"/>
    <w:rsid w:val="00313127"/>
    <w:rsid w:val="003133FB"/>
    <w:rsid w:val="00314ADF"/>
    <w:rsid w:val="0031621B"/>
    <w:rsid w:val="003172A3"/>
    <w:rsid w:val="0031746B"/>
    <w:rsid w:val="003174A3"/>
    <w:rsid w:val="00317CAE"/>
    <w:rsid w:val="0032012F"/>
    <w:rsid w:val="00320AA0"/>
    <w:rsid w:val="003216EB"/>
    <w:rsid w:val="003230D6"/>
    <w:rsid w:val="00325548"/>
    <w:rsid w:val="00325A44"/>
    <w:rsid w:val="00325FD9"/>
    <w:rsid w:val="00326EDA"/>
    <w:rsid w:val="00327133"/>
    <w:rsid w:val="003324FE"/>
    <w:rsid w:val="003328C0"/>
    <w:rsid w:val="0033385E"/>
    <w:rsid w:val="00334FC7"/>
    <w:rsid w:val="003351E5"/>
    <w:rsid w:val="00335412"/>
    <w:rsid w:val="00335462"/>
    <w:rsid w:val="00340826"/>
    <w:rsid w:val="00341FBF"/>
    <w:rsid w:val="00342744"/>
    <w:rsid w:val="00343EF2"/>
    <w:rsid w:val="00344F5D"/>
    <w:rsid w:val="003468BC"/>
    <w:rsid w:val="00346F6C"/>
    <w:rsid w:val="003500AC"/>
    <w:rsid w:val="00350839"/>
    <w:rsid w:val="00351506"/>
    <w:rsid w:val="00351566"/>
    <w:rsid w:val="0035157B"/>
    <w:rsid w:val="00352B92"/>
    <w:rsid w:val="003544ED"/>
    <w:rsid w:val="003568C9"/>
    <w:rsid w:val="00356B0E"/>
    <w:rsid w:val="0035715D"/>
    <w:rsid w:val="0035786D"/>
    <w:rsid w:val="00357B0D"/>
    <w:rsid w:val="00357C25"/>
    <w:rsid w:val="00357D4D"/>
    <w:rsid w:val="003605DC"/>
    <w:rsid w:val="00360E6F"/>
    <w:rsid w:val="00362A2E"/>
    <w:rsid w:val="00363507"/>
    <w:rsid w:val="0036392C"/>
    <w:rsid w:val="003659D4"/>
    <w:rsid w:val="00365F1D"/>
    <w:rsid w:val="00366122"/>
    <w:rsid w:val="0037453F"/>
    <w:rsid w:val="003751F4"/>
    <w:rsid w:val="00376A08"/>
    <w:rsid w:val="00376D35"/>
    <w:rsid w:val="00377E31"/>
    <w:rsid w:val="00380B27"/>
    <w:rsid w:val="00380DB5"/>
    <w:rsid w:val="0038155B"/>
    <w:rsid w:val="0038238F"/>
    <w:rsid w:val="003849F8"/>
    <w:rsid w:val="00385771"/>
    <w:rsid w:val="00385F89"/>
    <w:rsid w:val="0039029D"/>
    <w:rsid w:val="00390E61"/>
    <w:rsid w:val="00391374"/>
    <w:rsid w:val="00391680"/>
    <w:rsid w:val="00391CC1"/>
    <w:rsid w:val="00392442"/>
    <w:rsid w:val="0039493C"/>
    <w:rsid w:val="00395EAF"/>
    <w:rsid w:val="00396351"/>
    <w:rsid w:val="003963F6"/>
    <w:rsid w:val="003973C2"/>
    <w:rsid w:val="003A2645"/>
    <w:rsid w:val="003A2A52"/>
    <w:rsid w:val="003A3432"/>
    <w:rsid w:val="003A6040"/>
    <w:rsid w:val="003A7DBD"/>
    <w:rsid w:val="003B185D"/>
    <w:rsid w:val="003B2637"/>
    <w:rsid w:val="003B29FE"/>
    <w:rsid w:val="003B3342"/>
    <w:rsid w:val="003B366B"/>
    <w:rsid w:val="003B4297"/>
    <w:rsid w:val="003B6761"/>
    <w:rsid w:val="003C08B4"/>
    <w:rsid w:val="003C0F3D"/>
    <w:rsid w:val="003C2B86"/>
    <w:rsid w:val="003C3088"/>
    <w:rsid w:val="003C3AC9"/>
    <w:rsid w:val="003C497A"/>
    <w:rsid w:val="003C72AF"/>
    <w:rsid w:val="003C7A30"/>
    <w:rsid w:val="003D04F4"/>
    <w:rsid w:val="003D28A6"/>
    <w:rsid w:val="003D33EF"/>
    <w:rsid w:val="003D3832"/>
    <w:rsid w:val="003D3921"/>
    <w:rsid w:val="003D483F"/>
    <w:rsid w:val="003D4A6B"/>
    <w:rsid w:val="003D53D0"/>
    <w:rsid w:val="003D7B44"/>
    <w:rsid w:val="003E222F"/>
    <w:rsid w:val="003E2C62"/>
    <w:rsid w:val="003E400D"/>
    <w:rsid w:val="003F1391"/>
    <w:rsid w:val="003F13B6"/>
    <w:rsid w:val="003F2949"/>
    <w:rsid w:val="003F34FE"/>
    <w:rsid w:val="003F404A"/>
    <w:rsid w:val="003F44B3"/>
    <w:rsid w:val="003F463D"/>
    <w:rsid w:val="003F5536"/>
    <w:rsid w:val="003F6058"/>
    <w:rsid w:val="003F7336"/>
    <w:rsid w:val="00401AF8"/>
    <w:rsid w:val="0040374D"/>
    <w:rsid w:val="00403DC9"/>
    <w:rsid w:val="004042FB"/>
    <w:rsid w:val="00404DEB"/>
    <w:rsid w:val="00405840"/>
    <w:rsid w:val="00406663"/>
    <w:rsid w:val="00407565"/>
    <w:rsid w:val="00407A00"/>
    <w:rsid w:val="004113DA"/>
    <w:rsid w:val="00413155"/>
    <w:rsid w:val="004150DA"/>
    <w:rsid w:val="0041604C"/>
    <w:rsid w:val="00420272"/>
    <w:rsid w:val="00420CF0"/>
    <w:rsid w:val="004229EC"/>
    <w:rsid w:val="004234DF"/>
    <w:rsid w:val="00424285"/>
    <w:rsid w:val="004242DE"/>
    <w:rsid w:val="0042512D"/>
    <w:rsid w:val="004262EE"/>
    <w:rsid w:val="00427099"/>
    <w:rsid w:val="00427864"/>
    <w:rsid w:val="004304DE"/>
    <w:rsid w:val="00430B40"/>
    <w:rsid w:val="004316CE"/>
    <w:rsid w:val="004320F5"/>
    <w:rsid w:val="004324D8"/>
    <w:rsid w:val="00432791"/>
    <w:rsid w:val="00432E4F"/>
    <w:rsid w:val="00434685"/>
    <w:rsid w:val="00434A60"/>
    <w:rsid w:val="00435CFA"/>
    <w:rsid w:val="00437978"/>
    <w:rsid w:val="00440B15"/>
    <w:rsid w:val="0044277F"/>
    <w:rsid w:val="00442A7F"/>
    <w:rsid w:val="004434B1"/>
    <w:rsid w:val="00443E1C"/>
    <w:rsid w:val="0044400E"/>
    <w:rsid w:val="004460E6"/>
    <w:rsid w:val="004467D1"/>
    <w:rsid w:val="00446C6D"/>
    <w:rsid w:val="00446D98"/>
    <w:rsid w:val="004516B4"/>
    <w:rsid w:val="00451B08"/>
    <w:rsid w:val="00452F90"/>
    <w:rsid w:val="00453792"/>
    <w:rsid w:val="004546ED"/>
    <w:rsid w:val="0045520A"/>
    <w:rsid w:val="0045643D"/>
    <w:rsid w:val="00456759"/>
    <w:rsid w:val="00457567"/>
    <w:rsid w:val="004577B1"/>
    <w:rsid w:val="00460056"/>
    <w:rsid w:val="0046057D"/>
    <w:rsid w:val="00463074"/>
    <w:rsid w:val="00463146"/>
    <w:rsid w:val="00463CE1"/>
    <w:rsid w:val="00466F4F"/>
    <w:rsid w:val="004708EF"/>
    <w:rsid w:val="0047375C"/>
    <w:rsid w:val="004746B7"/>
    <w:rsid w:val="00474E04"/>
    <w:rsid w:val="00475910"/>
    <w:rsid w:val="004761C3"/>
    <w:rsid w:val="004774B4"/>
    <w:rsid w:val="00477503"/>
    <w:rsid w:val="00480AF0"/>
    <w:rsid w:val="00481207"/>
    <w:rsid w:val="00481591"/>
    <w:rsid w:val="00481DB1"/>
    <w:rsid w:val="00482FF9"/>
    <w:rsid w:val="00484412"/>
    <w:rsid w:val="00485B61"/>
    <w:rsid w:val="004866E6"/>
    <w:rsid w:val="00490191"/>
    <w:rsid w:val="004916CD"/>
    <w:rsid w:val="004924E7"/>
    <w:rsid w:val="004938CD"/>
    <w:rsid w:val="004939AC"/>
    <w:rsid w:val="004941B8"/>
    <w:rsid w:val="004942BB"/>
    <w:rsid w:val="00495553"/>
    <w:rsid w:val="00495968"/>
    <w:rsid w:val="00496E4E"/>
    <w:rsid w:val="00497ACF"/>
    <w:rsid w:val="004A0ECE"/>
    <w:rsid w:val="004A407C"/>
    <w:rsid w:val="004A514E"/>
    <w:rsid w:val="004A528C"/>
    <w:rsid w:val="004A5372"/>
    <w:rsid w:val="004A5845"/>
    <w:rsid w:val="004A67FA"/>
    <w:rsid w:val="004A6B43"/>
    <w:rsid w:val="004B0928"/>
    <w:rsid w:val="004B0E64"/>
    <w:rsid w:val="004B0F3B"/>
    <w:rsid w:val="004B13AB"/>
    <w:rsid w:val="004B3435"/>
    <w:rsid w:val="004B4B7C"/>
    <w:rsid w:val="004B4C64"/>
    <w:rsid w:val="004B6CA0"/>
    <w:rsid w:val="004C0DEA"/>
    <w:rsid w:val="004C0F22"/>
    <w:rsid w:val="004C1C29"/>
    <w:rsid w:val="004C2C7D"/>
    <w:rsid w:val="004C2DDC"/>
    <w:rsid w:val="004C36E9"/>
    <w:rsid w:val="004C4C6B"/>
    <w:rsid w:val="004C6383"/>
    <w:rsid w:val="004C70DA"/>
    <w:rsid w:val="004C741A"/>
    <w:rsid w:val="004C7A2D"/>
    <w:rsid w:val="004D34EA"/>
    <w:rsid w:val="004D3E6F"/>
    <w:rsid w:val="004D4258"/>
    <w:rsid w:val="004D6783"/>
    <w:rsid w:val="004D6BA8"/>
    <w:rsid w:val="004D6F00"/>
    <w:rsid w:val="004D6F82"/>
    <w:rsid w:val="004E03ED"/>
    <w:rsid w:val="004E0D50"/>
    <w:rsid w:val="004E4CEF"/>
    <w:rsid w:val="004E4EC0"/>
    <w:rsid w:val="004E5CCB"/>
    <w:rsid w:val="004F24C1"/>
    <w:rsid w:val="004F3446"/>
    <w:rsid w:val="004F381D"/>
    <w:rsid w:val="004F43D5"/>
    <w:rsid w:val="004F520A"/>
    <w:rsid w:val="004F65B6"/>
    <w:rsid w:val="004F6DE3"/>
    <w:rsid w:val="00501B85"/>
    <w:rsid w:val="00501E4E"/>
    <w:rsid w:val="0050444C"/>
    <w:rsid w:val="00505CA6"/>
    <w:rsid w:val="0050620E"/>
    <w:rsid w:val="0050665D"/>
    <w:rsid w:val="0050667C"/>
    <w:rsid w:val="00511A8D"/>
    <w:rsid w:val="00511E94"/>
    <w:rsid w:val="00512176"/>
    <w:rsid w:val="00515F12"/>
    <w:rsid w:val="00516741"/>
    <w:rsid w:val="005171D3"/>
    <w:rsid w:val="00517EFE"/>
    <w:rsid w:val="00522B8B"/>
    <w:rsid w:val="005241CA"/>
    <w:rsid w:val="00525C06"/>
    <w:rsid w:val="00525F56"/>
    <w:rsid w:val="005304B1"/>
    <w:rsid w:val="005309AF"/>
    <w:rsid w:val="00530F54"/>
    <w:rsid w:val="005325DF"/>
    <w:rsid w:val="00533ADC"/>
    <w:rsid w:val="00534B09"/>
    <w:rsid w:val="0053506E"/>
    <w:rsid w:val="0053571E"/>
    <w:rsid w:val="005365D1"/>
    <w:rsid w:val="00536F9D"/>
    <w:rsid w:val="00540859"/>
    <w:rsid w:val="00540F3F"/>
    <w:rsid w:val="00541493"/>
    <w:rsid w:val="0054309B"/>
    <w:rsid w:val="00543B5A"/>
    <w:rsid w:val="00543F8E"/>
    <w:rsid w:val="00545BA6"/>
    <w:rsid w:val="00545EAC"/>
    <w:rsid w:val="00550A04"/>
    <w:rsid w:val="00554A0F"/>
    <w:rsid w:val="00555CC2"/>
    <w:rsid w:val="00555EEC"/>
    <w:rsid w:val="00556C17"/>
    <w:rsid w:val="00560DF2"/>
    <w:rsid w:val="00563108"/>
    <w:rsid w:val="005640DE"/>
    <w:rsid w:val="00565B87"/>
    <w:rsid w:val="005661B7"/>
    <w:rsid w:val="00566215"/>
    <w:rsid w:val="0056681B"/>
    <w:rsid w:val="00566B20"/>
    <w:rsid w:val="00570A3A"/>
    <w:rsid w:val="00574F16"/>
    <w:rsid w:val="00575995"/>
    <w:rsid w:val="00575E24"/>
    <w:rsid w:val="0057624E"/>
    <w:rsid w:val="00576801"/>
    <w:rsid w:val="00576DB2"/>
    <w:rsid w:val="005770DB"/>
    <w:rsid w:val="00577AB0"/>
    <w:rsid w:val="005803D1"/>
    <w:rsid w:val="005834B5"/>
    <w:rsid w:val="0058368A"/>
    <w:rsid w:val="00586453"/>
    <w:rsid w:val="00586D6E"/>
    <w:rsid w:val="00592744"/>
    <w:rsid w:val="00594C16"/>
    <w:rsid w:val="00594F9B"/>
    <w:rsid w:val="00595716"/>
    <w:rsid w:val="00596048"/>
    <w:rsid w:val="005967DD"/>
    <w:rsid w:val="005972E0"/>
    <w:rsid w:val="0059791A"/>
    <w:rsid w:val="00597CDE"/>
    <w:rsid w:val="005A2595"/>
    <w:rsid w:val="005A2BDC"/>
    <w:rsid w:val="005A4071"/>
    <w:rsid w:val="005A6080"/>
    <w:rsid w:val="005A7232"/>
    <w:rsid w:val="005A77BF"/>
    <w:rsid w:val="005A7A2F"/>
    <w:rsid w:val="005A7EF0"/>
    <w:rsid w:val="005B0E04"/>
    <w:rsid w:val="005B1134"/>
    <w:rsid w:val="005B1561"/>
    <w:rsid w:val="005B19CE"/>
    <w:rsid w:val="005B20FD"/>
    <w:rsid w:val="005B2EE7"/>
    <w:rsid w:val="005B4774"/>
    <w:rsid w:val="005B48A3"/>
    <w:rsid w:val="005B4B27"/>
    <w:rsid w:val="005B5948"/>
    <w:rsid w:val="005B7069"/>
    <w:rsid w:val="005B73C8"/>
    <w:rsid w:val="005B7549"/>
    <w:rsid w:val="005C0612"/>
    <w:rsid w:val="005C13D3"/>
    <w:rsid w:val="005C1668"/>
    <w:rsid w:val="005C2654"/>
    <w:rsid w:val="005C3CCC"/>
    <w:rsid w:val="005C3FAE"/>
    <w:rsid w:val="005C51A1"/>
    <w:rsid w:val="005D3091"/>
    <w:rsid w:val="005D3DAD"/>
    <w:rsid w:val="005D473E"/>
    <w:rsid w:val="005D5FA6"/>
    <w:rsid w:val="005E0572"/>
    <w:rsid w:val="005E1688"/>
    <w:rsid w:val="005E2A1E"/>
    <w:rsid w:val="005E37A4"/>
    <w:rsid w:val="005E411C"/>
    <w:rsid w:val="005E60C4"/>
    <w:rsid w:val="005E7C1E"/>
    <w:rsid w:val="005F0376"/>
    <w:rsid w:val="005F0DB9"/>
    <w:rsid w:val="005F2017"/>
    <w:rsid w:val="005F2276"/>
    <w:rsid w:val="005F31D0"/>
    <w:rsid w:val="005F3E70"/>
    <w:rsid w:val="005F4376"/>
    <w:rsid w:val="005F444E"/>
    <w:rsid w:val="005F592B"/>
    <w:rsid w:val="005F66F8"/>
    <w:rsid w:val="005F69AC"/>
    <w:rsid w:val="005F752C"/>
    <w:rsid w:val="006002B8"/>
    <w:rsid w:val="00600B2A"/>
    <w:rsid w:val="00601A9A"/>
    <w:rsid w:val="00601C61"/>
    <w:rsid w:val="00602684"/>
    <w:rsid w:val="00602B15"/>
    <w:rsid w:val="00604375"/>
    <w:rsid w:val="00604B46"/>
    <w:rsid w:val="00605024"/>
    <w:rsid w:val="00605346"/>
    <w:rsid w:val="00605526"/>
    <w:rsid w:val="00605A24"/>
    <w:rsid w:val="00606C0D"/>
    <w:rsid w:val="00606E9C"/>
    <w:rsid w:val="00607F3D"/>
    <w:rsid w:val="0061218B"/>
    <w:rsid w:val="00612C66"/>
    <w:rsid w:val="00612E66"/>
    <w:rsid w:val="00614AFB"/>
    <w:rsid w:val="00614B6A"/>
    <w:rsid w:val="00614BF7"/>
    <w:rsid w:val="006156CF"/>
    <w:rsid w:val="00616BED"/>
    <w:rsid w:val="00617E8F"/>
    <w:rsid w:val="0062000B"/>
    <w:rsid w:val="006202CB"/>
    <w:rsid w:val="006204BE"/>
    <w:rsid w:val="00620EB8"/>
    <w:rsid w:val="0062176C"/>
    <w:rsid w:val="0062183E"/>
    <w:rsid w:val="00621CC1"/>
    <w:rsid w:val="006222B6"/>
    <w:rsid w:val="006223B8"/>
    <w:rsid w:val="006225C3"/>
    <w:rsid w:val="00622B84"/>
    <w:rsid w:val="00624A7D"/>
    <w:rsid w:val="00624CAC"/>
    <w:rsid w:val="00625A9F"/>
    <w:rsid w:val="00627074"/>
    <w:rsid w:val="00627660"/>
    <w:rsid w:val="00631EAA"/>
    <w:rsid w:val="0063273F"/>
    <w:rsid w:val="00633799"/>
    <w:rsid w:val="00634CF9"/>
    <w:rsid w:val="006350A9"/>
    <w:rsid w:val="00637AB2"/>
    <w:rsid w:val="00640F18"/>
    <w:rsid w:val="00643984"/>
    <w:rsid w:val="006442CB"/>
    <w:rsid w:val="00646E99"/>
    <w:rsid w:val="00647F00"/>
    <w:rsid w:val="006511D2"/>
    <w:rsid w:val="00651741"/>
    <w:rsid w:val="00652E55"/>
    <w:rsid w:val="00653EB1"/>
    <w:rsid w:val="00656D10"/>
    <w:rsid w:val="00661530"/>
    <w:rsid w:val="006625BF"/>
    <w:rsid w:val="00662630"/>
    <w:rsid w:val="00662D61"/>
    <w:rsid w:val="00663E15"/>
    <w:rsid w:val="006642ED"/>
    <w:rsid w:val="00664375"/>
    <w:rsid w:val="00664AE4"/>
    <w:rsid w:val="00666D33"/>
    <w:rsid w:val="00673EE5"/>
    <w:rsid w:val="0067541D"/>
    <w:rsid w:val="00675BF4"/>
    <w:rsid w:val="00676371"/>
    <w:rsid w:val="00680879"/>
    <w:rsid w:val="006810B8"/>
    <w:rsid w:val="006816BC"/>
    <w:rsid w:val="006835CD"/>
    <w:rsid w:val="006839F5"/>
    <w:rsid w:val="00683B25"/>
    <w:rsid w:val="00683CD6"/>
    <w:rsid w:val="00683ECF"/>
    <w:rsid w:val="00684BD3"/>
    <w:rsid w:val="00684EA7"/>
    <w:rsid w:val="00685C9A"/>
    <w:rsid w:val="00686F33"/>
    <w:rsid w:val="006872BB"/>
    <w:rsid w:val="00687574"/>
    <w:rsid w:val="00690517"/>
    <w:rsid w:val="00690E94"/>
    <w:rsid w:val="00691E74"/>
    <w:rsid w:val="006921EB"/>
    <w:rsid w:val="00692464"/>
    <w:rsid w:val="00692C2B"/>
    <w:rsid w:val="00693B04"/>
    <w:rsid w:val="00693CEF"/>
    <w:rsid w:val="00693D32"/>
    <w:rsid w:val="00693E88"/>
    <w:rsid w:val="00694026"/>
    <w:rsid w:val="00694C66"/>
    <w:rsid w:val="00696CC7"/>
    <w:rsid w:val="00696CEE"/>
    <w:rsid w:val="0069711F"/>
    <w:rsid w:val="006A054E"/>
    <w:rsid w:val="006A10AF"/>
    <w:rsid w:val="006A1526"/>
    <w:rsid w:val="006A1797"/>
    <w:rsid w:val="006A17D9"/>
    <w:rsid w:val="006A1852"/>
    <w:rsid w:val="006A22BB"/>
    <w:rsid w:val="006A38C9"/>
    <w:rsid w:val="006A4A08"/>
    <w:rsid w:val="006A5604"/>
    <w:rsid w:val="006A586F"/>
    <w:rsid w:val="006A63D9"/>
    <w:rsid w:val="006A7F20"/>
    <w:rsid w:val="006A7F6D"/>
    <w:rsid w:val="006B0885"/>
    <w:rsid w:val="006B1366"/>
    <w:rsid w:val="006B1E88"/>
    <w:rsid w:val="006B2A22"/>
    <w:rsid w:val="006B40BC"/>
    <w:rsid w:val="006B40F4"/>
    <w:rsid w:val="006B5E88"/>
    <w:rsid w:val="006B6B49"/>
    <w:rsid w:val="006B7365"/>
    <w:rsid w:val="006C010F"/>
    <w:rsid w:val="006C04DB"/>
    <w:rsid w:val="006C2420"/>
    <w:rsid w:val="006C370B"/>
    <w:rsid w:val="006C3A8D"/>
    <w:rsid w:val="006C4120"/>
    <w:rsid w:val="006C41E6"/>
    <w:rsid w:val="006C5F93"/>
    <w:rsid w:val="006C6F04"/>
    <w:rsid w:val="006C6F94"/>
    <w:rsid w:val="006D19A3"/>
    <w:rsid w:val="006D4EDE"/>
    <w:rsid w:val="006D513B"/>
    <w:rsid w:val="006D69EA"/>
    <w:rsid w:val="006E05F6"/>
    <w:rsid w:val="006E0A48"/>
    <w:rsid w:val="006E1CAD"/>
    <w:rsid w:val="006E1D47"/>
    <w:rsid w:val="006E3F48"/>
    <w:rsid w:val="006E5A6D"/>
    <w:rsid w:val="006E676A"/>
    <w:rsid w:val="006F0D84"/>
    <w:rsid w:val="006F64B7"/>
    <w:rsid w:val="006F6C87"/>
    <w:rsid w:val="006F7820"/>
    <w:rsid w:val="00700856"/>
    <w:rsid w:val="00701995"/>
    <w:rsid w:val="007061AA"/>
    <w:rsid w:val="007062BA"/>
    <w:rsid w:val="0070749F"/>
    <w:rsid w:val="00707FA7"/>
    <w:rsid w:val="00710A5A"/>
    <w:rsid w:val="00711A6E"/>
    <w:rsid w:val="00713C7C"/>
    <w:rsid w:val="00714269"/>
    <w:rsid w:val="00714548"/>
    <w:rsid w:val="00714C01"/>
    <w:rsid w:val="00715708"/>
    <w:rsid w:val="007177C5"/>
    <w:rsid w:val="00720711"/>
    <w:rsid w:val="00720A10"/>
    <w:rsid w:val="00720B32"/>
    <w:rsid w:val="00724833"/>
    <w:rsid w:val="007260CE"/>
    <w:rsid w:val="00726100"/>
    <w:rsid w:val="00726872"/>
    <w:rsid w:val="007273D0"/>
    <w:rsid w:val="00731657"/>
    <w:rsid w:val="00732080"/>
    <w:rsid w:val="0073224C"/>
    <w:rsid w:val="007325F5"/>
    <w:rsid w:val="00735902"/>
    <w:rsid w:val="00735A6F"/>
    <w:rsid w:val="007370B6"/>
    <w:rsid w:val="00740211"/>
    <w:rsid w:val="007406D6"/>
    <w:rsid w:val="00740A62"/>
    <w:rsid w:val="00740D74"/>
    <w:rsid w:val="00741044"/>
    <w:rsid w:val="007418C4"/>
    <w:rsid w:val="00742017"/>
    <w:rsid w:val="0074580F"/>
    <w:rsid w:val="00745BE2"/>
    <w:rsid w:val="00746267"/>
    <w:rsid w:val="007463BA"/>
    <w:rsid w:val="007466A2"/>
    <w:rsid w:val="007467D8"/>
    <w:rsid w:val="0074705F"/>
    <w:rsid w:val="00751721"/>
    <w:rsid w:val="0075282B"/>
    <w:rsid w:val="00752F3D"/>
    <w:rsid w:val="00753CC9"/>
    <w:rsid w:val="007541AE"/>
    <w:rsid w:val="007542D5"/>
    <w:rsid w:val="00754D70"/>
    <w:rsid w:val="0075549A"/>
    <w:rsid w:val="00755C8A"/>
    <w:rsid w:val="00755D7B"/>
    <w:rsid w:val="007574A7"/>
    <w:rsid w:val="00760F66"/>
    <w:rsid w:val="007623D5"/>
    <w:rsid w:val="007635EF"/>
    <w:rsid w:val="007656C2"/>
    <w:rsid w:val="0076601F"/>
    <w:rsid w:val="00771EC5"/>
    <w:rsid w:val="00773753"/>
    <w:rsid w:val="007743ED"/>
    <w:rsid w:val="00774B20"/>
    <w:rsid w:val="00775990"/>
    <w:rsid w:val="00783048"/>
    <w:rsid w:val="00783FEE"/>
    <w:rsid w:val="00785A0C"/>
    <w:rsid w:val="00785F1F"/>
    <w:rsid w:val="00786B4E"/>
    <w:rsid w:val="007873B6"/>
    <w:rsid w:val="007875C9"/>
    <w:rsid w:val="007907DD"/>
    <w:rsid w:val="00792613"/>
    <w:rsid w:val="00794A6B"/>
    <w:rsid w:val="00794E21"/>
    <w:rsid w:val="00796298"/>
    <w:rsid w:val="00796560"/>
    <w:rsid w:val="00797B33"/>
    <w:rsid w:val="00797DCB"/>
    <w:rsid w:val="007A358B"/>
    <w:rsid w:val="007A5083"/>
    <w:rsid w:val="007A5833"/>
    <w:rsid w:val="007A6C27"/>
    <w:rsid w:val="007A6CCE"/>
    <w:rsid w:val="007B2E07"/>
    <w:rsid w:val="007B3A53"/>
    <w:rsid w:val="007B4B81"/>
    <w:rsid w:val="007B4D60"/>
    <w:rsid w:val="007B5498"/>
    <w:rsid w:val="007B5CA9"/>
    <w:rsid w:val="007B6FB7"/>
    <w:rsid w:val="007C4D87"/>
    <w:rsid w:val="007C4F10"/>
    <w:rsid w:val="007D055B"/>
    <w:rsid w:val="007D095F"/>
    <w:rsid w:val="007D0FC0"/>
    <w:rsid w:val="007D23C5"/>
    <w:rsid w:val="007D2874"/>
    <w:rsid w:val="007D28A6"/>
    <w:rsid w:val="007D36E4"/>
    <w:rsid w:val="007D3CDD"/>
    <w:rsid w:val="007D3E49"/>
    <w:rsid w:val="007D558F"/>
    <w:rsid w:val="007D5A04"/>
    <w:rsid w:val="007D74E5"/>
    <w:rsid w:val="007E006E"/>
    <w:rsid w:val="007E0262"/>
    <w:rsid w:val="007E1808"/>
    <w:rsid w:val="007E1EF1"/>
    <w:rsid w:val="007E2B22"/>
    <w:rsid w:val="007E2CC6"/>
    <w:rsid w:val="007E4D63"/>
    <w:rsid w:val="007E508E"/>
    <w:rsid w:val="007E58C5"/>
    <w:rsid w:val="007E65DC"/>
    <w:rsid w:val="007E6CA8"/>
    <w:rsid w:val="007F0D9B"/>
    <w:rsid w:val="007F0FCB"/>
    <w:rsid w:val="007F1FA7"/>
    <w:rsid w:val="007F286E"/>
    <w:rsid w:val="007F31D9"/>
    <w:rsid w:val="007F3E36"/>
    <w:rsid w:val="007F6052"/>
    <w:rsid w:val="00800025"/>
    <w:rsid w:val="00801AFE"/>
    <w:rsid w:val="00802984"/>
    <w:rsid w:val="00802B9B"/>
    <w:rsid w:val="00803624"/>
    <w:rsid w:val="008039A1"/>
    <w:rsid w:val="00805B54"/>
    <w:rsid w:val="00806DE9"/>
    <w:rsid w:val="00807863"/>
    <w:rsid w:val="00810393"/>
    <w:rsid w:val="00812EB6"/>
    <w:rsid w:val="0081305A"/>
    <w:rsid w:val="00814EF9"/>
    <w:rsid w:val="00815205"/>
    <w:rsid w:val="0081672B"/>
    <w:rsid w:val="00817491"/>
    <w:rsid w:val="0081763D"/>
    <w:rsid w:val="008208F8"/>
    <w:rsid w:val="008240A2"/>
    <w:rsid w:val="0082788F"/>
    <w:rsid w:val="00831437"/>
    <w:rsid w:val="00832033"/>
    <w:rsid w:val="00833024"/>
    <w:rsid w:val="00834A86"/>
    <w:rsid w:val="0084149E"/>
    <w:rsid w:val="00846D88"/>
    <w:rsid w:val="00846EF1"/>
    <w:rsid w:val="00847469"/>
    <w:rsid w:val="00852D25"/>
    <w:rsid w:val="00852FFD"/>
    <w:rsid w:val="00853731"/>
    <w:rsid w:val="00854C75"/>
    <w:rsid w:val="0085500A"/>
    <w:rsid w:val="00856446"/>
    <w:rsid w:val="00860733"/>
    <w:rsid w:val="008615CB"/>
    <w:rsid w:val="00861F74"/>
    <w:rsid w:val="00862018"/>
    <w:rsid w:val="0086286E"/>
    <w:rsid w:val="00862E46"/>
    <w:rsid w:val="008636B5"/>
    <w:rsid w:val="0086478B"/>
    <w:rsid w:val="0086566B"/>
    <w:rsid w:val="00872DD4"/>
    <w:rsid w:val="00873AB0"/>
    <w:rsid w:val="008746F7"/>
    <w:rsid w:val="00875ADD"/>
    <w:rsid w:val="008803D1"/>
    <w:rsid w:val="008807E3"/>
    <w:rsid w:val="008809D1"/>
    <w:rsid w:val="008829FD"/>
    <w:rsid w:val="00882EA9"/>
    <w:rsid w:val="00883281"/>
    <w:rsid w:val="008834C1"/>
    <w:rsid w:val="008849D8"/>
    <w:rsid w:val="008877E3"/>
    <w:rsid w:val="0089093C"/>
    <w:rsid w:val="00890F73"/>
    <w:rsid w:val="0089179B"/>
    <w:rsid w:val="008917D7"/>
    <w:rsid w:val="00893227"/>
    <w:rsid w:val="008933EC"/>
    <w:rsid w:val="008958DD"/>
    <w:rsid w:val="00896C57"/>
    <w:rsid w:val="00896FDF"/>
    <w:rsid w:val="0089743B"/>
    <w:rsid w:val="00897554"/>
    <w:rsid w:val="008A03AE"/>
    <w:rsid w:val="008A0FC6"/>
    <w:rsid w:val="008A1D0D"/>
    <w:rsid w:val="008A1DF9"/>
    <w:rsid w:val="008A206E"/>
    <w:rsid w:val="008A336C"/>
    <w:rsid w:val="008A5207"/>
    <w:rsid w:val="008A53BE"/>
    <w:rsid w:val="008A5F69"/>
    <w:rsid w:val="008B1AC9"/>
    <w:rsid w:val="008B1F96"/>
    <w:rsid w:val="008B2447"/>
    <w:rsid w:val="008B3A29"/>
    <w:rsid w:val="008B4FCE"/>
    <w:rsid w:val="008B5025"/>
    <w:rsid w:val="008B5D83"/>
    <w:rsid w:val="008B60AE"/>
    <w:rsid w:val="008B6E21"/>
    <w:rsid w:val="008B738D"/>
    <w:rsid w:val="008C1169"/>
    <w:rsid w:val="008C322A"/>
    <w:rsid w:val="008C5865"/>
    <w:rsid w:val="008C5F34"/>
    <w:rsid w:val="008C6653"/>
    <w:rsid w:val="008D0B7B"/>
    <w:rsid w:val="008D1148"/>
    <w:rsid w:val="008D4DAA"/>
    <w:rsid w:val="008D5405"/>
    <w:rsid w:val="008D6ABD"/>
    <w:rsid w:val="008D6BD2"/>
    <w:rsid w:val="008D6BF9"/>
    <w:rsid w:val="008D7AF1"/>
    <w:rsid w:val="008D7BB7"/>
    <w:rsid w:val="008E10E9"/>
    <w:rsid w:val="008E122C"/>
    <w:rsid w:val="008E133F"/>
    <w:rsid w:val="008E1603"/>
    <w:rsid w:val="008E2F94"/>
    <w:rsid w:val="008E338E"/>
    <w:rsid w:val="008E4FB4"/>
    <w:rsid w:val="008E52FB"/>
    <w:rsid w:val="008E559D"/>
    <w:rsid w:val="008E58AE"/>
    <w:rsid w:val="008E6B7D"/>
    <w:rsid w:val="008E6D46"/>
    <w:rsid w:val="008E6DE6"/>
    <w:rsid w:val="008F034C"/>
    <w:rsid w:val="008F17C3"/>
    <w:rsid w:val="008F22E4"/>
    <w:rsid w:val="008F22FB"/>
    <w:rsid w:val="008F255C"/>
    <w:rsid w:val="008F40BD"/>
    <w:rsid w:val="008F4AB2"/>
    <w:rsid w:val="008F7608"/>
    <w:rsid w:val="009012B2"/>
    <w:rsid w:val="0090229B"/>
    <w:rsid w:val="0090495D"/>
    <w:rsid w:val="009051E6"/>
    <w:rsid w:val="00905A52"/>
    <w:rsid w:val="00907472"/>
    <w:rsid w:val="00912371"/>
    <w:rsid w:val="00912651"/>
    <w:rsid w:val="00912FB5"/>
    <w:rsid w:val="00914445"/>
    <w:rsid w:val="0091605D"/>
    <w:rsid w:val="009165CD"/>
    <w:rsid w:val="0092097E"/>
    <w:rsid w:val="009224D2"/>
    <w:rsid w:val="00922BBF"/>
    <w:rsid w:val="0092744C"/>
    <w:rsid w:val="00927A58"/>
    <w:rsid w:val="00930872"/>
    <w:rsid w:val="00931494"/>
    <w:rsid w:val="009315B5"/>
    <w:rsid w:val="00932402"/>
    <w:rsid w:val="00932F10"/>
    <w:rsid w:val="00932F3C"/>
    <w:rsid w:val="00933102"/>
    <w:rsid w:val="009331E4"/>
    <w:rsid w:val="0093505C"/>
    <w:rsid w:val="00935141"/>
    <w:rsid w:val="00941500"/>
    <w:rsid w:val="0094277E"/>
    <w:rsid w:val="0094318F"/>
    <w:rsid w:val="00943F3A"/>
    <w:rsid w:val="00945AA1"/>
    <w:rsid w:val="00946369"/>
    <w:rsid w:val="009509D1"/>
    <w:rsid w:val="00950F95"/>
    <w:rsid w:val="009560F2"/>
    <w:rsid w:val="009561C5"/>
    <w:rsid w:val="009568BB"/>
    <w:rsid w:val="0095719C"/>
    <w:rsid w:val="009571A0"/>
    <w:rsid w:val="0096117A"/>
    <w:rsid w:val="00962709"/>
    <w:rsid w:val="00963228"/>
    <w:rsid w:val="009672DA"/>
    <w:rsid w:val="009679C5"/>
    <w:rsid w:val="00967A17"/>
    <w:rsid w:val="00967A94"/>
    <w:rsid w:val="00967C7C"/>
    <w:rsid w:val="009718F1"/>
    <w:rsid w:val="00971B32"/>
    <w:rsid w:val="00972A95"/>
    <w:rsid w:val="00972ACB"/>
    <w:rsid w:val="00972BBA"/>
    <w:rsid w:val="00972C2B"/>
    <w:rsid w:val="00972E00"/>
    <w:rsid w:val="009749F6"/>
    <w:rsid w:val="00974AE5"/>
    <w:rsid w:val="00976F1B"/>
    <w:rsid w:val="00977107"/>
    <w:rsid w:val="0098093A"/>
    <w:rsid w:val="00980EEC"/>
    <w:rsid w:val="00981096"/>
    <w:rsid w:val="00982297"/>
    <w:rsid w:val="00983519"/>
    <w:rsid w:val="0098488D"/>
    <w:rsid w:val="009864CF"/>
    <w:rsid w:val="00987D92"/>
    <w:rsid w:val="009955FA"/>
    <w:rsid w:val="00995F55"/>
    <w:rsid w:val="009967F3"/>
    <w:rsid w:val="00996F5B"/>
    <w:rsid w:val="0099725C"/>
    <w:rsid w:val="009A0B31"/>
    <w:rsid w:val="009A27F1"/>
    <w:rsid w:val="009A302E"/>
    <w:rsid w:val="009A3819"/>
    <w:rsid w:val="009A415F"/>
    <w:rsid w:val="009A4A83"/>
    <w:rsid w:val="009A4C1A"/>
    <w:rsid w:val="009A6060"/>
    <w:rsid w:val="009A617C"/>
    <w:rsid w:val="009A61B1"/>
    <w:rsid w:val="009A6621"/>
    <w:rsid w:val="009A6BF6"/>
    <w:rsid w:val="009B016A"/>
    <w:rsid w:val="009B0408"/>
    <w:rsid w:val="009B104D"/>
    <w:rsid w:val="009B105C"/>
    <w:rsid w:val="009B184F"/>
    <w:rsid w:val="009B20E1"/>
    <w:rsid w:val="009B22DA"/>
    <w:rsid w:val="009B2909"/>
    <w:rsid w:val="009B2BEB"/>
    <w:rsid w:val="009B2EE3"/>
    <w:rsid w:val="009B5353"/>
    <w:rsid w:val="009B746D"/>
    <w:rsid w:val="009C0BF4"/>
    <w:rsid w:val="009C1136"/>
    <w:rsid w:val="009C14E6"/>
    <w:rsid w:val="009C1AE2"/>
    <w:rsid w:val="009C2AC9"/>
    <w:rsid w:val="009C2B0C"/>
    <w:rsid w:val="009C5A9B"/>
    <w:rsid w:val="009C7ABD"/>
    <w:rsid w:val="009C7B07"/>
    <w:rsid w:val="009D0CAC"/>
    <w:rsid w:val="009D0D82"/>
    <w:rsid w:val="009D121A"/>
    <w:rsid w:val="009D1895"/>
    <w:rsid w:val="009D1948"/>
    <w:rsid w:val="009D5AE7"/>
    <w:rsid w:val="009D6246"/>
    <w:rsid w:val="009D6E97"/>
    <w:rsid w:val="009D7632"/>
    <w:rsid w:val="009D770C"/>
    <w:rsid w:val="009E160E"/>
    <w:rsid w:val="009E23F8"/>
    <w:rsid w:val="009E24DB"/>
    <w:rsid w:val="009E264B"/>
    <w:rsid w:val="009E26AE"/>
    <w:rsid w:val="009E4A09"/>
    <w:rsid w:val="009E5826"/>
    <w:rsid w:val="009E5F34"/>
    <w:rsid w:val="009E5F7D"/>
    <w:rsid w:val="009F08F6"/>
    <w:rsid w:val="009F33E2"/>
    <w:rsid w:val="009F4C58"/>
    <w:rsid w:val="009F691C"/>
    <w:rsid w:val="009F7616"/>
    <w:rsid w:val="009F7D73"/>
    <w:rsid w:val="00A023B1"/>
    <w:rsid w:val="00A02680"/>
    <w:rsid w:val="00A05476"/>
    <w:rsid w:val="00A05667"/>
    <w:rsid w:val="00A114A6"/>
    <w:rsid w:val="00A11FDC"/>
    <w:rsid w:val="00A12013"/>
    <w:rsid w:val="00A1248A"/>
    <w:rsid w:val="00A1378E"/>
    <w:rsid w:val="00A1418C"/>
    <w:rsid w:val="00A151E4"/>
    <w:rsid w:val="00A1584C"/>
    <w:rsid w:val="00A15859"/>
    <w:rsid w:val="00A169B3"/>
    <w:rsid w:val="00A17BAF"/>
    <w:rsid w:val="00A17E2E"/>
    <w:rsid w:val="00A222D1"/>
    <w:rsid w:val="00A24538"/>
    <w:rsid w:val="00A2538B"/>
    <w:rsid w:val="00A26C67"/>
    <w:rsid w:val="00A27DA5"/>
    <w:rsid w:val="00A30255"/>
    <w:rsid w:val="00A306FC"/>
    <w:rsid w:val="00A30AF3"/>
    <w:rsid w:val="00A3131D"/>
    <w:rsid w:val="00A31B6E"/>
    <w:rsid w:val="00A31DD9"/>
    <w:rsid w:val="00A3215C"/>
    <w:rsid w:val="00A32F1E"/>
    <w:rsid w:val="00A339A5"/>
    <w:rsid w:val="00A349F5"/>
    <w:rsid w:val="00A35A01"/>
    <w:rsid w:val="00A36BF9"/>
    <w:rsid w:val="00A37D46"/>
    <w:rsid w:val="00A40726"/>
    <w:rsid w:val="00A40CA4"/>
    <w:rsid w:val="00A4201D"/>
    <w:rsid w:val="00A42552"/>
    <w:rsid w:val="00A44394"/>
    <w:rsid w:val="00A46047"/>
    <w:rsid w:val="00A4697E"/>
    <w:rsid w:val="00A516A5"/>
    <w:rsid w:val="00A52ABD"/>
    <w:rsid w:val="00A533CF"/>
    <w:rsid w:val="00A53457"/>
    <w:rsid w:val="00A53926"/>
    <w:rsid w:val="00A62CA2"/>
    <w:rsid w:val="00A65F62"/>
    <w:rsid w:val="00A6686E"/>
    <w:rsid w:val="00A70E0F"/>
    <w:rsid w:val="00A71104"/>
    <w:rsid w:val="00A71446"/>
    <w:rsid w:val="00A7358A"/>
    <w:rsid w:val="00A75168"/>
    <w:rsid w:val="00A759C6"/>
    <w:rsid w:val="00A761A7"/>
    <w:rsid w:val="00A76A3D"/>
    <w:rsid w:val="00A76DD9"/>
    <w:rsid w:val="00A77A58"/>
    <w:rsid w:val="00A80910"/>
    <w:rsid w:val="00A80A6D"/>
    <w:rsid w:val="00A80E53"/>
    <w:rsid w:val="00A81955"/>
    <w:rsid w:val="00A81A99"/>
    <w:rsid w:val="00A82AD0"/>
    <w:rsid w:val="00A83C6A"/>
    <w:rsid w:val="00A8432D"/>
    <w:rsid w:val="00A845CB"/>
    <w:rsid w:val="00A86119"/>
    <w:rsid w:val="00A8673D"/>
    <w:rsid w:val="00A86DB0"/>
    <w:rsid w:val="00A86E95"/>
    <w:rsid w:val="00A90085"/>
    <w:rsid w:val="00A9029D"/>
    <w:rsid w:val="00A90418"/>
    <w:rsid w:val="00A91F09"/>
    <w:rsid w:val="00A91FEE"/>
    <w:rsid w:val="00A926BE"/>
    <w:rsid w:val="00A93B67"/>
    <w:rsid w:val="00A94187"/>
    <w:rsid w:val="00A9708F"/>
    <w:rsid w:val="00A97590"/>
    <w:rsid w:val="00A97E6C"/>
    <w:rsid w:val="00AA12EB"/>
    <w:rsid w:val="00AA310F"/>
    <w:rsid w:val="00AA6F1F"/>
    <w:rsid w:val="00AA717A"/>
    <w:rsid w:val="00AA7567"/>
    <w:rsid w:val="00AB0379"/>
    <w:rsid w:val="00AB0F3C"/>
    <w:rsid w:val="00AB0F87"/>
    <w:rsid w:val="00AB13A9"/>
    <w:rsid w:val="00AB22EB"/>
    <w:rsid w:val="00AB24E3"/>
    <w:rsid w:val="00AB2A14"/>
    <w:rsid w:val="00AB50BB"/>
    <w:rsid w:val="00AB75DA"/>
    <w:rsid w:val="00AB7A5A"/>
    <w:rsid w:val="00AB7E61"/>
    <w:rsid w:val="00AC0586"/>
    <w:rsid w:val="00AC1332"/>
    <w:rsid w:val="00AC1B6A"/>
    <w:rsid w:val="00AC1D97"/>
    <w:rsid w:val="00AC235B"/>
    <w:rsid w:val="00AC2C64"/>
    <w:rsid w:val="00AC3010"/>
    <w:rsid w:val="00AC33F5"/>
    <w:rsid w:val="00AC3669"/>
    <w:rsid w:val="00AC3F10"/>
    <w:rsid w:val="00AC40F6"/>
    <w:rsid w:val="00AC4400"/>
    <w:rsid w:val="00AC50FB"/>
    <w:rsid w:val="00AC5762"/>
    <w:rsid w:val="00AC6307"/>
    <w:rsid w:val="00AC6796"/>
    <w:rsid w:val="00AC67C7"/>
    <w:rsid w:val="00AC68C5"/>
    <w:rsid w:val="00AD0B75"/>
    <w:rsid w:val="00AD152B"/>
    <w:rsid w:val="00AD270B"/>
    <w:rsid w:val="00AD2DFE"/>
    <w:rsid w:val="00AD3BEB"/>
    <w:rsid w:val="00AD47C4"/>
    <w:rsid w:val="00AD4E7E"/>
    <w:rsid w:val="00AD5171"/>
    <w:rsid w:val="00AD5180"/>
    <w:rsid w:val="00AD57B3"/>
    <w:rsid w:val="00AD778D"/>
    <w:rsid w:val="00AE00ED"/>
    <w:rsid w:val="00AE0303"/>
    <w:rsid w:val="00AE0562"/>
    <w:rsid w:val="00AE0D75"/>
    <w:rsid w:val="00AE1314"/>
    <w:rsid w:val="00AE2A04"/>
    <w:rsid w:val="00AE42DA"/>
    <w:rsid w:val="00AE4D5F"/>
    <w:rsid w:val="00AE504C"/>
    <w:rsid w:val="00AE5841"/>
    <w:rsid w:val="00AE61BE"/>
    <w:rsid w:val="00AE6A99"/>
    <w:rsid w:val="00AE6BE9"/>
    <w:rsid w:val="00AE6CFC"/>
    <w:rsid w:val="00AE7DE9"/>
    <w:rsid w:val="00AF0021"/>
    <w:rsid w:val="00AF0158"/>
    <w:rsid w:val="00AF05EE"/>
    <w:rsid w:val="00AF2018"/>
    <w:rsid w:val="00AF3C70"/>
    <w:rsid w:val="00AF4571"/>
    <w:rsid w:val="00AF4B90"/>
    <w:rsid w:val="00AF5AB5"/>
    <w:rsid w:val="00B00BDE"/>
    <w:rsid w:val="00B01070"/>
    <w:rsid w:val="00B040BD"/>
    <w:rsid w:val="00B0545B"/>
    <w:rsid w:val="00B0574E"/>
    <w:rsid w:val="00B05CD6"/>
    <w:rsid w:val="00B0626F"/>
    <w:rsid w:val="00B079F6"/>
    <w:rsid w:val="00B10A8F"/>
    <w:rsid w:val="00B11146"/>
    <w:rsid w:val="00B13958"/>
    <w:rsid w:val="00B13FD8"/>
    <w:rsid w:val="00B14B53"/>
    <w:rsid w:val="00B14CDD"/>
    <w:rsid w:val="00B14DA6"/>
    <w:rsid w:val="00B16CF3"/>
    <w:rsid w:val="00B22F45"/>
    <w:rsid w:val="00B23339"/>
    <w:rsid w:val="00B23A47"/>
    <w:rsid w:val="00B26AE2"/>
    <w:rsid w:val="00B31E26"/>
    <w:rsid w:val="00B33B85"/>
    <w:rsid w:val="00B3460A"/>
    <w:rsid w:val="00B348EB"/>
    <w:rsid w:val="00B352CE"/>
    <w:rsid w:val="00B35EEA"/>
    <w:rsid w:val="00B37848"/>
    <w:rsid w:val="00B40862"/>
    <w:rsid w:val="00B40AA9"/>
    <w:rsid w:val="00B41C9D"/>
    <w:rsid w:val="00B433A5"/>
    <w:rsid w:val="00B445D1"/>
    <w:rsid w:val="00B47FBC"/>
    <w:rsid w:val="00B50042"/>
    <w:rsid w:val="00B50158"/>
    <w:rsid w:val="00B5053C"/>
    <w:rsid w:val="00B516F4"/>
    <w:rsid w:val="00B52750"/>
    <w:rsid w:val="00B53A13"/>
    <w:rsid w:val="00B54918"/>
    <w:rsid w:val="00B561E5"/>
    <w:rsid w:val="00B56E3D"/>
    <w:rsid w:val="00B577A3"/>
    <w:rsid w:val="00B57E0F"/>
    <w:rsid w:val="00B62543"/>
    <w:rsid w:val="00B65A93"/>
    <w:rsid w:val="00B71101"/>
    <w:rsid w:val="00B74E6F"/>
    <w:rsid w:val="00B75A80"/>
    <w:rsid w:val="00B77C27"/>
    <w:rsid w:val="00B77C88"/>
    <w:rsid w:val="00B77D41"/>
    <w:rsid w:val="00B8020B"/>
    <w:rsid w:val="00B80A26"/>
    <w:rsid w:val="00B81C82"/>
    <w:rsid w:val="00B82970"/>
    <w:rsid w:val="00B83DA3"/>
    <w:rsid w:val="00B83EEB"/>
    <w:rsid w:val="00B84E97"/>
    <w:rsid w:val="00B85C31"/>
    <w:rsid w:val="00B86135"/>
    <w:rsid w:val="00B862CB"/>
    <w:rsid w:val="00B875A5"/>
    <w:rsid w:val="00B900BD"/>
    <w:rsid w:val="00B91A4D"/>
    <w:rsid w:val="00B91CFA"/>
    <w:rsid w:val="00B953C5"/>
    <w:rsid w:val="00B95864"/>
    <w:rsid w:val="00B95C1D"/>
    <w:rsid w:val="00B95DE5"/>
    <w:rsid w:val="00B97821"/>
    <w:rsid w:val="00BA05B7"/>
    <w:rsid w:val="00BA1994"/>
    <w:rsid w:val="00BA27EE"/>
    <w:rsid w:val="00BA2B6D"/>
    <w:rsid w:val="00BA4120"/>
    <w:rsid w:val="00BB17E0"/>
    <w:rsid w:val="00BB38E9"/>
    <w:rsid w:val="00BB4347"/>
    <w:rsid w:val="00BB45E1"/>
    <w:rsid w:val="00BB5516"/>
    <w:rsid w:val="00BB5D22"/>
    <w:rsid w:val="00BB6538"/>
    <w:rsid w:val="00BB6A1A"/>
    <w:rsid w:val="00BB76F7"/>
    <w:rsid w:val="00BC0C76"/>
    <w:rsid w:val="00BC1004"/>
    <w:rsid w:val="00BC1135"/>
    <w:rsid w:val="00BC34CC"/>
    <w:rsid w:val="00BC3DC2"/>
    <w:rsid w:val="00BC41E1"/>
    <w:rsid w:val="00BC44F5"/>
    <w:rsid w:val="00BC6C97"/>
    <w:rsid w:val="00BC6F1A"/>
    <w:rsid w:val="00BD15F7"/>
    <w:rsid w:val="00BD16E8"/>
    <w:rsid w:val="00BD2603"/>
    <w:rsid w:val="00BD36F2"/>
    <w:rsid w:val="00BD3DFD"/>
    <w:rsid w:val="00BD488F"/>
    <w:rsid w:val="00BD4D42"/>
    <w:rsid w:val="00BD5095"/>
    <w:rsid w:val="00BD7E0F"/>
    <w:rsid w:val="00BE068E"/>
    <w:rsid w:val="00BE3B25"/>
    <w:rsid w:val="00BE3F54"/>
    <w:rsid w:val="00BF03BE"/>
    <w:rsid w:val="00BF0FD8"/>
    <w:rsid w:val="00BF29F5"/>
    <w:rsid w:val="00BF3399"/>
    <w:rsid w:val="00BF3540"/>
    <w:rsid w:val="00BF5E35"/>
    <w:rsid w:val="00BF7E5F"/>
    <w:rsid w:val="00C000F2"/>
    <w:rsid w:val="00C01823"/>
    <w:rsid w:val="00C0396C"/>
    <w:rsid w:val="00C03F12"/>
    <w:rsid w:val="00C04010"/>
    <w:rsid w:val="00C060D2"/>
    <w:rsid w:val="00C101FB"/>
    <w:rsid w:val="00C10737"/>
    <w:rsid w:val="00C10A74"/>
    <w:rsid w:val="00C10A9F"/>
    <w:rsid w:val="00C12FBC"/>
    <w:rsid w:val="00C132B8"/>
    <w:rsid w:val="00C144F5"/>
    <w:rsid w:val="00C1563C"/>
    <w:rsid w:val="00C16720"/>
    <w:rsid w:val="00C168F2"/>
    <w:rsid w:val="00C16A45"/>
    <w:rsid w:val="00C17DE6"/>
    <w:rsid w:val="00C20A9C"/>
    <w:rsid w:val="00C219C6"/>
    <w:rsid w:val="00C23416"/>
    <w:rsid w:val="00C246C5"/>
    <w:rsid w:val="00C24858"/>
    <w:rsid w:val="00C266C0"/>
    <w:rsid w:val="00C274B0"/>
    <w:rsid w:val="00C3082F"/>
    <w:rsid w:val="00C34AC8"/>
    <w:rsid w:val="00C34F12"/>
    <w:rsid w:val="00C35308"/>
    <w:rsid w:val="00C35999"/>
    <w:rsid w:val="00C35B16"/>
    <w:rsid w:val="00C3648A"/>
    <w:rsid w:val="00C410B4"/>
    <w:rsid w:val="00C42400"/>
    <w:rsid w:val="00C4647E"/>
    <w:rsid w:val="00C47B0A"/>
    <w:rsid w:val="00C50517"/>
    <w:rsid w:val="00C512AE"/>
    <w:rsid w:val="00C51C5D"/>
    <w:rsid w:val="00C5308C"/>
    <w:rsid w:val="00C53525"/>
    <w:rsid w:val="00C53545"/>
    <w:rsid w:val="00C60031"/>
    <w:rsid w:val="00C606E5"/>
    <w:rsid w:val="00C624FB"/>
    <w:rsid w:val="00C629BB"/>
    <w:rsid w:val="00C63DF3"/>
    <w:rsid w:val="00C65581"/>
    <w:rsid w:val="00C659CB"/>
    <w:rsid w:val="00C66341"/>
    <w:rsid w:val="00C6650C"/>
    <w:rsid w:val="00C66AD1"/>
    <w:rsid w:val="00C670FD"/>
    <w:rsid w:val="00C714D5"/>
    <w:rsid w:val="00C715CD"/>
    <w:rsid w:val="00C726F9"/>
    <w:rsid w:val="00C735AB"/>
    <w:rsid w:val="00C745E3"/>
    <w:rsid w:val="00C74A79"/>
    <w:rsid w:val="00C75014"/>
    <w:rsid w:val="00C75129"/>
    <w:rsid w:val="00C75C4D"/>
    <w:rsid w:val="00C8039A"/>
    <w:rsid w:val="00C831B9"/>
    <w:rsid w:val="00C846A8"/>
    <w:rsid w:val="00C8600E"/>
    <w:rsid w:val="00C866B4"/>
    <w:rsid w:val="00C86D36"/>
    <w:rsid w:val="00C86F68"/>
    <w:rsid w:val="00C86F92"/>
    <w:rsid w:val="00C87441"/>
    <w:rsid w:val="00C90B41"/>
    <w:rsid w:val="00C93710"/>
    <w:rsid w:val="00C95832"/>
    <w:rsid w:val="00C968D7"/>
    <w:rsid w:val="00CA2417"/>
    <w:rsid w:val="00CA29B4"/>
    <w:rsid w:val="00CA2E19"/>
    <w:rsid w:val="00CA368B"/>
    <w:rsid w:val="00CA475F"/>
    <w:rsid w:val="00CA7ABC"/>
    <w:rsid w:val="00CA7CDC"/>
    <w:rsid w:val="00CB174A"/>
    <w:rsid w:val="00CB205C"/>
    <w:rsid w:val="00CB2150"/>
    <w:rsid w:val="00CB23A9"/>
    <w:rsid w:val="00CB2831"/>
    <w:rsid w:val="00CB3706"/>
    <w:rsid w:val="00CB49F3"/>
    <w:rsid w:val="00CB7576"/>
    <w:rsid w:val="00CB7A3A"/>
    <w:rsid w:val="00CC11D1"/>
    <w:rsid w:val="00CC29EF"/>
    <w:rsid w:val="00CC2A67"/>
    <w:rsid w:val="00CC3C6E"/>
    <w:rsid w:val="00CC4D3E"/>
    <w:rsid w:val="00CC6224"/>
    <w:rsid w:val="00CD14D8"/>
    <w:rsid w:val="00CD3260"/>
    <w:rsid w:val="00CD3650"/>
    <w:rsid w:val="00CD4C5C"/>
    <w:rsid w:val="00CD52AB"/>
    <w:rsid w:val="00CD5E31"/>
    <w:rsid w:val="00CD5EA2"/>
    <w:rsid w:val="00CD69FF"/>
    <w:rsid w:val="00CE2B73"/>
    <w:rsid w:val="00CE346D"/>
    <w:rsid w:val="00CE3908"/>
    <w:rsid w:val="00CE3B17"/>
    <w:rsid w:val="00CE3B5E"/>
    <w:rsid w:val="00CE5BCA"/>
    <w:rsid w:val="00CE659B"/>
    <w:rsid w:val="00CE6F23"/>
    <w:rsid w:val="00CF1F2B"/>
    <w:rsid w:val="00CF2308"/>
    <w:rsid w:val="00CF239E"/>
    <w:rsid w:val="00CF2C5C"/>
    <w:rsid w:val="00CF3749"/>
    <w:rsid w:val="00CF380B"/>
    <w:rsid w:val="00CF4624"/>
    <w:rsid w:val="00CF5476"/>
    <w:rsid w:val="00CF62E5"/>
    <w:rsid w:val="00D00A28"/>
    <w:rsid w:val="00D01DA7"/>
    <w:rsid w:val="00D021D6"/>
    <w:rsid w:val="00D024BD"/>
    <w:rsid w:val="00D02914"/>
    <w:rsid w:val="00D0429E"/>
    <w:rsid w:val="00D04AFC"/>
    <w:rsid w:val="00D05CC9"/>
    <w:rsid w:val="00D06A90"/>
    <w:rsid w:val="00D072E3"/>
    <w:rsid w:val="00D07506"/>
    <w:rsid w:val="00D0787F"/>
    <w:rsid w:val="00D07E5B"/>
    <w:rsid w:val="00D115D8"/>
    <w:rsid w:val="00D11D89"/>
    <w:rsid w:val="00D129AD"/>
    <w:rsid w:val="00D13013"/>
    <w:rsid w:val="00D137B6"/>
    <w:rsid w:val="00D1401A"/>
    <w:rsid w:val="00D169D1"/>
    <w:rsid w:val="00D219FF"/>
    <w:rsid w:val="00D22267"/>
    <w:rsid w:val="00D22EB4"/>
    <w:rsid w:val="00D234E4"/>
    <w:rsid w:val="00D25668"/>
    <w:rsid w:val="00D2582C"/>
    <w:rsid w:val="00D25C81"/>
    <w:rsid w:val="00D2647A"/>
    <w:rsid w:val="00D30E0F"/>
    <w:rsid w:val="00D30E72"/>
    <w:rsid w:val="00D30FED"/>
    <w:rsid w:val="00D319B8"/>
    <w:rsid w:val="00D32609"/>
    <w:rsid w:val="00D34009"/>
    <w:rsid w:val="00D345F9"/>
    <w:rsid w:val="00D349D2"/>
    <w:rsid w:val="00D361BC"/>
    <w:rsid w:val="00D369B3"/>
    <w:rsid w:val="00D36C6D"/>
    <w:rsid w:val="00D41F79"/>
    <w:rsid w:val="00D42612"/>
    <w:rsid w:val="00D42F88"/>
    <w:rsid w:val="00D44ED7"/>
    <w:rsid w:val="00D45164"/>
    <w:rsid w:val="00D45554"/>
    <w:rsid w:val="00D472D4"/>
    <w:rsid w:val="00D508E9"/>
    <w:rsid w:val="00D544EB"/>
    <w:rsid w:val="00D5469F"/>
    <w:rsid w:val="00D54DFE"/>
    <w:rsid w:val="00D57853"/>
    <w:rsid w:val="00D57E90"/>
    <w:rsid w:val="00D63B47"/>
    <w:rsid w:val="00D63CF3"/>
    <w:rsid w:val="00D64A2E"/>
    <w:rsid w:val="00D66B2B"/>
    <w:rsid w:val="00D66B73"/>
    <w:rsid w:val="00D7141B"/>
    <w:rsid w:val="00D71B21"/>
    <w:rsid w:val="00D7376E"/>
    <w:rsid w:val="00D74FE4"/>
    <w:rsid w:val="00D75598"/>
    <w:rsid w:val="00D759FB"/>
    <w:rsid w:val="00D76001"/>
    <w:rsid w:val="00D76894"/>
    <w:rsid w:val="00D76CE1"/>
    <w:rsid w:val="00D77F57"/>
    <w:rsid w:val="00D77FEB"/>
    <w:rsid w:val="00D81169"/>
    <w:rsid w:val="00D8534C"/>
    <w:rsid w:val="00D85EAD"/>
    <w:rsid w:val="00D863B9"/>
    <w:rsid w:val="00D86F54"/>
    <w:rsid w:val="00D91C5F"/>
    <w:rsid w:val="00D91E75"/>
    <w:rsid w:val="00D92BD0"/>
    <w:rsid w:val="00D932A5"/>
    <w:rsid w:val="00D971B0"/>
    <w:rsid w:val="00DA296C"/>
    <w:rsid w:val="00DA4977"/>
    <w:rsid w:val="00DA5BEA"/>
    <w:rsid w:val="00DA6817"/>
    <w:rsid w:val="00DA6BDD"/>
    <w:rsid w:val="00DB0A64"/>
    <w:rsid w:val="00DB2428"/>
    <w:rsid w:val="00DB29C7"/>
    <w:rsid w:val="00DB4277"/>
    <w:rsid w:val="00DB5743"/>
    <w:rsid w:val="00DB60E3"/>
    <w:rsid w:val="00DB6688"/>
    <w:rsid w:val="00DB66ED"/>
    <w:rsid w:val="00DB683B"/>
    <w:rsid w:val="00DC19EC"/>
    <w:rsid w:val="00DC7049"/>
    <w:rsid w:val="00DC780D"/>
    <w:rsid w:val="00DC7A38"/>
    <w:rsid w:val="00DC7AE7"/>
    <w:rsid w:val="00DD0907"/>
    <w:rsid w:val="00DD2445"/>
    <w:rsid w:val="00DD457D"/>
    <w:rsid w:val="00DD56A5"/>
    <w:rsid w:val="00DD5B0A"/>
    <w:rsid w:val="00DD5BA5"/>
    <w:rsid w:val="00DD62CF"/>
    <w:rsid w:val="00DD782A"/>
    <w:rsid w:val="00DE149F"/>
    <w:rsid w:val="00DE2638"/>
    <w:rsid w:val="00DE3E1F"/>
    <w:rsid w:val="00DE7F08"/>
    <w:rsid w:val="00DF0423"/>
    <w:rsid w:val="00DF05DD"/>
    <w:rsid w:val="00DF4303"/>
    <w:rsid w:val="00DF5A33"/>
    <w:rsid w:val="00DF62BA"/>
    <w:rsid w:val="00DF6475"/>
    <w:rsid w:val="00DF64BA"/>
    <w:rsid w:val="00DF6914"/>
    <w:rsid w:val="00DF6B9C"/>
    <w:rsid w:val="00E0022A"/>
    <w:rsid w:val="00E012D7"/>
    <w:rsid w:val="00E01FEE"/>
    <w:rsid w:val="00E03FD6"/>
    <w:rsid w:val="00E04567"/>
    <w:rsid w:val="00E05174"/>
    <w:rsid w:val="00E0557A"/>
    <w:rsid w:val="00E05D4E"/>
    <w:rsid w:val="00E06277"/>
    <w:rsid w:val="00E06374"/>
    <w:rsid w:val="00E065D3"/>
    <w:rsid w:val="00E078C6"/>
    <w:rsid w:val="00E07D5A"/>
    <w:rsid w:val="00E10123"/>
    <w:rsid w:val="00E10853"/>
    <w:rsid w:val="00E10E6A"/>
    <w:rsid w:val="00E110B9"/>
    <w:rsid w:val="00E111D8"/>
    <w:rsid w:val="00E11E7C"/>
    <w:rsid w:val="00E13B4A"/>
    <w:rsid w:val="00E14425"/>
    <w:rsid w:val="00E14C95"/>
    <w:rsid w:val="00E15421"/>
    <w:rsid w:val="00E16A90"/>
    <w:rsid w:val="00E16D06"/>
    <w:rsid w:val="00E17BC0"/>
    <w:rsid w:val="00E20B34"/>
    <w:rsid w:val="00E21DC2"/>
    <w:rsid w:val="00E21E96"/>
    <w:rsid w:val="00E228D4"/>
    <w:rsid w:val="00E22A6C"/>
    <w:rsid w:val="00E22D90"/>
    <w:rsid w:val="00E235AC"/>
    <w:rsid w:val="00E238FC"/>
    <w:rsid w:val="00E240F5"/>
    <w:rsid w:val="00E24AB7"/>
    <w:rsid w:val="00E26A8A"/>
    <w:rsid w:val="00E2743A"/>
    <w:rsid w:val="00E27FFB"/>
    <w:rsid w:val="00E322C8"/>
    <w:rsid w:val="00E335EE"/>
    <w:rsid w:val="00E40B2F"/>
    <w:rsid w:val="00E4116B"/>
    <w:rsid w:val="00E41DA8"/>
    <w:rsid w:val="00E422E6"/>
    <w:rsid w:val="00E43A90"/>
    <w:rsid w:val="00E44554"/>
    <w:rsid w:val="00E4535F"/>
    <w:rsid w:val="00E50809"/>
    <w:rsid w:val="00E52466"/>
    <w:rsid w:val="00E52C26"/>
    <w:rsid w:val="00E54D32"/>
    <w:rsid w:val="00E551C5"/>
    <w:rsid w:val="00E565EE"/>
    <w:rsid w:val="00E61048"/>
    <w:rsid w:val="00E61DCD"/>
    <w:rsid w:val="00E629D1"/>
    <w:rsid w:val="00E62BF5"/>
    <w:rsid w:val="00E652DF"/>
    <w:rsid w:val="00E65658"/>
    <w:rsid w:val="00E660BD"/>
    <w:rsid w:val="00E66DAF"/>
    <w:rsid w:val="00E705EA"/>
    <w:rsid w:val="00E7203D"/>
    <w:rsid w:val="00E74A2A"/>
    <w:rsid w:val="00E75505"/>
    <w:rsid w:val="00E757F5"/>
    <w:rsid w:val="00E7588B"/>
    <w:rsid w:val="00E807C8"/>
    <w:rsid w:val="00E81436"/>
    <w:rsid w:val="00E81BA9"/>
    <w:rsid w:val="00E857B6"/>
    <w:rsid w:val="00E86028"/>
    <w:rsid w:val="00E91D8A"/>
    <w:rsid w:val="00E9222D"/>
    <w:rsid w:val="00E94CF8"/>
    <w:rsid w:val="00E971BE"/>
    <w:rsid w:val="00E97273"/>
    <w:rsid w:val="00EA2075"/>
    <w:rsid w:val="00EA302D"/>
    <w:rsid w:val="00EA313A"/>
    <w:rsid w:val="00EA3E84"/>
    <w:rsid w:val="00EA4244"/>
    <w:rsid w:val="00EA640C"/>
    <w:rsid w:val="00EA7A26"/>
    <w:rsid w:val="00EB08A4"/>
    <w:rsid w:val="00EB093F"/>
    <w:rsid w:val="00EB386B"/>
    <w:rsid w:val="00EB5FF4"/>
    <w:rsid w:val="00EC224B"/>
    <w:rsid w:val="00EC33AA"/>
    <w:rsid w:val="00EC4070"/>
    <w:rsid w:val="00EC4C4A"/>
    <w:rsid w:val="00EC51F3"/>
    <w:rsid w:val="00EC605C"/>
    <w:rsid w:val="00EC68D3"/>
    <w:rsid w:val="00ED005C"/>
    <w:rsid w:val="00ED02BA"/>
    <w:rsid w:val="00ED0C8C"/>
    <w:rsid w:val="00ED17D0"/>
    <w:rsid w:val="00ED1ED1"/>
    <w:rsid w:val="00ED3418"/>
    <w:rsid w:val="00ED35F2"/>
    <w:rsid w:val="00ED3C15"/>
    <w:rsid w:val="00ED5BE3"/>
    <w:rsid w:val="00ED686B"/>
    <w:rsid w:val="00ED7ABF"/>
    <w:rsid w:val="00EE02A1"/>
    <w:rsid w:val="00EE0B7A"/>
    <w:rsid w:val="00EE10CB"/>
    <w:rsid w:val="00EE122B"/>
    <w:rsid w:val="00EE19BF"/>
    <w:rsid w:val="00EE44FF"/>
    <w:rsid w:val="00EF02D6"/>
    <w:rsid w:val="00EF4A76"/>
    <w:rsid w:val="00EF4B7E"/>
    <w:rsid w:val="00EF54DD"/>
    <w:rsid w:val="00EF5E50"/>
    <w:rsid w:val="00EF7375"/>
    <w:rsid w:val="00F014EB"/>
    <w:rsid w:val="00F01862"/>
    <w:rsid w:val="00F01B92"/>
    <w:rsid w:val="00F043EA"/>
    <w:rsid w:val="00F04762"/>
    <w:rsid w:val="00F04940"/>
    <w:rsid w:val="00F04B98"/>
    <w:rsid w:val="00F05035"/>
    <w:rsid w:val="00F05B0F"/>
    <w:rsid w:val="00F06F36"/>
    <w:rsid w:val="00F121E8"/>
    <w:rsid w:val="00F12AE1"/>
    <w:rsid w:val="00F12E1D"/>
    <w:rsid w:val="00F13230"/>
    <w:rsid w:val="00F13E85"/>
    <w:rsid w:val="00F140AC"/>
    <w:rsid w:val="00F15F36"/>
    <w:rsid w:val="00F16DBA"/>
    <w:rsid w:val="00F1701D"/>
    <w:rsid w:val="00F20078"/>
    <w:rsid w:val="00F2128B"/>
    <w:rsid w:val="00F219D5"/>
    <w:rsid w:val="00F22178"/>
    <w:rsid w:val="00F22B57"/>
    <w:rsid w:val="00F23D65"/>
    <w:rsid w:val="00F26C87"/>
    <w:rsid w:val="00F27DDA"/>
    <w:rsid w:val="00F27E05"/>
    <w:rsid w:val="00F27E4B"/>
    <w:rsid w:val="00F300A8"/>
    <w:rsid w:val="00F31912"/>
    <w:rsid w:val="00F32024"/>
    <w:rsid w:val="00F3277B"/>
    <w:rsid w:val="00F331C7"/>
    <w:rsid w:val="00F349D1"/>
    <w:rsid w:val="00F3619B"/>
    <w:rsid w:val="00F374C7"/>
    <w:rsid w:val="00F42210"/>
    <w:rsid w:val="00F42341"/>
    <w:rsid w:val="00F443D7"/>
    <w:rsid w:val="00F46C91"/>
    <w:rsid w:val="00F473B3"/>
    <w:rsid w:val="00F475C4"/>
    <w:rsid w:val="00F47756"/>
    <w:rsid w:val="00F47DA7"/>
    <w:rsid w:val="00F47DED"/>
    <w:rsid w:val="00F506C9"/>
    <w:rsid w:val="00F52108"/>
    <w:rsid w:val="00F52C0E"/>
    <w:rsid w:val="00F52F80"/>
    <w:rsid w:val="00F55602"/>
    <w:rsid w:val="00F55994"/>
    <w:rsid w:val="00F56033"/>
    <w:rsid w:val="00F5626F"/>
    <w:rsid w:val="00F567C6"/>
    <w:rsid w:val="00F606B7"/>
    <w:rsid w:val="00F60DFD"/>
    <w:rsid w:val="00F62215"/>
    <w:rsid w:val="00F62898"/>
    <w:rsid w:val="00F62A83"/>
    <w:rsid w:val="00F63CE1"/>
    <w:rsid w:val="00F67987"/>
    <w:rsid w:val="00F67C24"/>
    <w:rsid w:val="00F70308"/>
    <w:rsid w:val="00F70A2A"/>
    <w:rsid w:val="00F70E95"/>
    <w:rsid w:val="00F71CB7"/>
    <w:rsid w:val="00F72A36"/>
    <w:rsid w:val="00F75F58"/>
    <w:rsid w:val="00F763D6"/>
    <w:rsid w:val="00F76EB8"/>
    <w:rsid w:val="00F76F92"/>
    <w:rsid w:val="00F77FDC"/>
    <w:rsid w:val="00F810E7"/>
    <w:rsid w:val="00F82D70"/>
    <w:rsid w:val="00F848EE"/>
    <w:rsid w:val="00F85BBF"/>
    <w:rsid w:val="00F86B1F"/>
    <w:rsid w:val="00F86B6F"/>
    <w:rsid w:val="00F905D8"/>
    <w:rsid w:val="00F91382"/>
    <w:rsid w:val="00F91457"/>
    <w:rsid w:val="00F914C8"/>
    <w:rsid w:val="00F91566"/>
    <w:rsid w:val="00F92224"/>
    <w:rsid w:val="00F92CB2"/>
    <w:rsid w:val="00F956A4"/>
    <w:rsid w:val="00F966E5"/>
    <w:rsid w:val="00FA05A8"/>
    <w:rsid w:val="00FA06C9"/>
    <w:rsid w:val="00FA2DBB"/>
    <w:rsid w:val="00FA32D1"/>
    <w:rsid w:val="00FA429B"/>
    <w:rsid w:val="00FA640E"/>
    <w:rsid w:val="00FA749A"/>
    <w:rsid w:val="00FA7696"/>
    <w:rsid w:val="00FA7883"/>
    <w:rsid w:val="00FB1615"/>
    <w:rsid w:val="00FB23ED"/>
    <w:rsid w:val="00FB2F78"/>
    <w:rsid w:val="00FB3B8A"/>
    <w:rsid w:val="00FB5074"/>
    <w:rsid w:val="00FB5C6A"/>
    <w:rsid w:val="00FB6A8F"/>
    <w:rsid w:val="00FB72F2"/>
    <w:rsid w:val="00FB7BDF"/>
    <w:rsid w:val="00FC0ACD"/>
    <w:rsid w:val="00FC0E2A"/>
    <w:rsid w:val="00FC0E59"/>
    <w:rsid w:val="00FC1700"/>
    <w:rsid w:val="00FC239F"/>
    <w:rsid w:val="00FC24FF"/>
    <w:rsid w:val="00FC26C7"/>
    <w:rsid w:val="00FC27E6"/>
    <w:rsid w:val="00FC430A"/>
    <w:rsid w:val="00FC44F0"/>
    <w:rsid w:val="00FC53AC"/>
    <w:rsid w:val="00FC682A"/>
    <w:rsid w:val="00FC6984"/>
    <w:rsid w:val="00FC761C"/>
    <w:rsid w:val="00FD08A6"/>
    <w:rsid w:val="00FD35C7"/>
    <w:rsid w:val="00FD3708"/>
    <w:rsid w:val="00FD5867"/>
    <w:rsid w:val="00FD5ADC"/>
    <w:rsid w:val="00FD66E8"/>
    <w:rsid w:val="00FE1066"/>
    <w:rsid w:val="00FE2252"/>
    <w:rsid w:val="00FE2413"/>
    <w:rsid w:val="00FE2AA5"/>
    <w:rsid w:val="00FE2F31"/>
    <w:rsid w:val="00FE3C22"/>
    <w:rsid w:val="00FE483C"/>
    <w:rsid w:val="00FE7030"/>
    <w:rsid w:val="00FE7068"/>
    <w:rsid w:val="00FE760B"/>
    <w:rsid w:val="00FF185C"/>
    <w:rsid w:val="00FF2483"/>
    <w:rsid w:val="00FF3595"/>
    <w:rsid w:val="00FF38A3"/>
    <w:rsid w:val="00FF4B76"/>
    <w:rsid w:val="00FF6B2D"/>
    <w:rsid w:val="00FF749E"/>
    <w:rsid w:val="00FF7DD7"/>
    <w:rsid w:val="00FF7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table of figures" w:uiPriority="99"/>
    <w:lsdException w:name="footnote reference" w:uiPriority="99"/>
    <w:lsdException w:name="Title" w:uiPriority="10"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2898"/>
    <w:rPr>
      <w:rFonts w:ascii="Arial" w:hAnsi="Arial"/>
      <w:sz w:val="22"/>
      <w:szCs w:val="24"/>
    </w:rPr>
  </w:style>
  <w:style w:type="paragraph" w:styleId="Heading1">
    <w:name w:val="heading 1"/>
    <w:basedOn w:val="Normal"/>
    <w:next w:val="Normal"/>
    <w:link w:val="Heading1Char"/>
    <w:qFormat/>
    <w:rsid w:val="00E66DAF"/>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66DAF"/>
    <w:pPr>
      <w:keepNext/>
      <w:spacing w:before="240" w:after="60"/>
      <w:outlineLvl w:val="1"/>
    </w:pPr>
    <w:rPr>
      <w:rFonts w:cs="Arial"/>
      <w:b/>
      <w:bCs/>
      <w:i/>
      <w:iCs/>
      <w:sz w:val="28"/>
      <w:szCs w:val="28"/>
    </w:rPr>
  </w:style>
  <w:style w:type="paragraph" w:styleId="Heading3">
    <w:name w:val="heading 3"/>
    <w:basedOn w:val="Normal"/>
    <w:next w:val="Normal"/>
    <w:qFormat/>
    <w:rsid w:val="00E66DAF"/>
    <w:pPr>
      <w:keepNext/>
      <w:spacing w:before="240" w:after="60"/>
      <w:outlineLvl w:val="2"/>
    </w:pPr>
    <w:rPr>
      <w:rFonts w:cs="Arial"/>
      <w:b/>
      <w:bCs/>
      <w:sz w:val="26"/>
      <w:szCs w:val="26"/>
    </w:rPr>
  </w:style>
  <w:style w:type="paragraph" w:styleId="Heading4">
    <w:name w:val="heading 4"/>
    <w:basedOn w:val="Normal"/>
    <w:next w:val="Normal"/>
    <w:qFormat/>
    <w:rsid w:val="00FC239F"/>
    <w:pPr>
      <w:keepNext/>
      <w:numPr>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692464"/>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pectionManual">
    <w:name w:val="Inspection Manual"/>
    <w:basedOn w:val="Normal"/>
    <w:link w:val="InspectionManualChar"/>
    <w:rsid w:val="009B0408"/>
    <w:pPr>
      <w:ind w:firstLine="720"/>
      <w:jc w:val="center"/>
    </w:pPr>
    <w:rPr>
      <w:b/>
      <w:sz w:val="38"/>
    </w:rPr>
  </w:style>
  <w:style w:type="character" w:customStyle="1" w:styleId="InspectionManualChar">
    <w:name w:val="Inspection Manual Char"/>
    <w:basedOn w:val="DefaultParagraphFont"/>
    <w:link w:val="InspectionManual"/>
    <w:rsid w:val="009B0408"/>
    <w:rPr>
      <w:rFonts w:ascii="Arial" w:hAnsi="Arial"/>
      <w:b/>
      <w:sz w:val="38"/>
      <w:szCs w:val="24"/>
      <w:lang w:val="en-US" w:eastAsia="en-US" w:bidi="ar-SA"/>
    </w:rPr>
  </w:style>
  <w:style w:type="paragraph" w:customStyle="1" w:styleId="OrgCode">
    <w:name w:val="Org Code"/>
    <w:basedOn w:val="Normal"/>
    <w:link w:val="OrgCodeChar"/>
    <w:rsid w:val="00BF0FD8"/>
    <w:pPr>
      <w:ind w:left="2160"/>
    </w:pPr>
    <w:rPr>
      <w:sz w:val="20"/>
      <w:szCs w:val="20"/>
    </w:rPr>
  </w:style>
  <w:style w:type="character" w:customStyle="1" w:styleId="OrgCodeChar">
    <w:name w:val="Org Code Char"/>
    <w:basedOn w:val="DefaultParagraphFont"/>
    <w:link w:val="OrgCode"/>
    <w:rsid w:val="00BF0FD8"/>
    <w:rPr>
      <w:rFonts w:ascii="Arial" w:hAnsi="Arial"/>
      <w:lang w:val="en-US" w:eastAsia="en-US" w:bidi="ar-SA"/>
    </w:rPr>
  </w:style>
  <w:style w:type="paragraph" w:styleId="BlockText">
    <w:name w:val="Block Text"/>
    <w:basedOn w:val="Normal"/>
    <w:rsid w:val="009B0408"/>
    <w:pPr>
      <w:spacing w:after="120"/>
      <w:ind w:left="1440" w:right="1440"/>
    </w:pPr>
  </w:style>
  <w:style w:type="paragraph" w:customStyle="1" w:styleId="Style1">
    <w:name w:val="Style1"/>
    <w:basedOn w:val="InspectionManual"/>
    <w:autoRedefine/>
    <w:rsid w:val="009B0408"/>
    <w:pPr>
      <w:ind w:left="720"/>
    </w:pPr>
  </w:style>
  <w:style w:type="paragraph" w:customStyle="1" w:styleId="ManualDocumentTitle">
    <w:name w:val="Manual Document Title"/>
    <w:basedOn w:val="Normal"/>
    <w:rsid w:val="00BF0FD8"/>
    <w:pPr>
      <w:jc w:val="center"/>
    </w:pPr>
    <w:rPr>
      <w:sz w:val="24"/>
    </w:rPr>
  </w:style>
  <w:style w:type="paragraph" w:customStyle="1" w:styleId="Lettered">
    <w:name w:val="Lettered"/>
    <w:basedOn w:val="Normal"/>
    <w:rsid w:val="008103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rFonts w:cs="Arial"/>
      <w:sz w:val="24"/>
    </w:rPr>
  </w:style>
  <w:style w:type="paragraph" w:customStyle="1" w:styleId="Numbered">
    <w:name w:val="Numbered"/>
    <w:basedOn w:val="Normal"/>
    <w:rsid w:val="00545B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pPr>
    <w:rPr>
      <w:rFonts w:cs="Arial"/>
      <w:sz w:val="24"/>
    </w:rPr>
  </w:style>
  <w:style w:type="character" w:customStyle="1" w:styleId="Header01Char">
    <w:name w:val="Header 01 Char"/>
    <w:basedOn w:val="DefaultParagraphFont"/>
    <w:link w:val="Header01"/>
    <w:rsid w:val="002B60C1"/>
    <w:rPr>
      <w:rFonts w:ascii="Arial" w:hAnsi="Arial" w:cs="Arial"/>
      <w:sz w:val="24"/>
      <w:szCs w:val="24"/>
      <w:lang w:val="en-US" w:eastAsia="en-US" w:bidi="ar-SA"/>
    </w:rPr>
  </w:style>
  <w:style w:type="paragraph" w:styleId="Footer">
    <w:name w:val="footer"/>
    <w:basedOn w:val="Normal"/>
    <w:link w:val="FooterChar"/>
    <w:uiPriority w:val="99"/>
    <w:rsid w:val="000E542E"/>
    <w:pPr>
      <w:tabs>
        <w:tab w:val="center" w:pos="4320"/>
        <w:tab w:val="right" w:pos="8640"/>
      </w:tabs>
    </w:pPr>
  </w:style>
  <w:style w:type="paragraph" w:customStyle="1" w:styleId="Header01">
    <w:name w:val="Header 01"/>
    <w:basedOn w:val="Normal"/>
    <w:link w:val="Header01Char"/>
    <w:rsid w:val="00E66DAF"/>
    <w:pPr>
      <w:tabs>
        <w:tab w:val="left" w:pos="274"/>
        <w:tab w:val="left" w:pos="806"/>
        <w:tab w:val="left" w:pos="1440"/>
        <w:tab w:val="left" w:pos="2074"/>
        <w:tab w:val="left" w:pos="2707"/>
      </w:tabs>
      <w:outlineLvl w:val="0"/>
    </w:pPr>
    <w:rPr>
      <w:rFonts w:cs="Arial"/>
      <w:sz w:val="24"/>
    </w:rPr>
  </w:style>
  <w:style w:type="paragraph" w:customStyle="1" w:styleId="Header02">
    <w:name w:val="Header 02"/>
    <w:basedOn w:val="Normal"/>
    <w:link w:val="Header02Char"/>
    <w:rsid w:val="006F7820"/>
    <w:pPr>
      <w:tabs>
        <w:tab w:val="left" w:pos="274"/>
        <w:tab w:val="left" w:pos="806"/>
        <w:tab w:val="left" w:pos="1440"/>
        <w:tab w:val="left" w:pos="2074"/>
        <w:tab w:val="left" w:pos="2707"/>
      </w:tabs>
      <w:outlineLvl w:val="1"/>
    </w:pPr>
    <w:rPr>
      <w:rFonts w:cs="Arial"/>
      <w:sz w:val="24"/>
      <w:u w:val="single"/>
    </w:rPr>
  </w:style>
  <w:style w:type="paragraph" w:styleId="TOC3">
    <w:name w:val="toc 3"/>
    <w:basedOn w:val="Normal"/>
    <w:next w:val="Normal"/>
    <w:autoRedefine/>
    <w:uiPriority w:val="39"/>
    <w:rsid w:val="00FC53AC"/>
    <w:pPr>
      <w:ind w:left="440"/>
    </w:pPr>
    <w:rPr>
      <w:i/>
      <w:iCs/>
      <w:sz w:val="24"/>
      <w:szCs w:val="20"/>
    </w:rPr>
  </w:style>
  <w:style w:type="paragraph" w:styleId="TOC1">
    <w:name w:val="toc 1"/>
    <w:basedOn w:val="Normal"/>
    <w:next w:val="Normal"/>
    <w:autoRedefine/>
    <w:uiPriority w:val="39"/>
    <w:rsid w:val="00AC235B"/>
    <w:pPr>
      <w:tabs>
        <w:tab w:val="left" w:pos="1094"/>
        <w:tab w:val="right" w:leader="dot" w:pos="9350"/>
      </w:tabs>
    </w:pPr>
    <w:rPr>
      <w:bCs/>
      <w:szCs w:val="22"/>
    </w:rPr>
  </w:style>
  <w:style w:type="character" w:customStyle="1" w:styleId="Header02Char">
    <w:name w:val="Header 02 Char"/>
    <w:basedOn w:val="DefaultParagraphFont"/>
    <w:link w:val="Header02"/>
    <w:rsid w:val="006F7820"/>
    <w:rPr>
      <w:rFonts w:ascii="Arial" w:hAnsi="Arial" w:cs="Arial"/>
      <w:sz w:val="24"/>
      <w:szCs w:val="24"/>
      <w:u w:val="single"/>
      <w:lang w:val="en-US" w:eastAsia="en-US" w:bidi="ar-SA"/>
    </w:rPr>
  </w:style>
  <w:style w:type="paragraph" w:styleId="TOC2">
    <w:name w:val="toc 2"/>
    <w:basedOn w:val="Normal"/>
    <w:next w:val="Normal"/>
    <w:autoRedefine/>
    <w:uiPriority w:val="39"/>
    <w:rsid w:val="00AC235B"/>
    <w:pPr>
      <w:tabs>
        <w:tab w:val="left" w:pos="1100"/>
        <w:tab w:val="right" w:leader="dot" w:pos="9350"/>
      </w:tabs>
      <w:ind w:left="216"/>
    </w:pPr>
    <w:rPr>
      <w:sz w:val="24"/>
      <w:szCs w:val="20"/>
    </w:rPr>
  </w:style>
  <w:style w:type="paragraph" w:styleId="TOC4">
    <w:name w:val="toc 4"/>
    <w:basedOn w:val="Normal"/>
    <w:next w:val="Normal"/>
    <w:autoRedefine/>
    <w:uiPriority w:val="39"/>
    <w:rsid w:val="00FC53AC"/>
    <w:pPr>
      <w:ind w:left="660"/>
    </w:pPr>
    <w:rPr>
      <w:sz w:val="24"/>
      <w:szCs w:val="18"/>
    </w:rPr>
  </w:style>
  <w:style w:type="paragraph" w:styleId="TOC5">
    <w:name w:val="toc 5"/>
    <w:basedOn w:val="Normal"/>
    <w:next w:val="Normal"/>
    <w:autoRedefine/>
    <w:uiPriority w:val="39"/>
    <w:rsid w:val="006F7820"/>
    <w:pPr>
      <w:ind w:left="880"/>
    </w:pPr>
    <w:rPr>
      <w:rFonts w:ascii="Times New Roman" w:hAnsi="Times New Roman"/>
      <w:sz w:val="18"/>
      <w:szCs w:val="18"/>
    </w:rPr>
  </w:style>
  <w:style w:type="paragraph" w:styleId="TOC6">
    <w:name w:val="toc 6"/>
    <w:basedOn w:val="Normal"/>
    <w:next w:val="Normal"/>
    <w:autoRedefine/>
    <w:uiPriority w:val="39"/>
    <w:rsid w:val="006F7820"/>
    <w:pPr>
      <w:ind w:left="1100"/>
    </w:pPr>
    <w:rPr>
      <w:rFonts w:ascii="Times New Roman" w:hAnsi="Times New Roman"/>
      <w:sz w:val="18"/>
      <w:szCs w:val="18"/>
    </w:rPr>
  </w:style>
  <w:style w:type="paragraph" w:styleId="TOC7">
    <w:name w:val="toc 7"/>
    <w:basedOn w:val="Normal"/>
    <w:next w:val="Normal"/>
    <w:autoRedefine/>
    <w:uiPriority w:val="39"/>
    <w:rsid w:val="006F7820"/>
    <w:pPr>
      <w:ind w:left="1320"/>
    </w:pPr>
    <w:rPr>
      <w:rFonts w:ascii="Times New Roman" w:hAnsi="Times New Roman"/>
      <w:sz w:val="18"/>
      <w:szCs w:val="18"/>
    </w:rPr>
  </w:style>
  <w:style w:type="paragraph" w:styleId="TOC8">
    <w:name w:val="toc 8"/>
    <w:basedOn w:val="Normal"/>
    <w:next w:val="Normal"/>
    <w:autoRedefine/>
    <w:uiPriority w:val="39"/>
    <w:rsid w:val="006F7820"/>
    <w:pPr>
      <w:ind w:left="1540"/>
    </w:pPr>
    <w:rPr>
      <w:rFonts w:ascii="Times New Roman" w:hAnsi="Times New Roman"/>
      <w:sz w:val="18"/>
      <w:szCs w:val="18"/>
    </w:rPr>
  </w:style>
  <w:style w:type="paragraph" w:styleId="TOC9">
    <w:name w:val="toc 9"/>
    <w:basedOn w:val="Normal"/>
    <w:next w:val="Normal"/>
    <w:autoRedefine/>
    <w:uiPriority w:val="39"/>
    <w:rsid w:val="006F7820"/>
    <w:pPr>
      <w:ind w:left="1760"/>
    </w:pPr>
    <w:rPr>
      <w:rFonts w:ascii="Times New Roman" w:hAnsi="Times New Roman"/>
      <w:sz w:val="18"/>
      <w:szCs w:val="18"/>
    </w:rPr>
  </w:style>
  <w:style w:type="character" w:styleId="PageNumber">
    <w:name w:val="page number"/>
    <w:basedOn w:val="DefaultParagraphFont"/>
    <w:rsid w:val="000E542E"/>
  </w:style>
  <w:style w:type="character" w:styleId="Hyperlink">
    <w:name w:val="Hyperlink"/>
    <w:basedOn w:val="DefaultParagraphFont"/>
    <w:uiPriority w:val="99"/>
    <w:rsid w:val="000E542E"/>
    <w:rPr>
      <w:color w:val="0000FF"/>
      <w:u w:val="single"/>
    </w:rPr>
  </w:style>
  <w:style w:type="paragraph" w:customStyle="1" w:styleId="AppendixTitle">
    <w:name w:val="Appendix Title"/>
    <w:basedOn w:val="Normal"/>
    <w:rsid w:val="00620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pPr>
    <w:rPr>
      <w:sz w:val="24"/>
      <w:lang w:val="en-CA"/>
    </w:rPr>
  </w:style>
  <w:style w:type="paragraph" w:styleId="Header">
    <w:name w:val="header"/>
    <w:basedOn w:val="Normal"/>
    <w:link w:val="HeaderChar"/>
    <w:uiPriority w:val="99"/>
    <w:rsid w:val="005E411C"/>
    <w:pPr>
      <w:tabs>
        <w:tab w:val="center" w:pos="4320"/>
        <w:tab w:val="right" w:pos="8640"/>
      </w:tabs>
    </w:pPr>
  </w:style>
  <w:style w:type="character" w:styleId="FollowedHyperlink">
    <w:name w:val="FollowedHyperlink"/>
    <w:basedOn w:val="DefaultParagraphFont"/>
    <w:rsid w:val="00FE483C"/>
    <w:rPr>
      <w:color w:val="800080"/>
      <w:u w:val="single"/>
    </w:rPr>
  </w:style>
  <w:style w:type="paragraph" w:styleId="Caption">
    <w:name w:val="caption"/>
    <w:basedOn w:val="Normal"/>
    <w:next w:val="Normal"/>
    <w:qFormat/>
    <w:rsid w:val="00D45164"/>
    <w:rPr>
      <w:b/>
      <w:bCs/>
      <w:sz w:val="20"/>
      <w:szCs w:val="20"/>
    </w:rPr>
  </w:style>
  <w:style w:type="paragraph" w:styleId="TableofFigures">
    <w:name w:val="table of figures"/>
    <w:basedOn w:val="Normal"/>
    <w:next w:val="Normal"/>
    <w:autoRedefine/>
    <w:uiPriority w:val="99"/>
    <w:rsid w:val="00800025"/>
    <w:rPr>
      <w:sz w:val="24"/>
    </w:rPr>
  </w:style>
  <w:style w:type="character" w:styleId="LineNumber">
    <w:name w:val="line number"/>
    <w:basedOn w:val="DefaultParagraphFont"/>
    <w:rsid w:val="00C246C5"/>
  </w:style>
  <w:style w:type="character" w:customStyle="1" w:styleId="Heading2Char">
    <w:name w:val="Heading 2 Char"/>
    <w:basedOn w:val="DefaultParagraphFont"/>
    <w:link w:val="Heading2"/>
    <w:rsid w:val="00692464"/>
    <w:rPr>
      <w:rFonts w:ascii="Arial" w:hAnsi="Arial" w:cs="Arial"/>
      <w:b/>
      <w:bCs/>
      <w:i/>
      <w:iCs/>
      <w:sz w:val="28"/>
      <w:szCs w:val="28"/>
      <w:lang w:val="en-US" w:eastAsia="en-US" w:bidi="ar-SA"/>
    </w:rPr>
  </w:style>
  <w:style w:type="character" w:customStyle="1" w:styleId="Heading5Char">
    <w:name w:val="Heading 5 Char"/>
    <w:basedOn w:val="DefaultParagraphFont"/>
    <w:link w:val="Heading5"/>
    <w:rsid w:val="00692464"/>
    <w:rPr>
      <w:rFonts w:ascii="Arial" w:hAnsi="Arial"/>
      <w:b/>
      <w:bCs/>
      <w:i/>
      <w:iCs/>
      <w:sz w:val="26"/>
      <w:szCs w:val="26"/>
      <w:lang w:val="en-US" w:eastAsia="en-US" w:bidi="ar-SA"/>
    </w:rPr>
  </w:style>
  <w:style w:type="paragraph" w:styleId="BodyText">
    <w:name w:val="Body Text"/>
    <w:basedOn w:val="Normal"/>
    <w:link w:val="BodyTextChar"/>
    <w:rsid w:val="00ED5BE3"/>
    <w:pPr>
      <w:spacing w:after="120"/>
    </w:pPr>
  </w:style>
  <w:style w:type="character" w:customStyle="1" w:styleId="BodyTextChar">
    <w:name w:val="Body Text Char"/>
    <w:basedOn w:val="DefaultParagraphFont"/>
    <w:link w:val="BodyText"/>
    <w:rsid w:val="00ED5BE3"/>
    <w:rPr>
      <w:rFonts w:ascii="Arial" w:hAnsi="Arial"/>
      <w:sz w:val="22"/>
      <w:szCs w:val="24"/>
      <w:lang w:val="en-US" w:eastAsia="en-US" w:bidi="ar-SA"/>
    </w:rPr>
  </w:style>
  <w:style w:type="paragraph" w:styleId="BalloonText">
    <w:name w:val="Balloon Text"/>
    <w:basedOn w:val="Normal"/>
    <w:semiHidden/>
    <w:rsid w:val="00221B72"/>
    <w:rPr>
      <w:rFonts w:ascii="Tahoma" w:hAnsi="Tahoma" w:cs="Tahoma"/>
      <w:sz w:val="16"/>
      <w:szCs w:val="16"/>
    </w:rPr>
  </w:style>
  <w:style w:type="paragraph" w:customStyle="1" w:styleId="Subsection">
    <w:name w:val="Subsection"/>
    <w:basedOn w:val="Normal"/>
    <w:next w:val="Normal"/>
    <w:link w:val="SubsectionChar"/>
    <w:rsid w:val="00ED7A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pPr>
    <w:rPr>
      <w:sz w:val="24"/>
    </w:rPr>
  </w:style>
  <w:style w:type="character" w:customStyle="1" w:styleId="SubsectionChar">
    <w:name w:val="Subsection Char"/>
    <w:basedOn w:val="DefaultParagraphFont"/>
    <w:link w:val="Subsection"/>
    <w:rsid w:val="00ED7ABF"/>
    <w:rPr>
      <w:rFonts w:ascii="Arial" w:hAnsi="Arial"/>
      <w:sz w:val="24"/>
      <w:szCs w:val="24"/>
    </w:rPr>
  </w:style>
  <w:style w:type="character" w:styleId="HTMLAcronym">
    <w:name w:val="HTML Acronym"/>
    <w:basedOn w:val="DefaultParagraphFont"/>
    <w:rsid w:val="003973C2"/>
  </w:style>
  <w:style w:type="paragraph" w:customStyle="1" w:styleId="checkbox">
    <w:name w:val="check box"/>
    <w:basedOn w:val="Normal"/>
    <w:rsid w:val="00205B78"/>
    <w:pPr>
      <w:jc w:val="both"/>
    </w:pPr>
    <w:rPr>
      <w:sz w:val="24"/>
      <w:szCs w:val="20"/>
    </w:rPr>
  </w:style>
  <w:style w:type="character" w:styleId="CommentReference">
    <w:name w:val="annotation reference"/>
    <w:basedOn w:val="DefaultParagraphFont"/>
    <w:semiHidden/>
    <w:rsid w:val="004D4258"/>
    <w:rPr>
      <w:sz w:val="16"/>
      <w:szCs w:val="16"/>
    </w:rPr>
  </w:style>
  <w:style w:type="paragraph" w:styleId="CommentText">
    <w:name w:val="annotation text"/>
    <w:basedOn w:val="Normal"/>
    <w:semiHidden/>
    <w:rsid w:val="004D4258"/>
    <w:rPr>
      <w:sz w:val="20"/>
      <w:szCs w:val="20"/>
    </w:rPr>
  </w:style>
  <w:style w:type="paragraph" w:styleId="CommentSubject">
    <w:name w:val="annotation subject"/>
    <w:basedOn w:val="CommentText"/>
    <w:next w:val="CommentText"/>
    <w:semiHidden/>
    <w:rsid w:val="004D4258"/>
    <w:rPr>
      <w:b/>
      <w:bCs/>
    </w:rPr>
  </w:style>
  <w:style w:type="table" w:styleId="TableGrid">
    <w:name w:val="Table Grid"/>
    <w:basedOn w:val="TableNormal"/>
    <w:rsid w:val="00711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8807E3"/>
    <w:pPr>
      <w:spacing w:before="100" w:beforeAutospacing="1" w:after="100" w:afterAutospacing="1"/>
    </w:pPr>
    <w:rPr>
      <w:rFonts w:ascii="Verdana" w:hAnsi="Verdana"/>
      <w:color w:val="000000"/>
      <w:sz w:val="18"/>
      <w:szCs w:val="18"/>
    </w:rPr>
  </w:style>
  <w:style w:type="character" w:styleId="Emphasis">
    <w:name w:val="Emphasis"/>
    <w:basedOn w:val="DefaultParagraphFont"/>
    <w:qFormat/>
    <w:rsid w:val="00A8432D"/>
    <w:rPr>
      <w:b/>
      <w:bCs/>
      <w:i w:val="0"/>
      <w:iCs w:val="0"/>
    </w:rPr>
  </w:style>
  <w:style w:type="paragraph" w:customStyle="1" w:styleId="Default">
    <w:name w:val="Default"/>
    <w:rsid w:val="00055E40"/>
    <w:pPr>
      <w:widowControl w:val="0"/>
      <w:autoSpaceDE w:val="0"/>
      <w:autoSpaceDN w:val="0"/>
      <w:adjustRightInd w:val="0"/>
    </w:pPr>
    <w:rPr>
      <w:rFonts w:ascii="ESKBZ X+ Arial," w:hAnsi="ESKBZ X+ Arial," w:cs="ESKBZ X+ Arial,"/>
      <w:color w:val="000000"/>
      <w:sz w:val="24"/>
      <w:szCs w:val="24"/>
    </w:rPr>
  </w:style>
  <w:style w:type="character" w:customStyle="1" w:styleId="Heading1Char">
    <w:name w:val="Heading 1 Char"/>
    <w:basedOn w:val="DefaultParagraphFont"/>
    <w:link w:val="Heading1"/>
    <w:rsid w:val="00976F1B"/>
    <w:rPr>
      <w:rFonts w:ascii="Arial" w:hAnsi="Arial" w:cs="Arial"/>
      <w:b/>
      <w:bCs/>
      <w:kern w:val="32"/>
      <w:sz w:val="32"/>
      <w:szCs w:val="32"/>
    </w:rPr>
  </w:style>
  <w:style w:type="character" w:customStyle="1" w:styleId="HeaderChar">
    <w:name w:val="Header Char"/>
    <w:basedOn w:val="DefaultParagraphFont"/>
    <w:link w:val="Header"/>
    <w:uiPriority w:val="99"/>
    <w:rsid w:val="00D7141B"/>
    <w:rPr>
      <w:rFonts w:ascii="Arial" w:hAnsi="Arial"/>
      <w:sz w:val="22"/>
      <w:szCs w:val="24"/>
    </w:rPr>
  </w:style>
  <w:style w:type="paragraph" w:styleId="TOCHeading">
    <w:name w:val="TOC Heading"/>
    <w:basedOn w:val="Heading1"/>
    <w:next w:val="Normal"/>
    <w:uiPriority w:val="39"/>
    <w:unhideWhenUsed/>
    <w:qFormat/>
    <w:rsid w:val="00C74A79"/>
    <w:pPr>
      <w:keepLines/>
      <w:spacing w:before="480" w:after="0" w:line="276" w:lineRule="auto"/>
      <w:outlineLvl w:val="9"/>
    </w:pPr>
    <w:rPr>
      <w:rFonts w:ascii="Cambria" w:hAnsi="Cambria" w:cs="Times New Roman"/>
      <w:color w:val="365F91"/>
      <w:kern w:val="0"/>
      <w:sz w:val="28"/>
      <w:szCs w:val="28"/>
    </w:rPr>
  </w:style>
  <w:style w:type="paragraph" w:styleId="ListParagraph">
    <w:name w:val="List Paragraph"/>
    <w:basedOn w:val="Normal"/>
    <w:uiPriority w:val="34"/>
    <w:qFormat/>
    <w:rsid w:val="001B5F83"/>
    <w:pPr>
      <w:ind w:left="720"/>
    </w:pPr>
  </w:style>
  <w:style w:type="character" w:customStyle="1" w:styleId="FooterChar">
    <w:name w:val="Footer Char"/>
    <w:basedOn w:val="DefaultParagraphFont"/>
    <w:link w:val="Footer"/>
    <w:uiPriority w:val="99"/>
    <w:rsid w:val="00982297"/>
    <w:rPr>
      <w:rFonts w:ascii="Arial" w:hAnsi="Arial"/>
      <w:sz w:val="22"/>
      <w:szCs w:val="24"/>
    </w:rPr>
  </w:style>
  <w:style w:type="paragraph" w:styleId="Revision">
    <w:name w:val="Revision"/>
    <w:hidden/>
    <w:uiPriority w:val="99"/>
    <w:semiHidden/>
    <w:rsid w:val="007325F5"/>
    <w:rPr>
      <w:rFonts w:ascii="Arial" w:hAnsi="Arial"/>
      <w:sz w:val="22"/>
      <w:szCs w:val="24"/>
    </w:rPr>
  </w:style>
  <w:style w:type="paragraph" w:styleId="FootnoteText">
    <w:name w:val="footnote text"/>
    <w:basedOn w:val="Normal"/>
    <w:link w:val="FootnoteTextChar"/>
    <w:uiPriority w:val="99"/>
    <w:unhideWhenUsed/>
    <w:rsid w:val="001410CD"/>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1410CD"/>
    <w:rPr>
      <w:rFonts w:asciiTheme="minorHAnsi" w:eastAsiaTheme="minorHAnsi" w:hAnsiTheme="minorHAnsi" w:cstheme="minorBidi"/>
    </w:rPr>
  </w:style>
  <w:style w:type="character" w:styleId="FootnoteReference">
    <w:name w:val="footnote reference"/>
    <w:basedOn w:val="DefaultParagraphFont"/>
    <w:uiPriority w:val="99"/>
    <w:unhideWhenUsed/>
    <w:rsid w:val="001410CD"/>
    <w:rPr>
      <w:vertAlign w:val="superscript"/>
    </w:rPr>
  </w:style>
  <w:style w:type="paragraph" w:styleId="Title">
    <w:name w:val="Title"/>
    <w:basedOn w:val="Normal"/>
    <w:next w:val="Normal"/>
    <w:link w:val="TitleChar"/>
    <w:uiPriority w:val="10"/>
    <w:qFormat/>
    <w:rsid w:val="001410C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410C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table of figures" w:uiPriority="99"/>
    <w:lsdException w:name="footnote reference" w:uiPriority="99"/>
    <w:lsdException w:name="Title" w:uiPriority="10"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2898"/>
    <w:rPr>
      <w:rFonts w:ascii="Arial" w:hAnsi="Arial"/>
      <w:sz w:val="22"/>
      <w:szCs w:val="24"/>
    </w:rPr>
  </w:style>
  <w:style w:type="paragraph" w:styleId="Heading1">
    <w:name w:val="heading 1"/>
    <w:basedOn w:val="Normal"/>
    <w:next w:val="Normal"/>
    <w:link w:val="Heading1Char"/>
    <w:qFormat/>
    <w:rsid w:val="00E66DAF"/>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66DAF"/>
    <w:pPr>
      <w:keepNext/>
      <w:spacing w:before="240" w:after="60"/>
      <w:outlineLvl w:val="1"/>
    </w:pPr>
    <w:rPr>
      <w:rFonts w:cs="Arial"/>
      <w:b/>
      <w:bCs/>
      <w:i/>
      <w:iCs/>
      <w:sz w:val="28"/>
      <w:szCs w:val="28"/>
    </w:rPr>
  </w:style>
  <w:style w:type="paragraph" w:styleId="Heading3">
    <w:name w:val="heading 3"/>
    <w:basedOn w:val="Normal"/>
    <w:next w:val="Normal"/>
    <w:qFormat/>
    <w:rsid w:val="00E66DAF"/>
    <w:pPr>
      <w:keepNext/>
      <w:spacing w:before="240" w:after="60"/>
      <w:outlineLvl w:val="2"/>
    </w:pPr>
    <w:rPr>
      <w:rFonts w:cs="Arial"/>
      <w:b/>
      <w:bCs/>
      <w:sz w:val="26"/>
      <w:szCs w:val="26"/>
    </w:rPr>
  </w:style>
  <w:style w:type="paragraph" w:styleId="Heading4">
    <w:name w:val="heading 4"/>
    <w:basedOn w:val="Normal"/>
    <w:next w:val="Normal"/>
    <w:qFormat/>
    <w:rsid w:val="00FC239F"/>
    <w:pPr>
      <w:keepNext/>
      <w:numPr>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692464"/>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pectionManual">
    <w:name w:val="Inspection Manual"/>
    <w:basedOn w:val="Normal"/>
    <w:link w:val="InspectionManualChar"/>
    <w:rsid w:val="009B0408"/>
    <w:pPr>
      <w:ind w:firstLine="720"/>
      <w:jc w:val="center"/>
    </w:pPr>
    <w:rPr>
      <w:b/>
      <w:sz w:val="38"/>
    </w:rPr>
  </w:style>
  <w:style w:type="character" w:customStyle="1" w:styleId="InspectionManualChar">
    <w:name w:val="Inspection Manual Char"/>
    <w:basedOn w:val="DefaultParagraphFont"/>
    <w:link w:val="InspectionManual"/>
    <w:rsid w:val="009B0408"/>
    <w:rPr>
      <w:rFonts w:ascii="Arial" w:hAnsi="Arial"/>
      <w:b/>
      <w:sz w:val="38"/>
      <w:szCs w:val="24"/>
      <w:lang w:val="en-US" w:eastAsia="en-US" w:bidi="ar-SA"/>
    </w:rPr>
  </w:style>
  <w:style w:type="paragraph" w:customStyle="1" w:styleId="OrgCode">
    <w:name w:val="Org Code"/>
    <w:basedOn w:val="Normal"/>
    <w:link w:val="OrgCodeChar"/>
    <w:rsid w:val="00BF0FD8"/>
    <w:pPr>
      <w:ind w:left="2160"/>
    </w:pPr>
    <w:rPr>
      <w:sz w:val="20"/>
      <w:szCs w:val="20"/>
    </w:rPr>
  </w:style>
  <w:style w:type="character" w:customStyle="1" w:styleId="OrgCodeChar">
    <w:name w:val="Org Code Char"/>
    <w:basedOn w:val="DefaultParagraphFont"/>
    <w:link w:val="OrgCode"/>
    <w:rsid w:val="00BF0FD8"/>
    <w:rPr>
      <w:rFonts w:ascii="Arial" w:hAnsi="Arial"/>
      <w:lang w:val="en-US" w:eastAsia="en-US" w:bidi="ar-SA"/>
    </w:rPr>
  </w:style>
  <w:style w:type="paragraph" w:styleId="BlockText">
    <w:name w:val="Block Text"/>
    <w:basedOn w:val="Normal"/>
    <w:rsid w:val="009B0408"/>
    <w:pPr>
      <w:spacing w:after="120"/>
      <w:ind w:left="1440" w:right="1440"/>
    </w:pPr>
  </w:style>
  <w:style w:type="paragraph" w:customStyle="1" w:styleId="Style1">
    <w:name w:val="Style1"/>
    <w:basedOn w:val="InspectionManual"/>
    <w:autoRedefine/>
    <w:rsid w:val="009B0408"/>
    <w:pPr>
      <w:ind w:left="720"/>
    </w:pPr>
  </w:style>
  <w:style w:type="paragraph" w:customStyle="1" w:styleId="ManualDocumentTitle">
    <w:name w:val="Manual Document Title"/>
    <w:basedOn w:val="Normal"/>
    <w:rsid w:val="00BF0FD8"/>
    <w:pPr>
      <w:jc w:val="center"/>
    </w:pPr>
    <w:rPr>
      <w:sz w:val="24"/>
    </w:rPr>
  </w:style>
  <w:style w:type="paragraph" w:customStyle="1" w:styleId="Lettered">
    <w:name w:val="Lettered"/>
    <w:basedOn w:val="Normal"/>
    <w:rsid w:val="008103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rFonts w:cs="Arial"/>
      <w:sz w:val="24"/>
    </w:rPr>
  </w:style>
  <w:style w:type="paragraph" w:customStyle="1" w:styleId="Numbered">
    <w:name w:val="Numbered"/>
    <w:basedOn w:val="Normal"/>
    <w:rsid w:val="00545B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pPr>
    <w:rPr>
      <w:rFonts w:cs="Arial"/>
      <w:sz w:val="24"/>
    </w:rPr>
  </w:style>
  <w:style w:type="character" w:customStyle="1" w:styleId="Header01Char">
    <w:name w:val="Header 01 Char"/>
    <w:basedOn w:val="DefaultParagraphFont"/>
    <w:link w:val="Header01"/>
    <w:rsid w:val="002B60C1"/>
    <w:rPr>
      <w:rFonts w:ascii="Arial" w:hAnsi="Arial" w:cs="Arial"/>
      <w:sz w:val="24"/>
      <w:szCs w:val="24"/>
      <w:lang w:val="en-US" w:eastAsia="en-US" w:bidi="ar-SA"/>
    </w:rPr>
  </w:style>
  <w:style w:type="paragraph" w:styleId="Footer">
    <w:name w:val="footer"/>
    <w:basedOn w:val="Normal"/>
    <w:link w:val="FooterChar"/>
    <w:uiPriority w:val="99"/>
    <w:rsid w:val="000E542E"/>
    <w:pPr>
      <w:tabs>
        <w:tab w:val="center" w:pos="4320"/>
        <w:tab w:val="right" w:pos="8640"/>
      </w:tabs>
    </w:pPr>
  </w:style>
  <w:style w:type="paragraph" w:customStyle="1" w:styleId="Header01">
    <w:name w:val="Header 01"/>
    <w:basedOn w:val="Normal"/>
    <w:link w:val="Header01Char"/>
    <w:rsid w:val="00E66DAF"/>
    <w:pPr>
      <w:tabs>
        <w:tab w:val="left" w:pos="274"/>
        <w:tab w:val="left" w:pos="806"/>
        <w:tab w:val="left" w:pos="1440"/>
        <w:tab w:val="left" w:pos="2074"/>
        <w:tab w:val="left" w:pos="2707"/>
      </w:tabs>
      <w:outlineLvl w:val="0"/>
    </w:pPr>
    <w:rPr>
      <w:rFonts w:cs="Arial"/>
      <w:sz w:val="24"/>
    </w:rPr>
  </w:style>
  <w:style w:type="paragraph" w:customStyle="1" w:styleId="Header02">
    <w:name w:val="Header 02"/>
    <w:basedOn w:val="Normal"/>
    <w:link w:val="Header02Char"/>
    <w:rsid w:val="006F7820"/>
    <w:pPr>
      <w:tabs>
        <w:tab w:val="left" w:pos="274"/>
        <w:tab w:val="left" w:pos="806"/>
        <w:tab w:val="left" w:pos="1440"/>
        <w:tab w:val="left" w:pos="2074"/>
        <w:tab w:val="left" w:pos="2707"/>
      </w:tabs>
      <w:outlineLvl w:val="1"/>
    </w:pPr>
    <w:rPr>
      <w:rFonts w:cs="Arial"/>
      <w:sz w:val="24"/>
      <w:u w:val="single"/>
    </w:rPr>
  </w:style>
  <w:style w:type="paragraph" w:styleId="TOC3">
    <w:name w:val="toc 3"/>
    <w:basedOn w:val="Normal"/>
    <w:next w:val="Normal"/>
    <w:autoRedefine/>
    <w:uiPriority w:val="39"/>
    <w:rsid w:val="00FC53AC"/>
    <w:pPr>
      <w:ind w:left="440"/>
    </w:pPr>
    <w:rPr>
      <w:i/>
      <w:iCs/>
      <w:sz w:val="24"/>
      <w:szCs w:val="20"/>
    </w:rPr>
  </w:style>
  <w:style w:type="paragraph" w:styleId="TOC1">
    <w:name w:val="toc 1"/>
    <w:basedOn w:val="Normal"/>
    <w:next w:val="Normal"/>
    <w:autoRedefine/>
    <w:uiPriority w:val="39"/>
    <w:rsid w:val="00AC235B"/>
    <w:pPr>
      <w:tabs>
        <w:tab w:val="left" w:pos="1094"/>
        <w:tab w:val="right" w:leader="dot" w:pos="9350"/>
      </w:tabs>
    </w:pPr>
    <w:rPr>
      <w:bCs/>
      <w:szCs w:val="22"/>
    </w:rPr>
  </w:style>
  <w:style w:type="character" w:customStyle="1" w:styleId="Header02Char">
    <w:name w:val="Header 02 Char"/>
    <w:basedOn w:val="DefaultParagraphFont"/>
    <w:link w:val="Header02"/>
    <w:rsid w:val="006F7820"/>
    <w:rPr>
      <w:rFonts w:ascii="Arial" w:hAnsi="Arial" w:cs="Arial"/>
      <w:sz w:val="24"/>
      <w:szCs w:val="24"/>
      <w:u w:val="single"/>
      <w:lang w:val="en-US" w:eastAsia="en-US" w:bidi="ar-SA"/>
    </w:rPr>
  </w:style>
  <w:style w:type="paragraph" w:styleId="TOC2">
    <w:name w:val="toc 2"/>
    <w:basedOn w:val="Normal"/>
    <w:next w:val="Normal"/>
    <w:autoRedefine/>
    <w:uiPriority w:val="39"/>
    <w:rsid w:val="00AC235B"/>
    <w:pPr>
      <w:tabs>
        <w:tab w:val="left" w:pos="1100"/>
        <w:tab w:val="right" w:leader="dot" w:pos="9350"/>
      </w:tabs>
      <w:ind w:left="216"/>
    </w:pPr>
    <w:rPr>
      <w:sz w:val="24"/>
      <w:szCs w:val="20"/>
    </w:rPr>
  </w:style>
  <w:style w:type="paragraph" w:styleId="TOC4">
    <w:name w:val="toc 4"/>
    <w:basedOn w:val="Normal"/>
    <w:next w:val="Normal"/>
    <w:autoRedefine/>
    <w:uiPriority w:val="39"/>
    <w:rsid w:val="00FC53AC"/>
    <w:pPr>
      <w:ind w:left="660"/>
    </w:pPr>
    <w:rPr>
      <w:sz w:val="24"/>
      <w:szCs w:val="18"/>
    </w:rPr>
  </w:style>
  <w:style w:type="paragraph" w:styleId="TOC5">
    <w:name w:val="toc 5"/>
    <w:basedOn w:val="Normal"/>
    <w:next w:val="Normal"/>
    <w:autoRedefine/>
    <w:uiPriority w:val="39"/>
    <w:rsid w:val="006F7820"/>
    <w:pPr>
      <w:ind w:left="880"/>
    </w:pPr>
    <w:rPr>
      <w:rFonts w:ascii="Times New Roman" w:hAnsi="Times New Roman"/>
      <w:sz w:val="18"/>
      <w:szCs w:val="18"/>
    </w:rPr>
  </w:style>
  <w:style w:type="paragraph" w:styleId="TOC6">
    <w:name w:val="toc 6"/>
    <w:basedOn w:val="Normal"/>
    <w:next w:val="Normal"/>
    <w:autoRedefine/>
    <w:uiPriority w:val="39"/>
    <w:rsid w:val="006F7820"/>
    <w:pPr>
      <w:ind w:left="1100"/>
    </w:pPr>
    <w:rPr>
      <w:rFonts w:ascii="Times New Roman" w:hAnsi="Times New Roman"/>
      <w:sz w:val="18"/>
      <w:szCs w:val="18"/>
    </w:rPr>
  </w:style>
  <w:style w:type="paragraph" w:styleId="TOC7">
    <w:name w:val="toc 7"/>
    <w:basedOn w:val="Normal"/>
    <w:next w:val="Normal"/>
    <w:autoRedefine/>
    <w:uiPriority w:val="39"/>
    <w:rsid w:val="006F7820"/>
    <w:pPr>
      <w:ind w:left="1320"/>
    </w:pPr>
    <w:rPr>
      <w:rFonts w:ascii="Times New Roman" w:hAnsi="Times New Roman"/>
      <w:sz w:val="18"/>
      <w:szCs w:val="18"/>
    </w:rPr>
  </w:style>
  <w:style w:type="paragraph" w:styleId="TOC8">
    <w:name w:val="toc 8"/>
    <w:basedOn w:val="Normal"/>
    <w:next w:val="Normal"/>
    <w:autoRedefine/>
    <w:uiPriority w:val="39"/>
    <w:rsid w:val="006F7820"/>
    <w:pPr>
      <w:ind w:left="1540"/>
    </w:pPr>
    <w:rPr>
      <w:rFonts w:ascii="Times New Roman" w:hAnsi="Times New Roman"/>
      <w:sz w:val="18"/>
      <w:szCs w:val="18"/>
    </w:rPr>
  </w:style>
  <w:style w:type="paragraph" w:styleId="TOC9">
    <w:name w:val="toc 9"/>
    <w:basedOn w:val="Normal"/>
    <w:next w:val="Normal"/>
    <w:autoRedefine/>
    <w:uiPriority w:val="39"/>
    <w:rsid w:val="006F7820"/>
    <w:pPr>
      <w:ind w:left="1760"/>
    </w:pPr>
    <w:rPr>
      <w:rFonts w:ascii="Times New Roman" w:hAnsi="Times New Roman"/>
      <w:sz w:val="18"/>
      <w:szCs w:val="18"/>
    </w:rPr>
  </w:style>
  <w:style w:type="character" w:styleId="PageNumber">
    <w:name w:val="page number"/>
    <w:basedOn w:val="DefaultParagraphFont"/>
    <w:rsid w:val="000E542E"/>
  </w:style>
  <w:style w:type="character" w:styleId="Hyperlink">
    <w:name w:val="Hyperlink"/>
    <w:basedOn w:val="DefaultParagraphFont"/>
    <w:uiPriority w:val="99"/>
    <w:rsid w:val="000E542E"/>
    <w:rPr>
      <w:color w:val="0000FF"/>
      <w:u w:val="single"/>
    </w:rPr>
  </w:style>
  <w:style w:type="paragraph" w:customStyle="1" w:styleId="AppendixTitle">
    <w:name w:val="Appendix Title"/>
    <w:basedOn w:val="Normal"/>
    <w:rsid w:val="00620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pPr>
    <w:rPr>
      <w:sz w:val="24"/>
      <w:lang w:val="en-CA"/>
    </w:rPr>
  </w:style>
  <w:style w:type="paragraph" w:styleId="Header">
    <w:name w:val="header"/>
    <w:basedOn w:val="Normal"/>
    <w:link w:val="HeaderChar"/>
    <w:uiPriority w:val="99"/>
    <w:rsid w:val="005E411C"/>
    <w:pPr>
      <w:tabs>
        <w:tab w:val="center" w:pos="4320"/>
        <w:tab w:val="right" w:pos="8640"/>
      </w:tabs>
    </w:pPr>
  </w:style>
  <w:style w:type="character" w:styleId="FollowedHyperlink">
    <w:name w:val="FollowedHyperlink"/>
    <w:basedOn w:val="DefaultParagraphFont"/>
    <w:rsid w:val="00FE483C"/>
    <w:rPr>
      <w:color w:val="800080"/>
      <w:u w:val="single"/>
    </w:rPr>
  </w:style>
  <w:style w:type="paragraph" w:styleId="Caption">
    <w:name w:val="caption"/>
    <w:basedOn w:val="Normal"/>
    <w:next w:val="Normal"/>
    <w:qFormat/>
    <w:rsid w:val="00D45164"/>
    <w:rPr>
      <w:b/>
      <w:bCs/>
      <w:sz w:val="20"/>
      <w:szCs w:val="20"/>
    </w:rPr>
  </w:style>
  <w:style w:type="paragraph" w:styleId="TableofFigures">
    <w:name w:val="table of figures"/>
    <w:basedOn w:val="Normal"/>
    <w:next w:val="Normal"/>
    <w:autoRedefine/>
    <w:uiPriority w:val="99"/>
    <w:rsid w:val="00800025"/>
    <w:rPr>
      <w:sz w:val="24"/>
    </w:rPr>
  </w:style>
  <w:style w:type="character" w:styleId="LineNumber">
    <w:name w:val="line number"/>
    <w:basedOn w:val="DefaultParagraphFont"/>
    <w:rsid w:val="00C246C5"/>
  </w:style>
  <w:style w:type="character" w:customStyle="1" w:styleId="Heading2Char">
    <w:name w:val="Heading 2 Char"/>
    <w:basedOn w:val="DefaultParagraphFont"/>
    <w:link w:val="Heading2"/>
    <w:rsid w:val="00692464"/>
    <w:rPr>
      <w:rFonts w:ascii="Arial" w:hAnsi="Arial" w:cs="Arial"/>
      <w:b/>
      <w:bCs/>
      <w:i/>
      <w:iCs/>
      <w:sz w:val="28"/>
      <w:szCs w:val="28"/>
      <w:lang w:val="en-US" w:eastAsia="en-US" w:bidi="ar-SA"/>
    </w:rPr>
  </w:style>
  <w:style w:type="character" w:customStyle="1" w:styleId="Heading5Char">
    <w:name w:val="Heading 5 Char"/>
    <w:basedOn w:val="DefaultParagraphFont"/>
    <w:link w:val="Heading5"/>
    <w:rsid w:val="00692464"/>
    <w:rPr>
      <w:rFonts w:ascii="Arial" w:hAnsi="Arial"/>
      <w:b/>
      <w:bCs/>
      <w:i/>
      <w:iCs/>
      <w:sz w:val="26"/>
      <w:szCs w:val="26"/>
      <w:lang w:val="en-US" w:eastAsia="en-US" w:bidi="ar-SA"/>
    </w:rPr>
  </w:style>
  <w:style w:type="paragraph" w:styleId="BodyText">
    <w:name w:val="Body Text"/>
    <w:basedOn w:val="Normal"/>
    <w:link w:val="BodyTextChar"/>
    <w:rsid w:val="00ED5BE3"/>
    <w:pPr>
      <w:spacing w:after="120"/>
    </w:pPr>
  </w:style>
  <w:style w:type="character" w:customStyle="1" w:styleId="BodyTextChar">
    <w:name w:val="Body Text Char"/>
    <w:basedOn w:val="DefaultParagraphFont"/>
    <w:link w:val="BodyText"/>
    <w:rsid w:val="00ED5BE3"/>
    <w:rPr>
      <w:rFonts w:ascii="Arial" w:hAnsi="Arial"/>
      <w:sz w:val="22"/>
      <w:szCs w:val="24"/>
      <w:lang w:val="en-US" w:eastAsia="en-US" w:bidi="ar-SA"/>
    </w:rPr>
  </w:style>
  <w:style w:type="paragraph" w:styleId="BalloonText">
    <w:name w:val="Balloon Text"/>
    <w:basedOn w:val="Normal"/>
    <w:semiHidden/>
    <w:rsid w:val="00221B72"/>
    <w:rPr>
      <w:rFonts w:ascii="Tahoma" w:hAnsi="Tahoma" w:cs="Tahoma"/>
      <w:sz w:val="16"/>
      <w:szCs w:val="16"/>
    </w:rPr>
  </w:style>
  <w:style w:type="paragraph" w:customStyle="1" w:styleId="Subsection">
    <w:name w:val="Subsection"/>
    <w:basedOn w:val="Normal"/>
    <w:next w:val="Normal"/>
    <w:link w:val="SubsectionChar"/>
    <w:rsid w:val="00ED7A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pPr>
    <w:rPr>
      <w:sz w:val="24"/>
    </w:rPr>
  </w:style>
  <w:style w:type="character" w:customStyle="1" w:styleId="SubsectionChar">
    <w:name w:val="Subsection Char"/>
    <w:basedOn w:val="DefaultParagraphFont"/>
    <w:link w:val="Subsection"/>
    <w:rsid w:val="00ED7ABF"/>
    <w:rPr>
      <w:rFonts w:ascii="Arial" w:hAnsi="Arial"/>
      <w:sz w:val="24"/>
      <w:szCs w:val="24"/>
    </w:rPr>
  </w:style>
  <w:style w:type="character" w:styleId="HTMLAcronym">
    <w:name w:val="HTML Acronym"/>
    <w:basedOn w:val="DefaultParagraphFont"/>
    <w:rsid w:val="003973C2"/>
  </w:style>
  <w:style w:type="paragraph" w:customStyle="1" w:styleId="checkbox">
    <w:name w:val="check box"/>
    <w:basedOn w:val="Normal"/>
    <w:rsid w:val="00205B78"/>
    <w:pPr>
      <w:jc w:val="both"/>
    </w:pPr>
    <w:rPr>
      <w:sz w:val="24"/>
      <w:szCs w:val="20"/>
    </w:rPr>
  </w:style>
  <w:style w:type="character" w:styleId="CommentReference">
    <w:name w:val="annotation reference"/>
    <w:basedOn w:val="DefaultParagraphFont"/>
    <w:semiHidden/>
    <w:rsid w:val="004D4258"/>
    <w:rPr>
      <w:sz w:val="16"/>
      <w:szCs w:val="16"/>
    </w:rPr>
  </w:style>
  <w:style w:type="paragraph" w:styleId="CommentText">
    <w:name w:val="annotation text"/>
    <w:basedOn w:val="Normal"/>
    <w:semiHidden/>
    <w:rsid w:val="004D4258"/>
    <w:rPr>
      <w:sz w:val="20"/>
      <w:szCs w:val="20"/>
    </w:rPr>
  </w:style>
  <w:style w:type="paragraph" w:styleId="CommentSubject">
    <w:name w:val="annotation subject"/>
    <w:basedOn w:val="CommentText"/>
    <w:next w:val="CommentText"/>
    <w:semiHidden/>
    <w:rsid w:val="004D4258"/>
    <w:rPr>
      <w:b/>
      <w:bCs/>
    </w:rPr>
  </w:style>
  <w:style w:type="table" w:styleId="TableGrid">
    <w:name w:val="Table Grid"/>
    <w:basedOn w:val="TableNormal"/>
    <w:rsid w:val="00711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8807E3"/>
    <w:pPr>
      <w:spacing w:before="100" w:beforeAutospacing="1" w:after="100" w:afterAutospacing="1"/>
    </w:pPr>
    <w:rPr>
      <w:rFonts w:ascii="Verdana" w:hAnsi="Verdana"/>
      <w:color w:val="000000"/>
      <w:sz w:val="18"/>
      <w:szCs w:val="18"/>
    </w:rPr>
  </w:style>
  <w:style w:type="character" w:styleId="Emphasis">
    <w:name w:val="Emphasis"/>
    <w:basedOn w:val="DefaultParagraphFont"/>
    <w:qFormat/>
    <w:rsid w:val="00A8432D"/>
    <w:rPr>
      <w:b/>
      <w:bCs/>
      <w:i w:val="0"/>
      <w:iCs w:val="0"/>
    </w:rPr>
  </w:style>
  <w:style w:type="paragraph" w:customStyle="1" w:styleId="Default">
    <w:name w:val="Default"/>
    <w:rsid w:val="00055E40"/>
    <w:pPr>
      <w:widowControl w:val="0"/>
      <w:autoSpaceDE w:val="0"/>
      <w:autoSpaceDN w:val="0"/>
      <w:adjustRightInd w:val="0"/>
    </w:pPr>
    <w:rPr>
      <w:rFonts w:ascii="ESKBZ X+ Arial," w:hAnsi="ESKBZ X+ Arial," w:cs="ESKBZ X+ Arial,"/>
      <w:color w:val="000000"/>
      <w:sz w:val="24"/>
      <w:szCs w:val="24"/>
    </w:rPr>
  </w:style>
  <w:style w:type="character" w:customStyle="1" w:styleId="Heading1Char">
    <w:name w:val="Heading 1 Char"/>
    <w:basedOn w:val="DefaultParagraphFont"/>
    <w:link w:val="Heading1"/>
    <w:rsid w:val="00976F1B"/>
    <w:rPr>
      <w:rFonts w:ascii="Arial" w:hAnsi="Arial" w:cs="Arial"/>
      <w:b/>
      <w:bCs/>
      <w:kern w:val="32"/>
      <w:sz w:val="32"/>
      <w:szCs w:val="32"/>
    </w:rPr>
  </w:style>
  <w:style w:type="character" w:customStyle="1" w:styleId="HeaderChar">
    <w:name w:val="Header Char"/>
    <w:basedOn w:val="DefaultParagraphFont"/>
    <w:link w:val="Header"/>
    <w:uiPriority w:val="99"/>
    <w:rsid w:val="00D7141B"/>
    <w:rPr>
      <w:rFonts w:ascii="Arial" w:hAnsi="Arial"/>
      <w:sz w:val="22"/>
      <w:szCs w:val="24"/>
    </w:rPr>
  </w:style>
  <w:style w:type="paragraph" w:styleId="TOCHeading">
    <w:name w:val="TOC Heading"/>
    <w:basedOn w:val="Heading1"/>
    <w:next w:val="Normal"/>
    <w:uiPriority w:val="39"/>
    <w:unhideWhenUsed/>
    <w:qFormat/>
    <w:rsid w:val="00C74A79"/>
    <w:pPr>
      <w:keepLines/>
      <w:spacing w:before="480" w:after="0" w:line="276" w:lineRule="auto"/>
      <w:outlineLvl w:val="9"/>
    </w:pPr>
    <w:rPr>
      <w:rFonts w:ascii="Cambria" w:hAnsi="Cambria" w:cs="Times New Roman"/>
      <w:color w:val="365F91"/>
      <w:kern w:val="0"/>
      <w:sz w:val="28"/>
      <w:szCs w:val="28"/>
    </w:rPr>
  </w:style>
  <w:style w:type="paragraph" w:styleId="ListParagraph">
    <w:name w:val="List Paragraph"/>
    <w:basedOn w:val="Normal"/>
    <w:uiPriority w:val="34"/>
    <w:qFormat/>
    <w:rsid w:val="001B5F83"/>
    <w:pPr>
      <w:ind w:left="720"/>
    </w:pPr>
  </w:style>
  <w:style w:type="character" w:customStyle="1" w:styleId="FooterChar">
    <w:name w:val="Footer Char"/>
    <w:basedOn w:val="DefaultParagraphFont"/>
    <w:link w:val="Footer"/>
    <w:uiPriority w:val="99"/>
    <w:rsid w:val="00982297"/>
    <w:rPr>
      <w:rFonts w:ascii="Arial" w:hAnsi="Arial"/>
      <w:sz w:val="22"/>
      <w:szCs w:val="24"/>
    </w:rPr>
  </w:style>
  <w:style w:type="paragraph" w:styleId="Revision">
    <w:name w:val="Revision"/>
    <w:hidden/>
    <w:uiPriority w:val="99"/>
    <w:semiHidden/>
    <w:rsid w:val="007325F5"/>
    <w:rPr>
      <w:rFonts w:ascii="Arial" w:hAnsi="Arial"/>
      <w:sz w:val="22"/>
      <w:szCs w:val="24"/>
    </w:rPr>
  </w:style>
  <w:style w:type="paragraph" w:styleId="FootnoteText">
    <w:name w:val="footnote text"/>
    <w:basedOn w:val="Normal"/>
    <w:link w:val="FootnoteTextChar"/>
    <w:uiPriority w:val="99"/>
    <w:unhideWhenUsed/>
    <w:rsid w:val="001410CD"/>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1410CD"/>
    <w:rPr>
      <w:rFonts w:asciiTheme="minorHAnsi" w:eastAsiaTheme="minorHAnsi" w:hAnsiTheme="minorHAnsi" w:cstheme="minorBidi"/>
    </w:rPr>
  </w:style>
  <w:style w:type="character" w:styleId="FootnoteReference">
    <w:name w:val="footnote reference"/>
    <w:basedOn w:val="DefaultParagraphFont"/>
    <w:uiPriority w:val="99"/>
    <w:unhideWhenUsed/>
    <w:rsid w:val="001410CD"/>
    <w:rPr>
      <w:vertAlign w:val="superscript"/>
    </w:rPr>
  </w:style>
  <w:style w:type="paragraph" w:styleId="Title">
    <w:name w:val="Title"/>
    <w:basedOn w:val="Normal"/>
    <w:next w:val="Normal"/>
    <w:link w:val="TitleChar"/>
    <w:uiPriority w:val="10"/>
    <w:qFormat/>
    <w:rsid w:val="001410C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410C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88086">
      <w:bodyDiv w:val="1"/>
      <w:marLeft w:val="0"/>
      <w:marRight w:val="0"/>
      <w:marTop w:val="0"/>
      <w:marBottom w:val="0"/>
      <w:divBdr>
        <w:top w:val="none" w:sz="0" w:space="0" w:color="auto"/>
        <w:left w:val="none" w:sz="0" w:space="0" w:color="auto"/>
        <w:bottom w:val="none" w:sz="0" w:space="0" w:color="auto"/>
        <w:right w:val="none" w:sz="0" w:space="0" w:color="auto"/>
      </w:divBdr>
    </w:div>
    <w:div w:id="738676211">
      <w:bodyDiv w:val="1"/>
      <w:marLeft w:val="0"/>
      <w:marRight w:val="0"/>
      <w:marTop w:val="0"/>
      <w:marBottom w:val="0"/>
      <w:divBdr>
        <w:top w:val="none" w:sz="0" w:space="0" w:color="auto"/>
        <w:left w:val="none" w:sz="0" w:space="0" w:color="auto"/>
        <w:bottom w:val="none" w:sz="0" w:space="0" w:color="auto"/>
        <w:right w:val="none" w:sz="0" w:space="0" w:color="auto"/>
      </w:divBdr>
      <w:divsChild>
        <w:div w:id="1271276684">
          <w:marLeft w:val="0"/>
          <w:marRight w:val="0"/>
          <w:marTop w:val="0"/>
          <w:marBottom w:val="0"/>
          <w:divBdr>
            <w:top w:val="none" w:sz="0" w:space="0" w:color="auto"/>
            <w:left w:val="none" w:sz="0" w:space="0" w:color="auto"/>
            <w:bottom w:val="none" w:sz="0" w:space="0" w:color="auto"/>
            <w:right w:val="none" w:sz="0" w:space="0" w:color="auto"/>
          </w:divBdr>
          <w:divsChild>
            <w:div w:id="214895445">
              <w:marLeft w:val="0"/>
              <w:marRight w:val="0"/>
              <w:marTop w:val="0"/>
              <w:marBottom w:val="0"/>
              <w:divBdr>
                <w:top w:val="none" w:sz="0" w:space="0" w:color="auto"/>
                <w:left w:val="none" w:sz="0" w:space="0" w:color="auto"/>
                <w:bottom w:val="none" w:sz="0" w:space="0" w:color="auto"/>
                <w:right w:val="none" w:sz="0" w:space="0" w:color="auto"/>
              </w:divBdr>
              <w:divsChild>
                <w:div w:id="943000360">
                  <w:marLeft w:val="0"/>
                  <w:marRight w:val="0"/>
                  <w:marTop w:val="0"/>
                  <w:marBottom w:val="0"/>
                  <w:divBdr>
                    <w:top w:val="none" w:sz="0" w:space="0" w:color="auto"/>
                    <w:left w:val="none" w:sz="0" w:space="0" w:color="auto"/>
                    <w:bottom w:val="none" w:sz="0" w:space="0" w:color="auto"/>
                    <w:right w:val="none" w:sz="0" w:space="0" w:color="auto"/>
                  </w:divBdr>
                  <w:divsChild>
                    <w:div w:id="1507863737">
                      <w:marLeft w:val="0"/>
                      <w:marRight w:val="0"/>
                      <w:marTop w:val="0"/>
                      <w:marBottom w:val="0"/>
                      <w:divBdr>
                        <w:top w:val="none" w:sz="0" w:space="0" w:color="auto"/>
                        <w:left w:val="none" w:sz="0" w:space="0" w:color="auto"/>
                        <w:bottom w:val="none" w:sz="0" w:space="0" w:color="auto"/>
                        <w:right w:val="none" w:sz="0" w:space="0" w:color="auto"/>
                      </w:divBdr>
                      <w:divsChild>
                        <w:div w:id="8284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25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6.xml"/><Relationship Id="rId26" Type="http://schemas.openxmlformats.org/officeDocument/2006/relationships/header" Target="header2.xml"/><Relationship Id="rId39" Type="http://schemas.openxmlformats.org/officeDocument/2006/relationships/footer" Target="footer16.xml"/><Relationship Id="rId21" Type="http://schemas.openxmlformats.org/officeDocument/2006/relationships/footer" Target="footer9.xml"/><Relationship Id="rId34" Type="http://schemas.openxmlformats.org/officeDocument/2006/relationships/header" Target="header5.xml"/><Relationship Id="rId42" Type="http://schemas.openxmlformats.org/officeDocument/2006/relationships/footer" Target="footer18.xml"/><Relationship Id="rId47" Type="http://schemas.openxmlformats.org/officeDocument/2006/relationships/header" Target="header11.xml"/><Relationship Id="rId50" Type="http://schemas.openxmlformats.org/officeDocument/2006/relationships/footer" Target="footer23.xml"/><Relationship Id="rId55" Type="http://schemas.openxmlformats.org/officeDocument/2006/relationships/footer" Target="footer28.xml"/><Relationship Id="rId63" Type="http://schemas.openxmlformats.org/officeDocument/2006/relationships/footer" Target="footer34.xml"/><Relationship Id="rId68"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4.xml"/><Relationship Id="rId29" Type="http://schemas.openxmlformats.org/officeDocument/2006/relationships/package" Target="embeddings/Microsoft_PowerPoint_Slide2.sldx"/><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1.emf"/><Relationship Id="rId32" Type="http://schemas.openxmlformats.org/officeDocument/2006/relationships/header" Target="header4.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header" Target="header10.xml"/><Relationship Id="rId53" Type="http://schemas.openxmlformats.org/officeDocument/2006/relationships/footer" Target="footer26.xml"/><Relationship Id="rId58" Type="http://schemas.openxmlformats.org/officeDocument/2006/relationships/footer" Target="footer31.xml"/><Relationship Id="rId66" Type="http://schemas.openxmlformats.org/officeDocument/2006/relationships/header" Target="header15.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footer" Target="footer10.xml"/><Relationship Id="rId28" Type="http://schemas.openxmlformats.org/officeDocument/2006/relationships/image" Target="media/image2.emf"/><Relationship Id="rId36" Type="http://schemas.openxmlformats.org/officeDocument/2006/relationships/header" Target="header6.xml"/><Relationship Id="rId49" Type="http://schemas.openxmlformats.org/officeDocument/2006/relationships/footer" Target="footer22.xml"/><Relationship Id="rId57" Type="http://schemas.openxmlformats.org/officeDocument/2006/relationships/footer" Target="footer30.xml"/><Relationship Id="rId61" Type="http://schemas.openxmlformats.org/officeDocument/2006/relationships/footer" Target="footer33.xml"/><Relationship Id="rId10" Type="http://schemas.openxmlformats.org/officeDocument/2006/relationships/webSettings" Target="webSettings.xml"/><Relationship Id="rId19" Type="http://schemas.openxmlformats.org/officeDocument/2006/relationships/footer" Target="footer7.xml"/><Relationship Id="rId31" Type="http://schemas.openxmlformats.org/officeDocument/2006/relationships/footer" Target="footer12.xml"/><Relationship Id="rId44" Type="http://schemas.openxmlformats.org/officeDocument/2006/relationships/footer" Target="footer19.xml"/><Relationship Id="rId52" Type="http://schemas.openxmlformats.org/officeDocument/2006/relationships/footer" Target="footer25.xml"/><Relationship Id="rId60" Type="http://schemas.openxmlformats.org/officeDocument/2006/relationships/header" Target="header12.xml"/><Relationship Id="rId65" Type="http://schemas.openxmlformats.org/officeDocument/2006/relationships/footer" Target="footer3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header" Target="header1.xml"/><Relationship Id="rId27" Type="http://schemas.openxmlformats.org/officeDocument/2006/relationships/footer" Target="footer11.xml"/><Relationship Id="rId30" Type="http://schemas.openxmlformats.org/officeDocument/2006/relationships/header" Target="header3.xml"/><Relationship Id="rId35" Type="http://schemas.openxmlformats.org/officeDocument/2006/relationships/footer" Target="footer14.xml"/><Relationship Id="rId43" Type="http://schemas.openxmlformats.org/officeDocument/2006/relationships/header" Target="header9.xml"/><Relationship Id="rId48" Type="http://schemas.openxmlformats.org/officeDocument/2006/relationships/footer" Target="footer21.xml"/><Relationship Id="rId56" Type="http://schemas.openxmlformats.org/officeDocument/2006/relationships/footer" Target="footer29.xml"/><Relationship Id="rId64" Type="http://schemas.openxmlformats.org/officeDocument/2006/relationships/header" Target="header14.xml"/><Relationship Id="rId69" Type="http://schemas.openxmlformats.org/officeDocument/2006/relationships/theme" Target="theme/theme1.xml"/><Relationship Id="rId8" Type="http://schemas.microsoft.com/office/2007/relationships/stylesWithEffects" Target="stylesWithEffects.xml"/><Relationship Id="rId51" Type="http://schemas.openxmlformats.org/officeDocument/2006/relationships/footer" Target="footer24.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footer" Target="footer5.xml"/><Relationship Id="rId25" Type="http://schemas.openxmlformats.org/officeDocument/2006/relationships/package" Target="embeddings/Microsoft_PowerPoint_Slide1.sldx"/><Relationship Id="rId33" Type="http://schemas.openxmlformats.org/officeDocument/2006/relationships/footer" Target="footer13.xml"/><Relationship Id="rId38" Type="http://schemas.openxmlformats.org/officeDocument/2006/relationships/header" Target="header7.xml"/><Relationship Id="rId46" Type="http://schemas.openxmlformats.org/officeDocument/2006/relationships/footer" Target="footer20.xml"/><Relationship Id="rId59" Type="http://schemas.openxmlformats.org/officeDocument/2006/relationships/footer" Target="footer32.xml"/><Relationship Id="rId67" Type="http://schemas.openxmlformats.org/officeDocument/2006/relationships/footer" Target="footer36.xml"/><Relationship Id="rId20" Type="http://schemas.openxmlformats.org/officeDocument/2006/relationships/footer" Target="footer8.xml"/><Relationship Id="rId41" Type="http://schemas.openxmlformats.org/officeDocument/2006/relationships/header" Target="header8.xml"/><Relationship Id="rId54" Type="http://schemas.openxmlformats.org/officeDocument/2006/relationships/footer" Target="footer27.xml"/><Relationship Id="rId62" Type="http://schemas.openxmlformats.org/officeDocument/2006/relationships/header" Target="head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FF435-E86E-4CEB-90BC-11EBDC995E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8C21BCC-B319-40C6-9E36-1C5D6558D419}">
  <ds:schemaRefs>
    <ds:schemaRef ds:uri="http://schemas.microsoft.com/sharepoint/v3/contenttype/forms"/>
  </ds:schemaRefs>
</ds:datastoreItem>
</file>

<file path=customXml/itemProps3.xml><?xml version="1.0" encoding="utf-8"?>
<ds:datastoreItem xmlns:ds="http://schemas.openxmlformats.org/officeDocument/2006/customXml" ds:itemID="{16E20457-7C06-4AF8-9DC0-B21DF7AF7325}">
  <ds:schemaRefs>
    <ds:schemaRef ds:uri="http://schemas.microsoft.com/office/2006/metadata/properties"/>
  </ds:schemaRefs>
</ds:datastoreItem>
</file>

<file path=customXml/itemProps4.xml><?xml version="1.0" encoding="utf-8"?>
<ds:datastoreItem xmlns:ds="http://schemas.openxmlformats.org/officeDocument/2006/customXml" ds:itemID="{3F4FD50D-1137-4452-8FEE-FE521CE7A2F9}">
  <ds:schemaRefs>
    <ds:schemaRef ds:uri="http://schemas.openxmlformats.org/officeDocument/2006/bibliography"/>
  </ds:schemaRefs>
</ds:datastoreItem>
</file>

<file path=customXml/itemProps5.xml><?xml version="1.0" encoding="utf-8"?>
<ds:datastoreItem xmlns:ds="http://schemas.openxmlformats.org/officeDocument/2006/customXml" ds:itemID="{73676E27-86F6-4CF2-9992-3C6958B57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69</Pages>
  <Words>26973</Words>
  <Characters>153750</Characters>
  <Application>Microsoft Office Word</Application>
  <DocSecurity>0</DocSecurity>
  <Lines>1281</Lines>
  <Paragraphs>360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180363</CharactersWithSpaces>
  <SharedDoc>false</SharedDoc>
  <HLinks>
    <vt:vector size="198" baseType="variant">
      <vt:variant>
        <vt:i4>1179711</vt:i4>
      </vt:variant>
      <vt:variant>
        <vt:i4>194</vt:i4>
      </vt:variant>
      <vt:variant>
        <vt:i4>0</vt:i4>
      </vt:variant>
      <vt:variant>
        <vt:i4>5</vt:i4>
      </vt:variant>
      <vt:variant>
        <vt:lpwstr/>
      </vt:variant>
      <vt:variant>
        <vt:lpwstr>_Toc269212530</vt:lpwstr>
      </vt:variant>
      <vt:variant>
        <vt:i4>1245247</vt:i4>
      </vt:variant>
      <vt:variant>
        <vt:i4>188</vt:i4>
      </vt:variant>
      <vt:variant>
        <vt:i4>0</vt:i4>
      </vt:variant>
      <vt:variant>
        <vt:i4>5</vt:i4>
      </vt:variant>
      <vt:variant>
        <vt:lpwstr/>
      </vt:variant>
      <vt:variant>
        <vt:lpwstr>_Toc269212529</vt:lpwstr>
      </vt:variant>
      <vt:variant>
        <vt:i4>1245247</vt:i4>
      </vt:variant>
      <vt:variant>
        <vt:i4>182</vt:i4>
      </vt:variant>
      <vt:variant>
        <vt:i4>0</vt:i4>
      </vt:variant>
      <vt:variant>
        <vt:i4>5</vt:i4>
      </vt:variant>
      <vt:variant>
        <vt:lpwstr/>
      </vt:variant>
      <vt:variant>
        <vt:lpwstr>_Toc269212528</vt:lpwstr>
      </vt:variant>
      <vt:variant>
        <vt:i4>1245247</vt:i4>
      </vt:variant>
      <vt:variant>
        <vt:i4>176</vt:i4>
      </vt:variant>
      <vt:variant>
        <vt:i4>0</vt:i4>
      </vt:variant>
      <vt:variant>
        <vt:i4>5</vt:i4>
      </vt:variant>
      <vt:variant>
        <vt:lpwstr/>
      </vt:variant>
      <vt:variant>
        <vt:lpwstr>_Toc269212527</vt:lpwstr>
      </vt:variant>
      <vt:variant>
        <vt:i4>1245247</vt:i4>
      </vt:variant>
      <vt:variant>
        <vt:i4>170</vt:i4>
      </vt:variant>
      <vt:variant>
        <vt:i4>0</vt:i4>
      </vt:variant>
      <vt:variant>
        <vt:i4>5</vt:i4>
      </vt:variant>
      <vt:variant>
        <vt:lpwstr/>
      </vt:variant>
      <vt:variant>
        <vt:lpwstr>_Toc269212526</vt:lpwstr>
      </vt:variant>
      <vt:variant>
        <vt:i4>1245247</vt:i4>
      </vt:variant>
      <vt:variant>
        <vt:i4>164</vt:i4>
      </vt:variant>
      <vt:variant>
        <vt:i4>0</vt:i4>
      </vt:variant>
      <vt:variant>
        <vt:i4>5</vt:i4>
      </vt:variant>
      <vt:variant>
        <vt:lpwstr/>
      </vt:variant>
      <vt:variant>
        <vt:lpwstr>_Toc269212524</vt:lpwstr>
      </vt:variant>
      <vt:variant>
        <vt:i4>1245247</vt:i4>
      </vt:variant>
      <vt:variant>
        <vt:i4>158</vt:i4>
      </vt:variant>
      <vt:variant>
        <vt:i4>0</vt:i4>
      </vt:variant>
      <vt:variant>
        <vt:i4>5</vt:i4>
      </vt:variant>
      <vt:variant>
        <vt:lpwstr/>
      </vt:variant>
      <vt:variant>
        <vt:lpwstr>_Toc269212523</vt:lpwstr>
      </vt:variant>
      <vt:variant>
        <vt:i4>1245247</vt:i4>
      </vt:variant>
      <vt:variant>
        <vt:i4>152</vt:i4>
      </vt:variant>
      <vt:variant>
        <vt:i4>0</vt:i4>
      </vt:variant>
      <vt:variant>
        <vt:i4>5</vt:i4>
      </vt:variant>
      <vt:variant>
        <vt:lpwstr/>
      </vt:variant>
      <vt:variant>
        <vt:lpwstr>_Toc269212522</vt:lpwstr>
      </vt:variant>
      <vt:variant>
        <vt:i4>1245247</vt:i4>
      </vt:variant>
      <vt:variant>
        <vt:i4>146</vt:i4>
      </vt:variant>
      <vt:variant>
        <vt:i4>0</vt:i4>
      </vt:variant>
      <vt:variant>
        <vt:i4>5</vt:i4>
      </vt:variant>
      <vt:variant>
        <vt:lpwstr/>
      </vt:variant>
      <vt:variant>
        <vt:lpwstr>_Toc269212521</vt:lpwstr>
      </vt:variant>
      <vt:variant>
        <vt:i4>1245247</vt:i4>
      </vt:variant>
      <vt:variant>
        <vt:i4>140</vt:i4>
      </vt:variant>
      <vt:variant>
        <vt:i4>0</vt:i4>
      </vt:variant>
      <vt:variant>
        <vt:i4>5</vt:i4>
      </vt:variant>
      <vt:variant>
        <vt:lpwstr/>
      </vt:variant>
      <vt:variant>
        <vt:lpwstr>_Toc269212520</vt:lpwstr>
      </vt:variant>
      <vt:variant>
        <vt:i4>1048639</vt:i4>
      </vt:variant>
      <vt:variant>
        <vt:i4>134</vt:i4>
      </vt:variant>
      <vt:variant>
        <vt:i4>0</vt:i4>
      </vt:variant>
      <vt:variant>
        <vt:i4>5</vt:i4>
      </vt:variant>
      <vt:variant>
        <vt:lpwstr/>
      </vt:variant>
      <vt:variant>
        <vt:lpwstr>_Toc269212519</vt:lpwstr>
      </vt:variant>
      <vt:variant>
        <vt:i4>1048639</vt:i4>
      </vt:variant>
      <vt:variant>
        <vt:i4>128</vt:i4>
      </vt:variant>
      <vt:variant>
        <vt:i4>0</vt:i4>
      </vt:variant>
      <vt:variant>
        <vt:i4>5</vt:i4>
      </vt:variant>
      <vt:variant>
        <vt:lpwstr/>
      </vt:variant>
      <vt:variant>
        <vt:lpwstr>_Toc269212518</vt:lpwstr>
      </vt:variant>
      <vt:variant>
        <vt:i4>1048639</vt:i4>
      </vt:variant>
      <vt:variant>
        <vt:i4>122</vt:i4>
      </vt:variant>
      <vt:variant>
        <vt:i4>0</vt:i4>
      </vt:variant>
      <vt:variant>
        <vt:i4>5</vt:i4>
      </vt:variant>
      <vt:variant>
        <vt:lpwstr/>
      </vt:variant>
      <vt:variant>
        <vt:lpwstr>_Toc269212517</vt:lpwstr>
      </vt:variant>
      <vt:variant>
        <vt:i4>1048639</vt:i4>
      </vt:variant>
      <vt:variant>
        <vt:i4>116</vt:i4>
      </vt:variant>
      <vt:variant>
        <vt:i4>0</vt:i4>
      </vt:variant>
      <vt:variant>
        <vt:i4>5</vt:i4>
      </vt:variant>
      <vt:variant>
        <vt:lpwstr/>
      </vt:variant>
      <vt:variant>
        <vt:lpwstr>_Toc269212516</vt:lpwstr>
      </vt:variant>
      <vt:variant>
        <vt:i4>1048639</vt:i4>
      </vt:variant>
      <vt:variant>
        <vt:i4>110</vt:i4>
      </vt:variant>
      <vt:variant>
        <vt:i4>0</vt:i4>
      </vt:variant>
      <vt:variant>
        <vt:i4>5</vt:i4>
      </vt:variant>
      <vt:variant>
        <vt:lpwstr/>
      </vt:variant>
      <vt:variant>
        <vt:lpwstr>_Toc269212515</vt:lpwstr>
      </vt:variant>
      <vt:variant>
        <vt:i4>1048639</vt:i4>
      </vt:variant>
      <vt:variant>
        <vt:i4>104</vt:i4>
      </vt:variant>
      <vt:variant>
        <vt:i4>0</vt:i4>
      </vt:variant>
      <vt:variant>
        <vt:i4>5</vt:i4>
      </vt:variant>
      <vt:variant>
        <vt:lpwstr/>
      </vt:variant>
      <vt:variant>
        <vt:lpwstr>_Toc269212514</vt:lpwstr>
      </vt:variant>
      <vt:variant>
        <vt:i4>1048639</vt:i4>
      </vt:variant>
      <vt:variant>
        <vt:i4>98</vt:i4>
      </vt:variant>
      <vt:variant>
        <vt:i4>0</vt:i4>
      </vt:variant>
      <vt:variant>
        <vt:i4>5</vt:i4>
      </vt:variant>
      <vt:variant>
        <vt:lpwstr/>
      </vt:variant>
      <vt:variant>
        <vt:lpwstr>_Toc269212513</vt:lpwstr>
      </vt:variant>
      <vt:variant>
        <vt:i4>1048639</vt:i4>
      </vt:variant>
      <vt:variant>
        <vt:i4>92</vt:i4>
      </vt:variant>
      <vt:variant>
        <vt:i4>0</vt:i4>
      </vt:variant>
      <vt:variant>
        <vt:i4>5</vt:i4>
      </vt:variant>
      <vt:variant>
        <vt:lpwstr/>
      </vt:variant>
      <vt:variant>
        <vt:lpwstr>_Toc269212512</vt:lpwstr>
      </vt:variant>
      <vt:variant>
        <vt:i4>1048639</vt:i4>
      </vt:variant>
      <vt:variant>
        <vt:i4>86</vt:i4>
      </vt:variant>
      <vt:variant>
        <vt:i4>0</vt:i4>
      </vt:variant>
      <vt:variant>
        <vt:i4>5</vt:i4>
      </vt:variant>
      <vt:variant>
        <vt:lpwstr/>
      </vt:variant>
      <vt:variant>
        <vt:lpwstr>_Toc269212511</vt:lpwstr>
      </vt:variant>
      <vt:variant>
        <vt:i4>1048639</vt:i4>
      </vt:variant>
      <vt:variant>
        <vt:i4>80</vt:i4>
      </vt:variant>
      <vt:variant>
        <vt:i4>0</vt:i4>
      </vt:variant>
      <vt:variant>
        <vt:i4>5</vt:i4>
      </vt:variant>
      <vt:variant>
        <vt:lpwstr/>
      </vt:variant>
      <vt:variant>
        <vt:lpwstr>_Toc269212511</vt:lpwstr>
      </vt:variant>
      <vt:variant>
        <vt:i4>1114175</vt:i4>
      </vt:variant>
      <vt:variant>
        <vt:i4>74</vt:i4>
      </vt:variant>
      <vt:variant>
        <vt:i4>0</vt:i4>
      </vt:variant>
      <vt:variant>
        <vt:i4>5</vt:i4>
      </vt:variant>
      <vt:variant>
        <vt:lpwstr/>
      </vt:variant>
      <vt:variant>
        <vt:lpwstr>_Toc269212509</vt:lpwstr>
      </vt:variant>
      <vt:variant>
        <vt:i4>1114175</vt:i4>
      </vt:variant>
      <vt:variant>
        <vt:i4>68</vt:i4>
      </vt:variant>
      <vt:variant>
        <vt:i4>0</vt:i4>
      </vt:variant>
      <vt:variant>
        <vt:i4>5</vt:i4>
      </vt:variant>
      <vt:variant>
        <vt:lpwstr/>
      </vt:variant>
      <vt:variant>
        <vt:lpwstr>_Toc269212508</vt:lpwstr>
      </vt:variant>
      <vt:variant>
        <vt:i4>1114175</vt:i4>
      </vt:variant>
      <vt:variant>
        <vt:i4>62</vt:i4>
      </vt:variant>
      <vt:variant>
        <vt:i4>0</vt:i4>
      </vt:variant>
      <vt:variant>
        <vt:i4>5</vt:i4>
      </vt:variant>
      <vt:variant>
        <vt:lpwstr/>
      </vt:variant>
      <vt:variant>
        <vt:lpwstr>_Toc269212507</vt:lpwstr>
      </vt:variant>
      <vt:variant>
        <vt:i4>1114175</vt:i4>
      </vt:variant>
      <vt:variant>
        <vt:i4>56</vt:i4>
      </vt:variant>
      <vt:variant>
        <vt:i4>0</vt:i4>
      </vt:variant>
      <vt:variant>
        <vt:i4>5</vt:i4>
      </vt:variant>
      <vt:variant>
        <vt:lpwstr/>
      </vt:variant>
      <vt:variant>
        <vt:lpwstr>_Toc269212506</vt:lpwstr>
      </vt:variant>
      <vt:variant>
        <vt:i4>1114175</vt:i4>
      </vt:variant>
      <vt:variant>
        <vt:i4>50</vt:i4>
      </vt:variant>
      <vt:variant>
        <vt:i4>0</vt:i4>
      </vt:variant>
      <vt:variant>
        <vt:i4>5</vt:i4>
      </vt:variant>
      <vt:variant>
        <vt:lpwstr/>
      </vt:variant>
      <vt:variant>
        <vt:lpwstr>_Toc269212505</vt:lpwstr>
      </vt:variant>
      <vt:variant>
        <vt:i4>1114175</vt:i4>
      </vt:variant>
      <vt:variant>
        <vt:i4>44</vt:i4>
      </vt:variant>
      <vt:variant>
        <vt:i4>0</vt:i4>
      </vt:variant>
      <vt:variant>
        <vt:i4>5</vt:i4>
      </vt:variant>
      <vt:variant>
        <vt:lpwstr/>
      </vt:variant>
      <vt:variant>
        <vt:lpwstr>_Toc269212504</vt:lpwstr>
      </vt:variant>
      <vt:variant>
        <vt:i4>1114175</vt:i4>
      </vt:variant>
      <vt:variant>
        <vt:i4>38</vt:i4>
      </vt:variant>
      <vt:variant>
        <vt:i4>0</vt:i4>
      </vt:variant>
      <vt:variant>
        <vt:i4>5</vt:i4>
      </vt:variant>
      <vt:variant>
        <vt:lpwstr/>
      </vt:variant>
      <vt:variant>
        <vt:lpwstr>_Toc269212503</vt:lpwstr>
      </vt:variant>
      <vt:variant>
        <vt:i4>1114175</vt:i4>
      </vt:variant>
      <vt:variant>
        <vt:i4>32</vt:i4>
      </vt:variant>
      <vt:variant>
        <vt:i4>0</vt:i4>
      </vt:variant>
      <vt:variant>
        <vt:i4>5</vt:i4>
      </vt:variant>
      <vt:variant>
        <vt:lpwstr/>
      </vt:variant>
      <vt:variant>
        <vt:lpwstr>_Toc269212502</vt:lpwstr>
      </vt:variant>
      <vt:variant>
        <vt:i4>1114175</vt:i4>
      </vt:variant>
      <vt:variant>
        <vt:i4>26</vt:i4>
      </vt:variant>
      <vt:variant>
        <vt:i4>0</vt:i4>
      </vt:variant>
      <vt:variant>
        <vt:i4>5</vt:i4>
      </vt:variant>
      <vt:variant>
        <vt:lpwstr/>
      </vt:variant>
      <vt:variant>
        <vt:lpwstr>_Toc269212501</vt:lpwstr>
      </vt:variant>
      <vt:variant>
        <vt:i4>1114175</vt:i4>
      </vt:variant>
      <vt:variant>
        <vt:i4>20</vt:i4>
      </vt:variant>
      <vt:variant>
        <vt:i4>0</vt:i4>
      </vt:variant>
      <vt:variant>
        <vt:i4>5</vt:i4>
      </vt:variant>
      <vt:variant>
        <vt:lpwstr/>
      </vt:variant>
      <vt:variant>
        <vt:lpwstr>_Toc269212500</vt:lpwstr>
      </vt:variant>
      <vt:variant>
        <vt:i4>1572926</vt:i4>
      </vt:variant>
      <vt:variant>
        <vt:i4>14</vt:i4>
      </vt:variant>
      <vt:variant>
        <vt:i4>0</vt:i4>
      </vt:variant>
      <vt:variant>
        <vt:i4>5</vt:i4>
      </vt:variant>
      <vt:variant>
        <vt:lpwstr/>
      </vt:variant>
      <vt:variant>
        <vt:lpwstr>_Toc269212499</vt:lpwstr>
      </vt:variant>
      <vt:variant>
        <vt:i4>1572926</vt:i4>
      </vt:variant>
      <vt:variant>
        <vt:i4>8</vt:i4>
      </vt:variant>
      <vt:variant>
        <vt:i4>0</vt:i4>
      </vt:variant>
      <vt:variant>
        <vt:i4>5</vt:i4>
      </vt:variant>
      <vt:variant>
        <vt:lpwstr/>
      </vt:variant>
      <vt:variant>
        <vt:lpwstr>_Toc269212498</vt:lpwstr>
      </vt:variant>
      <vt:variant>
        <vt:i4>1572926</vt:i4>
      </vt:variant>
      <vt:variant>
        <vt:i4>2</vt:i4>
      </vt:variant>
      <vt:variant>
        <vt:i4>0</vt:i4>
      </vt:variant>
      <vt:variant>
        <vt:i4>5</vt:i4>
      </vt:variant>
      <vt:variant>
        <vt:lpwstr/>
      </vt:variant>
      <vt:variant>
        <vt:lpwstr>_Toc269212497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2009-10-19T17:56:00Z</cp:lastPrinted>
  <dcterms:created xsi:type="dcterms:W3CDTF">2014-10-14T16:54:00Z</dcterms:created>
  <dcterms:modified xsi:type="dcterms:W3CDTF">2014-10-14T16:55:00Z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0x010100B8F574E8DB484C4F9DC1B8CBEB5C5E95</vt:lpwstr>
  </property>
</Properties>
</file>